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059E1" w14:textId="77777777" w:rsidR="00BD4935" w:rsidRDefault="00BD4935" w:rsidP="00BD4935">
      <w:pPr>
        <w:pStyle w:val="NormalWeb"/>
        <w:shd w:val="clear" w:color="auto" w:fill="FFFFFF"/>
        <w:spacing w:before="0" w:beforeAutospacing="0" w:after="200" w:afterAutospacing="0" w:line="480" w:lineRule="atLeast"/>
        <w:jc w:val="center"/>
        <w:rPr>
          <w:color w:val="333333"/>
        </w:rPr>
      </w:pPr>
      <w:r>
        <w:rPr>
          <w:color w:val="333333"/>
        </w:rPr>
        <w:t>City of Lawrence</w:t>
      </w:r>
    </w:p>
    <w:p w14:paraId="6EE4CF32" w14:textId="77777777" w:rsidR="00BD4935" w:rsidRDefault="00BD4935" w:rsidP="00BD4935">
      <w:pPr>
        <w:pStyle w:val="NormalWeb"/>
        <w:shd w:val="clear" w:color="auto" w:fill="FFFFFF"/>
        <w:spacing w:before="0" w:beforeAutospacing="0" w:after="200" w:afterAutospacing="0" w:line="480" w:lineRule="atLeast"/>
        <w:jc w:val="center"/>
        <w:rPr>
          <w:color w:val="333333"/>
        </w:rPr>
      </w:pPr>
      <w:r>
        <w:rPr>
          <w:color w:val="333333"/>
        </w:rPr>
        <w:t>Article 97 Legislation</w:t>
      </w:r>
    </w:p>
    <w:p w14:paraId="5AEDB5C9" w14:textId="77777777" w:rsidR="00BD4935" w:rsidRDefault="00BD4935" w:rsidP="00BD4935">
      <w:pPr>
        <w:pStyle w:val="NormalWeb"/>
        <w:shd w:val="clear" w:color="auto" w:fill="FFFFFF"/>
        <w:spacing w:before="0" w:beforeAutospacing="0" w:after="200" w:afterAutospacing="0" w:line="480" w:lineRule="atLeast"/>
        <w:jc w:val="center"/>
        <w:rPr>
          <w:color w:val="333333"/>
        </w:rPr>
      </w:pPr>
    </w:p>
    <w:p w14:paraId="6C63CD56" w14:textId="6A3AA196" w:rsidR="00505BDA" w:rsidRDefault="00505BDA" w:rsidP="0085419F">
      <w:pPr>
        <w:pStyle w:val="NormalWeb"/>
        <w:shd w:val="clear" w:color="auto" w:fill="FFFFFF"/>
        <w:spacing w:before="0" w:beforeAutospacing="0" w:after="200" w:afterAutospacing="0" w:line="480" w:lineRule="atLeast"/>
        <w:ind w:firstLine="720"/>
        <w:rPr>
          <w:rFonts w:ascii="Helvetica" w:hAnsi="Helvetica" w:cs="Helvetica"/>
          <w:color w:val="333333"/>
        </w:rPr>
      </w:pPr>
      <w:r>
        <w:rPr>
          <w:color w:val="333333"/>
        </w:rPr>
        <w:t>SECTION 1.</w:t>
      </w:r>
      <w:r>
        <w:rPr>
          <w:color w:val="333333"/>
        </w:rPr>
        <w:tab/>
      </w:r>
      <w:del w:id="0" w:author="Porter, Read (EEA)" w:date="2024-09-26T16:01:00Z" w16du:dateUtc="2024-09-26T20:01:00Z">
        <w:r w:rsidDel="00066459">
          <w:rPr>
            <w:color w:val="333333"/>
          </w:rPr>
          <w:delText>Notwithstanding the provisions of any general or special law to the contrary and pursuant to the provisions of Article 97 of the Amendments to the Constitution of the Commonwealth of Massachusetts,</w:delText>
        </w:r>
      </w:del>
      <w:ins w:id="1" w:author="Gendron, Michael (EEA)" w:date="2024-09-26T11:56:00Z" w16du:dateUtc="2024-09-26T15:56:00Z">
        <w:del w:id="2" w:author="Porter, Read (EEA)" w:date="2024-09-26T16:01:00Z" w16du:dateUtc="2024-09-26T20:01:00Z">
          <w:r w:rsidR="008F2205" w:rsidDel="00066459">
            <w:rPr>
              <w:color w:val="333333"/>
            </w:rPr>
            <w:delText xml:space="preserve"> and </w:delText>
          </w:r>
        </w:del>
      </w:ins>
      <w:ins w:id="3" w:author="Gendron, Michael (EEA)" w:date="2024-09-26T11:57:00Z" w16du:dateUtc="2024-09-26T15:57:00Z">
        <w:del w:id="4" w:author="Porter, Read (EEA)" w:date="2024-09-26T16:01:00Z" w16du:dateUtc="2024-09-26T20:01:00Z">
          <w:r w:rsidR="00FB0FA4" w:rsidDel="00066459">
            <w:rPr>
              <w:color w:val="333333"/>
            </w:rPr>
            <w:delText>Massachusetts General Law, Chapter 3, Section 5A</w:delText>
          </w:r>
        </w:del>
      </w:ins>
      <w:del w:id="5" w:author="Porter, Read (EEA)" w:date="2024-09-26T16:01:00Z" w16du:dateUtc="2024-09-26T20:01:00Z">
        <w:r w:rsidDel="00066459">
          <w:rPr>
            <w:color w:val="333333"/>
          </w:rPr>
          <w:delText xml:space="preserve"> </w:delText>
        </w:r>
        <w:commentRangeStart w:id="6"/>
        <w:r w:rsidDel="00066459">
          <w:rPr>
            <w:color w:val="333333"/>
          </w:rPr>
          <w:delText xml:space="preserve">and in recognition of the fact that the transfer of right, title and interest in and to the below-described land by the City of Lawrence will not derogate from or otherwise impact the protections of Article 97 </w:delText>
        </w:r>
        <w:commentRangeEnd w:id="6"/>
        <w:r w:rsidR="00337B30" w:rsidDel="00066459">
          <w:rPr>
            <w:rStyle w:val="CommentReference"/>
            <w:rFonts w:asciiTheme="minorHAnsi" w:eastAsiaTheme="minorHAnsi" w:hAnsiTheme="minorHAnsi" w:cstheme="minorBidi"/>
          </w:rPr>
          <w:commentReference w:id="6"/>
        </w:r>
        <w:r w:rsidDel="00066459">
          <w:rPr>
            <w:color w:val="333333"/>
          </w:rPr>
          <w:delText>which limit and restrict the use of said property to use for open space, conservation and passive recreation purposes, consistent with the provisions of Massachusetts General Laws, Chapter 40, Section 8C and said Article 97, t</w:delText>
        </w:r>
      </w:del>
      <w:ins w:id="7" w:author="Porter, Read (EEA)" w:date="2024-09-26T16:01:00Z" w16du:dateUtc="2024-09-26T20:01:00Z">
        <w:r w:rsidR="00066459">
          <w:rPr>
            <w:color w:val="333333"/>
          </w:rPr>
          <w:t>T</w:t>
        </w:r>
      </w:ins>
      <w:r>
        <w:rPr>
          <w:color w:val="333333"/>
        </w:rPr>
        <w:t>h</w:t>
      </w:r>
      <w:commentRangeStart w:id="8"/>
      <w:r>
        <w:rPr>
          <w:color w:val="333333"/>
        </w:rPr>
        <w:t xml:space="preserve">e </w:t>
      </w:r>
      <w:ins w:id="9" w:author="Porter, Read (EEA)" w:date="2024-09-26T16:14:00Z" w16du:dateUtc="2024-09-26T20:14:00Z">
        <w:r w:rsidR="000D2307">
          <w:rPr>
            <w:color w:val="333333"/>
          </w:rPr>
          <w:t xml:space="preserve">conservation commission of the </w:t>
        </w:r>
      </w:ins>
      <w:del w:id="10" w:author="Porter, Read (EEA)" w:date="2024-09-26T16:07:00Z" w16du:dateUtc="2024-09-26T20:07:00Z">
        <w:r w:rsidDel="00356EBD">
          <w:rPr>
            <w:color w:val="333333"/>
          </w:rPr>
          <w:delText xml:space="preserve">City Council and Conservation Commission of </w:delText>
        </w:r>
      </w:del>
      <w:del w:id="11" w:author="Porter, Read (EEA)" w:date="2024-09-26T16:08:00Z" w16du:dateUtc="2024-09-26T20:08:00Z">
        <w:r w:rsidDel="00356EBD">
          <w:rPr>
            <w:color w:val="333333"/>
          </w:rPr>
          <w:delText xml:space="preserve">the </w:delText>
        </w:r>
      </w:del>
      <w:del w:id="12" w:author="Porter, Read (EEA)" w:date="2024-09-26T16:07:00Z" w16du:dateUtc="2024-09-26T20:07:00Z">
        <w:r w:rsidDel="006345F7">
          <w:rPr>
            <w:color w:val="333333"/>
          </w:rPr>
          <w:delText>C</w:delText>
        </w:r>
      </w:del>
      <w:ins w:id="13" w:author="Porter, Read (EEA)" w:date="2024-09-26T16:07:00Z" w16du:dateUtc="2024-09-26T20:07:00Z">
        <w:r w:rsidR="006345F7">
          <w:rPr>
            <w:color w:val="333333"/>
          </w:rPr>
          <w:t>c</w:t>
        </w:r>
      </w:ins>
      <w:r>
        <w:rPr>
          <w:color w:val="333333"/>
        </w:rPr>
        <w:t xml:space="preserve">ity of Lawrence </w:t>
      </w:r>
      <w:commentRangeEnd w:id="8"/>
      <w:r w:rsidR="00066459">
        <w:rPr>
          <w:rStyle w:val="CommentReference"/>
          <w:rFonts w:asciiTheme="minorHAnsi" w:eastAsiaTheme="minorHAnsi" w:hAnsiTheme="minorHAnsi" w:cstheme="minorBidi"/>
        </w:rPr>
        <w:commentReference w:id="8"/>
      </w:r>
      <w:del w:id="14" w:author="Porter, Read (EEA)" w:date="2024-09-26T16:01:00Z" w16du:dateUtc="2024-09-26T20:01:00Z">
        <w:r w:rsidDel="00066459">
          <w:rPr>
            <w:color w:val="333333"/>
          </w:rPr>
          <w:delText>are hereby authorized to</w:delText>
        </w:r>
      </w:del>
      <w:ins w:id="15" w:author="Porter, Read (EEA)" w:date="2024-09-26T16:01:00Z" w16du:dateUtc="2024-09-26T20:01:00Z">
        <w:r w:rsidR="00066459">
          <w:rPr>
            <w:color w:val="333333"/>
          </w:rPr>
          <w:t>may</w:t>
        </w:r>
      </w:ins>
      <w:r>
        <w:rPr>
          <w:color w:val="333333"/>
        </w:rPr>
        <w:t xml:space="preserve"> </w:t>
      </w:r>
      <w:commentRangeStart w:id="16"/>
      <w:commentRangeStart w:id="17"/>
      <w:r>
        <w:rPr>
          <w:color w:val="333333"/>
        </w:rPr>
        <w:t>transfer</w:t>
      </w:r>
      <w:del w:id="18" w:author="Porter, Read (EEA)" w:date="2024-09-26T16:14:00Z" w16du:dateUtc="2024-09-26T20:14:00Z">
        <w:r w:rsidDel="000D2307">
          <w:rPr>
            <w:color w:val="333333"/>
          </w:rPr>
          <w:delText xml:space="preserve"> </w:delText>
        </w:r>
      </w:del>
      <w:ins w:id="19" w:author="Porter, Read (EEA)" w:date="2024-09-26T16:08:00Z" w16du:dateUtc="2024-09-26T20:08:00Z">
        <w:r w:rsidR="00356EBD">
          <w:rPr>
            <w:color w:val="333333"/>
          </w:rPr>
          <w:t xml:space="preserve">, </w:t>
        </w:r>
      </w:ins>
      <w:r>
        <w:rPr>
          <w:color w:val="333333"/>
        </w:rPr>
        <w:t xml:space="preserve">and </w:t>
      </w:r>
      <w:ins w:id="20" w:author="Porter, Read (EEA)" w:date="2024-09-26T16:14:00Z" w16du:dateUtc="2024-09-26T20:14:00Z">
        <w:r w:rsidR="000D2307">
          <w:rPr>
            <w:color w:val="333333"/>
          </w:rPr>
          <w:t xml:space="preserve">the </w:t>
        </w:r>
      </w:ins>
      <w:ins w:id="21" w:author="Porter, Read (EEA)" w:date="2024-09-26T16:09:00Z" w16du:dateUtc="2024-09-26T20:09:00Z">
        <w:r w:rsidR="00EE2BEC">
          <w:rPr>
            <w:color w:val="333333"/>
          </w:rPr>
          <w:t xml:space="preserve">city may thereafter </w:t>
        </w:r>
      </w:ins>
      <w:r>
        <w:rPr>
          <w:color w:val="333333"/>
        </w:rPr>
        <w:t>convey</w:t>
      </w:r>
      <w:ins w:id="22" w:author="Porter, Read (EEA)" w:date="2024-09-26T16:15:00Z" w16du:dateUtc="2024-09-26T20:15:00Z">
        <w:r w:rsidR="00C7458C">
          <w:rPr>
            <w:color w:val="333333"/>
          </w:rPr>
          <w:t xml:space="preserve"> to the department of transportation for roadway purposes</w:t>
        </w:r>
      </w:ins>
      <w:del w:id="23" w:author="Porter, Read (EEA)" w:date="2024-09-26T16:15:00Z" w16du:dateUtc="2024-09-26T20:15:00Z">
        <w:r w:rsidDel="00C7458C">
          <w:rPr>
            <w:color w:val="333333"/>
          </w:rPr>
          <w:delText xml:space="preserve"> by sale or exchange</w:delText>
        </w:r>
      </w:del>
      <w:ins w:id="24" w:author="Porter, Read (EEA)" w:date="2024-09-26T16:09:00Z" w16du:dateUtc="2024-09-26T20:09:00Z">
        <w:r w:rsidR="00EE2BEC">
          <w:rPr>
            <w:color w:val="333333"/>
          </w:rPr>
          <w:t>,</w:t>
        </w:r>
      </w:ins>
      <w:r>
        <w:rPr>
          <w:color w:val="333333"/>
        </w:rPr>
        <w:t xml:space="preserve"> </w:t>
      </w:r>
      <w:commentRangeEnd w:id="16"/>
      <w:r w:rsidR="00FB39A4">
        <w:rPr>
          <w:rStyle w:val="CommentReference"/>
          <w:rFonts w:asciiTheme="minorHAnsi" w:eastAsiaTheme="minorHAnsi" w:hAnsiTheme="minorHAnsi" w:cstheme="minorBidi"/>
        </w:rPr>
        <w:commentReference w:id="16"/>
      </w:r>
      <w:commentRangeEnd w:id="17"/>
      <w:r w:rsidR="00066459">
        <w:rPr>
          <w:rStyle w:val="CommentReference"/>
          <w:rFonts w:asciiTheme="minorHAnsi" w:eastAsiaTheme="minorHAnsi" w:hAnsiTheme="minorHAnsi" w:cstheme="minorBidi"/>
        </w:rPr>
        <w:commentReference w:id="17"/>
      </w:r>
      <w:r>
        <w:rPr>
          <w:color w:val="333333"/>
        </w:rPr>
        <w:t xml:space="preserve">a </w:t>
      </w:r>
      <w:ins w:id="25" w:author="Porter, Read (EEA)" w:date="2024-09-26T16:10:00Z" w16du:dateUtc="2024-09-26T20:10:00Z">
        <w:r w:rsidR="00F53BBF">
          <w:rPr>
            <w:color w:val="333333"/>
          </w:rPr>
          <w:t>77 square foot</w:t>
        </w:r>
      </w:ins>
      <w:ins w:id="26" w:author="Porter, Read (EEA)" w:date="2024-09-26T16:11:00Z" w16du:dateUtc="2024-09-26T20:11:00Z">
        <w:r w:rsidR="00F53BBF">
          <w:rPr>
            <w:color w:val="333333"/>
          </w:rPr>
          <w:t>, more or less,</w:t>
        </w:r>
      </w:ins>
      <w:ins w:id="27" w:author="Porter, Read (EEA)" w:date="2024-09-26T16:10:00Z" w16du:dateUtc="2024-09-26T20:10:00Z">
        <w:r w:rsidR="00F53BBF">
          <w:rPr>
            <w:color w:val="333333"/>
          </w:rPr>
          <w:t xml:space="preserve"> </w:t>
        </w:r>
      </w:ins>
      <w:r>
        <w:rPr>
          <w:color w:val="333333"/>
        </w:rPr>
        <w:t xml:space="preserve">portion of that certain parcel of </w:t>
      </w:r>
      <w:del w:id="28" w:author="Porter, Read (EEA)" w:date="2024-09-26T16:09:00Z" w16du:dateUtc="2024-09-26T20:09:00Z">
        <w:r w:rsidDel="00EE2BEC">
          <w:rPr>
            <w:color w:val="333333"/>
          </w:rPr>
          <w:delText>C</w:delText>
        </w:r>
      </w:del>
      <w:ins w:id="29" w:author="Porter, Read (EEA)" w:date="2024-09-26T16:09:00Z" w16du:dateUtc="2024-09-26T20:09:00Z">
        <w:r w:rsidR="00EE2BEC">
          <w:rPr>
            <w:color w:val="333333"/>
          </w:rPr>
          <w:t>c</w:t>
        </w:r>
      </w:ins>
      <w:r>
        <w:rPr>
          <w:color w:val="333333"/>
        </w:rPr>
        <w:t>ity</w:t>
      </w:r>
      <w:ins w:id="30" w:author="Porter, Read (EEA)" w:date="2024-09-26T16:09:00Z" w16du:dateUtc="2024-09-26T20:09:00Z">
        <w:r w:rsidR="0044425E">
          <w:rPr>
            <w:color w:val="333333"/>
          </w:rPr>
          <w:t>-</w:t>
        </w:r>
      </w:ins>
      <w:del w:id="31" w:author="Porter, Read (EEA)" w:date="2024-09-26T16:09:00Z" w16du:dateUtc="2024-09-26T20:09:00Z">
        <w:r w:rsidDel="0044425E">
          <w:rPr>
            <w:color w:val="333333"/>
          </w:rPr>
          <w:delText xml:space="preserve"> </w:delText>
        </w:r>
      </w:del>
      <w:r>
        <w:rPr>
          <w:color w:val="333333"/>
        </w:rPr>
        <w:t>owned park land designated on</w:t>
      </w:r>
      <w:r w:rsidR="00A13700">
        <w:rPr>
          <w:color w:val="333333"/>
        </w:rPr>
        <w:t xml:space="preserve"> the </w:t>
      </w:r>
      <w:commentRangeStart w:id="32"/>
      <w:r w:rsidR="00A13700">
        <w:rPr>
          <w:color w:val="333333"/>
        </w:rPr>
        <w:t xml:space="preserve">Lawrence </w:t>
      </w:r>
      <w:ins w:id="33" w:author="Porter, Read (EEA)" w:date="2024-09-26T16:10:00Z" w16du:dateUtc="2024-09-26T20:10:00Z">
        <w:r w:rsidR="0044425E">
          <w:rPr>
            <w:color w:val="333333"/>
          </w:rPr>
          <w:t>a</w:t>
        </w:r>
      </w:ins>
      <w:del w:id="34" w:author="Porter, Read (EEA)" w:date="2024-09-26T16:10:00Z" w16du:dateUtc="2024-09-26T20:10:00Z">
        <w:r w:rsidR="00A13700" w:rsidDel="0044425E">
          <w:rPr>
            <w:color w:val="333333"/>
          </w:rPr>
          <w:delText>A</w:delText>
        </w:r>
      </w:del>
      <w:r w:rsidR="00A13700">
        <w:rPr>
          <w:color w:val="333333"/>
        </w:rPr>
        <w:t xml:space="preserve">ssessors' </w:t>
      </w:r>
      <w:ins w:id="35" w:author="Porter, Read (EEA)" w:date="2024-09-26T16:10:00Z" w16du:dateUtc="2024-09-26T20:10:00Z">
        <w:r w:rsidR="0044425E">
          <w:rPr>
            <w:color w:val="333333"/>
          </w:rPr>
          <w:t>m</w:t>
        </w:r>
      </w:ins>
      <w:del w:id="36" w:author="Porter, Read (EEA)" w:date="2024-09-26T16:10:00Z" w16du:dateUtc="2024-09-26T20:10:00Z">
        <w:r w:rsidR="00A13700" w:rsidDel="0044425E">
          <w:rPr>
            <w:color w:val="333333"/>
          </w:rPr>
          <w:delText>M</w:delText>
        </w:r>
      </w:del>
      <w:r w:rsidR="00A13700">
        <w:rPr>
          <w:color w:val="333333"/>
        </w:rPr>
        <w:t>ap 128</w:t>
      </w:r>
      <w:ins w:id="37" w:author="Porter, Read (EEA)" w:date="2024-09-26T16:10:00Z" w16du:dateUtc="2024-09-26T20:10:00Z">
        <w:r w:rsidR="0044425E">
          <w:rPr>
            <w:color w:val="333333"/>
          </w:rPr>
          <w:t xml:space="preserve"> as</w:t>
        </w:r>
      </w:ins>
      <w:r w:rsidR="00A13700">
        <w:rPr>
          <w:color w:val="333333"/>
        </w:rPr>
        <w:t xml:space="preserve"> </w:t>
      </w:r>
      <w:del w:id="38" w:author="Porter, Read (EEA)" w:date="2024-09-26T16:10:00Z" w16du:dateUtc="2024-09-26T20:10:00Z">
        <w:r w:rsidR="00A13700" w:rsidDel="0044425E">
          <w:rPr>
            <w:color w:val="333333"/>
          </w:rPr>
          <w:delText>L</w:delText>
        </w:r>
      </w:del>
      <w:ins w:id="39" w:author="Porter, Read (EEA)" w:date="2024-09-26T16:10:00Z" w16du:dateUtc="2024-09-26T20:10:00Z">
        <w:r w:rsidR="0044425E">
          <w:rPr>
            <w:color w:val="333333"/>
          </w:rPr>
          <w:t>l</w:t>
        </w:r>
      </w:ins>
      <w:r w:rsidR="00A13700">
        <w:rPr>
          <w:color w:val="333333"/>
        </w:rPr>
        <w:t>ot 39</w:t>
      </w:r>
      <w:r>
        <w:rPr>
          <w:color w:val="333333"/>
        </w:rPr>
        <w:t xml:space="preserve">, located at the </w:t>
      </w:r>
      <w:r w:rsidR="00C857A1">
        <w:rPr>
          <w:color w:val="333333"/>
        </w:rPr>
        <w:t xml:space="preserve">James J. </w:t>
      </w:r>
      <w:r>
        <w:rPr>
          <w:color w:val="333333"/>
        </w:rPr>
        <w:t>O’Neil</w:t>
      </w:r>
      <w:r w:rsidR="00244B6C">
        <w:rPr>
          <w:color w:val="333333"/>
        </w:rPr>
        <w:t>l</w:t>
      </w:r>
      <w:r>
        <w:rPr>
          <w:color w:val="333333"/>
        </w:rPr>
        <w:t xml:space="preserve"> Park</w:t>
      </w:r>
      <w:r w:rsidR="00C857A1">
        <w:rPr>
          <w:color w:val="333333"/>
        </w:rPr>
        <w:t xml:space="preserve"> </w:t>
      </w:r>
      <w:r>
        <w:rPr>
          <w:color w:val="333333"/>
        </w:rPr>
        <w:t xml:space="preserve">at </w:t>
      </w:r>
      <w:r w:rsidR="00C857A1">
        <w:rPr>
          <w:color w:val="333333"/>
        </w:rPr>
        <w:t xml:space="preserve">the </w:t>
      </w:r>
      <w:r>
        <w:rPr>
          <w:color w:val="333333"/>
        </w:rPr>
        <w:t>intersection of Lawre</w:t>
      </w:r>
      <w:r w:rsidR="002B7AC7">
        <w:rPr>
          <w:color w:val="333333"/>
        </w:rPr>
        <w:t>nce Street and Chestnut Street</w:t>
      </w:r>
      <w:ins w:id="40" w:author="Porter, Read (EEA)" w:date="2024-09-26T16:03:00Z" w16du:dateUtc="2024-09-26T20:03:00Z">
        <w:r w:rsidR="00C14DFE">
          <w:rPr>
            <w:color w:val="333333"/>
          </w:rPr>
          <w:t>,</w:t>
        </w:r>
      </w:ins>
      <w:del w:id="41" w:author="Porter, Read (EEA)" w:date="2024-09-26T16:03:00Z" w16du:dateUtc="2024-09-26T20:03:00Z">
        <w:r w:rsidDel="00C14DFE">
          <w:rPr>
            <w:color w:val="333333"/>
          </w:rPr>
          <w:delText>-</w:delText>
        </w:r>
      </w:del>
      <w:del w:id="42" w:author="Porter, Read (EEA)" w:date="2024-09-26T16:10:00Z" w16du:dateUtc="2024-09-26T20:10:00Z">
        <w:r w:rsidDel="00F53BBF">
          <w:rPr>
            <w:color w:val="333333"/>
          </w:rPr>
          <w:delText xml:space="preserve">consisting of </w:delText>
        </w:r>
      </w:del>
      <w:del w:id="43" w:author="Porter, Read (EEA)" w:date="2024-09-26T16:03:00Z" w16du:dateUtc="2024-09-26T20:03:00Z">
        <w:r w:rsidDel="00C14DFE">
          <w:rPr>
            <w:color w:val="333333"/>
          </w:rPr>
          <w:delText>S</w:delText>
        </w:r>
      </w:del>
      <w:del w:id="44" w:author="Porter, Read (EEA)" w:date="2024-09-26T16:05:00Z" w16du:dateUtc="2024-09-26T20:05:00Z">
        <w:r w:rsidDel="00FE5C37">
          <w:rPr>
            <w:color w:val="333333"/>
          </w:rPr>
          <w:delText>eventy-seven (</w:delText>
        </w:r>
      </w:del>
      <w:del w:id="45" w:author="Porter, Read (EEA)" w:date="2024-09-26T16:10:00Z" w16du:dateUtc="2024-09-26T20:10:00Z">
        <w:r w:rsidDel="00F53BBF">
          <w:rPr>
            <w:color w:val="333333"/>
          </w:rPr>
          <w:delText>77</w:delText>
        </w:r>
      </w:del>
      <w:del w:id="46" w:author="Porter, Read (EEA)" w:date="2024-09-26T16:05:00Z" w16du:dateUtc="2024-09-26T20:05:00Z">
        <w:r w:rsidDel="00FE5C37">
          <w:rPr>
            <w:color w:val="333333"/>
          </w:rPr>
          <w:delText>)</w:delText>
        </w:r>
      </w:del>
      <w:del w:id="47" w:author="Porter, Read (EEA)" w:date="2024-09-26T16:10:00Z" w16du:dateUtc="2024-09-26T20:10:00Z">
        <w:r w:rsidDel="00F53BBF">
          <w:rPr>
            <w:color w:val="333333"/>
          </w:rPr>
          <w:delText xml:space="preserve"> square feet, more or less,</w:delText>
        </w:r>
      </w:del>
      <w:r>
        <w:rPr>
          <w:color w:val="333333"/>
        </w:rPr>
        <w:t xml:space="preserve"> </w:t>
      </w:r>
      <w:ins w:id="48" w:author="Porter, Read (EEA)" w:date="2024-09-26T16:11:00Z" w16du:dateUtc="2024-09-26T20:11:00Z">
        <w:r w:rsidR="00F53BBF">
          <w:rPr>
            <w:color w:val="333333"/>
          </w:rPr>
          <w:t>and</w:t>
        </w:r>
      </w:ins>
      <w:del w:id="49" w:author="Porter, Read (EEA)" w:date="2024-09-26T16:11:00Z" w16du:dateUtc="2024-09-26T20:11:00Z">
        <w:r w:rsidDel="00F53BBF">
          <w:rPr>
            <w:color w:val="333333"/>
          </w:rPr>
          <w:delText>as</w:delText>
        </w:r>
      </w:del>
      <w:r>
        <w:rPr>
          <w:color w:val="333333"/>
        </w:rPr>
        <w:t xml:space="preserve"> sho</w:t>
      </w:r>
      <w:r w:rsidR="00B47D39">
        <w:rPr>
          <w:color w:val="333333"/>
        </w:rPr>
        <w:t xml:space="preserve">wn on the </w:t>
      </w:r>
      <w:del w:id="50" w:author="Porter, Read (EEA)" w:date="2024-09-26T16:03:00Z" w16du:dateUtc="2024-09-26T20:03:00Z">
        <w:r w:rsidR="00B47D39" w:rsidDel="00C14DFE">
          <w:rPr>
            <w:color w:val="333333"/>
          </w:rPr>
          <w:delText>P</w:delText>
        </w:r>
      </w:del>
      <w:ins w:id="51" w:author="Porter, Read (EEA)" w:date="2024-09-26T16:03:00Z" w16du:dateUtc="2024-09-26T20:03:00Z">
        <w:r w:rsidR="00C14DFE">
          <w:rPr>
            <w:color w:val="333333"/>
          </w:rPr>
          <w:t>p</w:t>
        </w:r>
      </w:ins>
      <w:r w:rsidR="00B47D39">
        <w:rPr>
          <w:color w:val="333333"/>
        </w:rPr>
        <w:t xml:space="preserve">lan of </w:t>
      </w:r>
      <w:del w:id="52" w:author="Porter, Read (EEA)" w:date="2024-09-26T16:03:00Z" w16du:dateUtc="2024-09-26T20:03:00Z">
        <w:r w:rsidR="00B47D39" w:rsidDel="00C14DFE">
          <w:rPr>
            <w:color w:val="333333"/>
          </w:rPr>
          <w:delText>L</w:delText>
        </w:r>
      </w:del>
      <w:ins w:id="53" w:author="Porter, Read (EEA)" w:date="2024-09-26T16:03:00Z" w16du:dateUtc="2024-09-26T20:03:00Z">
        <w:r w:rsidR="00C14DFE">
          <w:rPr>
            <w:color w:val="333333"/>
          </w:rPr>
          <w:t>l</w:t>
        </w:r>
      </w:ins>
      <w:r w:rsidR="00B47D39">
        <w:rPr>
          <w:color w:val="333333"/>
        </w:rPr>
        <w:t xml:space="preserve">and dated February 9, 2023 </w:t>
      </w:r>
      <w:commentRangeEnd w:id="32"/>
      <w:r w:rsidR="00CB11E7">
        <w:rPr>
          <w:rStyle w:val="CommentReference"/>
          <w:rFonts w:asciiTheme="minorHAnsi" w:eastAsiaTheme="minorHAnsi" w:hAnsiTheme="minorHAnsi" w:cstheme="minorBidi"/>
        </w:rPr>
        <w:commentReference w:id="32"/>
      </w:r>
      <w:r>
        <w:rPr>
          <w:color w:val="333333"/>
        </w:rPr>
        <w:t>and</w:t>
      </w:r>
      <w:r w:rsidR="00B47D39">
        <w:rPr>
          <w:color w:val="333333"/>
        </w:rPr>
        <w:t xml:space="preserve"> titled Amesbury Street Right of Way Plans-Lawrence Property Plans</w:t>
      </w:r>
      <w:r>
        <w:rPr>
          <w:color w:val="333333"/>
        </w:rPr>
        <w:t>,</w:t>
      </w:r>
      <w:ins w:id="54" w:author="Porter, Read (EEA)" w:date="2024-09-26T16:03:00Z" w16du:dateUtc="2024-09-26T20:03:00Z">
        <w:r w:rsidR="00C14DFE">
          <w:rPr>
            <w:color w:val="333333"/>
          </w:rPr>
          <w:t xml:space="preserve"> said plan on file with [</w:t>
        </w:r>
        <w:r w:rsidR="008E5C8C">
          <w:rPr>
            <w:color w:val="333333"/>
          </w:rPr>
          <w:t xml:space="preserve"> ].</w:t>
        </w:r>
      </w:ins>
      <w:r>
        <w:rPr>
          <w:color w:val="333333"/>
        </w:rPr>
        <w:t xml:space="preserve"> </w:t>
      </w:r>
      <w:del w:id="55" w:author="Porter, Read (EEA)" w:date="2024-09-26T16:04:00Z" w16du:dateUtc="2024-09-26T20:04:00Z">
        <w:r w:rsidDel="008E5C8C">
          <w:rPr>
            <w:color w:val="333333"/>
          </w:rPr>
          <w:delText>a</w:delText>
        </w:r>
        <w:r w:rsidR="00122A5E" w:rsidDel="008E5C8C">
          <w:rPr>
            <w:color w:val="333333"/>
          </w:rPr>
          <w:delText>n</w:delText>
        </w:r>
        <w:r w:rsidDel="008E5C8C">
          <w:rPr>
            <w:color w:val="333333"/>
          </w:rPr>
          <w:delText>d i</w:delText>
        </w:r>
      </w:del>
      <w:del w:id="56" w:author="Porter, Read (EEA)" w:date="2024-09-26T16:06:00Z" w16du:dateUtc="2024-09-26T20:06:00Z">
        <w:r w:rsidDel="00A27621">
          <w:rPr>
            <w:color w:val="333333"/>
          </w:rPr>
          <w:delText>n consider</w:delText>
        </w:r>
        <w:r w:rsidR="00B47D39" w:rsidDel="00A27621">
          <w:rPr>
            <w:color w:val="333333"/>
          </w:rPr>
          <w:delText xml:space="preserve">ation </w:delText>
        </w:r>
      </w:del>
      <w:ins w:id="57" w:author="Porter, Read (EEA)" w:date="2024-09-26T16:06:00Z" w16du:dateUtc="2024-09-26T20:06:00Z">
        <w:r w:rsidR="00A27621">
          <w:rPr>
            <w:color w:val="333333"/>
          </w:rPr>
          <w:t xml:space="preserve">As a condition </w:t>
        </w:r>
      </w:ins>
      <w:r w:rsidR="00B47D39">
        <w:rPr>
          <w:color w:val="333333"/>
        </w:rPr>
        <w:t>of said transfer,</w:t>
      </w:r>
      <w:ins w:id="58" w:author="Porter, Read (EEA)" w:date="2024-09-26T16:04:00Z" w16du:dateUtc="2024-09-26T20:04:00Z">
        <w:r w:rsidR="008E5C8C">
          <w:rPr>
            <w:color w:val="333333"/>
          </w:rPr>
          <w:t xml:space="preserve"> and to ensure no net loss of land subject to article 97 of the amendments to the constitution of the Commonwealth,</w:t>
        </w:r>
      </w:ins>
      <w:r w:rsidR="00B47D39">
        <w:rPr>
          <w:color w:val="333333"/>
        </w:rPr>
        <w:t xml:space="preserve"> the </w:t>
      </w:r>
      <w:ins w:id="59" w:author="Porter, Read (EEA)" w:date="2024-09-26T16:11:00Z" w16du:dateUtc="2024-09-26T20:11:00Z">
        <w:r w:rsidR="00F53BBF">
          <w:rPr>
            <w:color w:val="333333"/>
          </w:rPr>
          <w:t>c</w:t>
        </w:r>
      </w:ins>
      <w:del w:id="60" w:author="Porter, Read (EEA)" w:date="2024-09-26T16:11:00Z" w16du:dateUtc="2024-09-26T20:11:00Z">
        <w:r w:rsidR="00B47D39" w:rsidDel="00F53BBF">
          <w:rPr>
            <w:color w:val="333333"/>
          </w:rPr>
          <w:delText>C</w:delText>
        </w:r>
      </w:del>
      <w:r w:rsidR="00B47D39">
        <w:rPr>
          <w:color w:val="333333"/>
        </w:rPr>
        <w:t>ity</w:t>
      </w:r>
      <w:r>
        <w:rPr>
          <w:color w:val="333333"/>
        </w:rPr>
        <w:t xml:space="preserve"> shall </w:t>
      </w:r>
      <w:del w:id="61" w:author="Porter, Read (EEA)" w:date="2024-09-26T16:04:00Z" w16du:dateUtc="2024-09-26T20:04:00Z">
        <w:r w:rsidDel="00FE5C37">
          <w:rPr>
            <w:color w:val="333333"/>
          </w:rPr>
          <w:delText xml:space="preserve">be authorized to </w:delText>
        </w:r>
      </w:del>
      <w:r>
        <w:rPr>
          <w:color w:val="333333"/>
        </w:rPr>
        <w:t xml:space="preserve">acquire </w:t>
      </w:r>
      <w:del w:id="62" w:author="Porter, Read (EEA)" w:date="2024-09-26T16:11:00Z" w16du:dateUtc="2024-09-26T20:11:00Z">
        <w:r w:rsidDel="00F53BBF">
          <w:rPr>
            <w:color w:val="333333"/>
          </w:rPr>
          <w:delText xml:space="preserve">title to </w:delText>
        </w:r>
      </w:del>
      <w:r>
        <w:rPr>
          <w:color w:val="333333"/>
        </w:rPr>
        <w:t xml:space="preserve">a portion of that certain parcel of land </w:t>
      </w:r>
      <w:r w:rsidR="00A13700">
        <w:rPr>
          <w:color w:val="333333"/>
        </w:rPr>
        <w:t>designated as Parcel X</w:t>
      </w:r>
      <w:ins w:id="63" w:author="Porter, Read (EEA)" w:date="2024-09-26T16:05:00Z" w16du:dateUtc="2024-09-26T20:05:00Z">
        <w:r w:rsidR="001F33B5">
          <w:rPr>
            <w:color w:val="333333"/>
          </w:rPr>
          <w:t>,</w:t>
        </w:r>
      </w:ins>
      <w:r w:rsidR="00A13700">
        <w:rPr>
          <w:color w:val="333333"/>
        </w:rPr>
        <w:t xml:space="preserve"> </w:t>
      </w:r>
      <w:r>
        <w:rPr>
          <w:color w:val="333333"/>
        </w:rPr>
        <w:t xml:space="preserve">consisting of </w:t>
      </w:r>
      <w:del w:id="64" w:author="Porter, Read (EEA)" w:date="2024-09-26T16:04:00Z" w16du:dateUtc="2024-09-26T20:04:00Z">
        <w:r w:rsidR="00B47D39" w:rsidDel="00FE5C37">
          <w:rPr>
            <w:color w:val="333333"/>
          </w:rPr>
          <w:delText>T</w:delText>
        </w:r>
      </w:del>
      <w:del w:id="65" w:author="Porter, Read (EEA)" w:date="2024-09-26T16:05:00Z" w16du:dateUtc="2024-09-26T20:05:00Z">
        <w:r w:rsidR="00B47D39" w:rsidDel="00FE5C37">
          <w:rPr>
            <w:color w:val="333333"/>
          </w:rPr>
          <w:delText>h</w:delText>
        </w:r>
        <w:r w:rsidR="00244B6C" w:rsidDel="00FE5C37">
          <w:rPr>
            <w:color w:val="333333"/>
          </w:rPr>
          <w:delText>ree Hundred and Sixty Three (</w:delText>
        </w:r>
      </w:del>
      <w:r w:rsidR="00244B6C">
        <w:rPr>
          <w:color w:val="333333"/>
        </w:rPr>
        <w:t>36</w:t>
      </w:r>
      <w:r w:rsidR="00B47D39">
        <w:rPr>
          <w:color w:val="333333"/>
        </w:rPr>
        <w:t>3</w:t>
      </w:r>
      <w:del w:id="66" w:author="Porter, Read (EEA)" w:date="2024-09-26T16:05:00Z" w16du:dateUtc="2024-09-26T20:05:00Z">
        <w:r w:rsidDel="00FE5C37">
          <w:rPr>
            <w:color w:val="333333"/>
          </w:rPr>
          <w:delText>)</w:delText>
        </w:r>
      </w:del>
      <w:r>
        <w:rPr>
          <w:color w:val="333333"/>
        </w:rPr>
        <w:t xml:space="preserve"> square feet, more or less, as </w:t>
      </w:r>
      <w:del w:id="67" w:author="Porter, Read (EEA)" w:date="2024-09-26T16:12:00Z" w16du:dateUtc="2024-09-26T20:12:00Z">
        <w:r w:rsidDel="00F53BBF">
          <w:rPr>
            <w:color w:val="333333"/>
          </w:rPr>
          <w:delText xml:space="preserve">more specifically </w:delText>
        </w:r>
      </w:del>
      <w:r>
        <w:rPr>
          <w:color w:val="333333"/>
        </w:rPr>
        <w:t xml:space="preserve">shown on said </w:t>
      </w:r>
      <w:del w:id="68" w:author="Porter, Read (EEA)" w:date="2024-09-26T16:05:00Z" w16du:dateUtc="2024-09-26T20:05:00Z">
        <w:r w:rsidDel="001F33B5">
          <w:rPr>
            <w:color w:val="333333"/>
          </w:rPr>
          <w:delText>P</w:delText>
        </w:r>
      </w:del>
      <w:ins w:id="69" w:author="Porter, Read (EEA)" w:date="2024-09-26T16:05:00Z" w16du:dateUtc="2024-09-26T20:05:00Z">
        <w:r w:rsidR="001F33B5">
          <w:rPr>
            <w:color w:val="333333"/>
          </w:rPr>
          <w:t>p</w:t>
        </w:r>
      </w:ins>
      <w:r>
        <w:rPr>
          <w:color w:val="333333"/>
        </w:rPr>
        <w:t>lan</w:t>
      </w:r>
      <w:ins w:id="70" w:author="Porter, Read (EEA)" w:date="2024-09-26T16:05:00Z" w16du:dateUtc="2024-09-26T20:05:00Z">
        <w:r w:rsidR="001F33B5">
          <w:rPr>
            <w:color w:val="333333"/>
          </w:rPr>
          <w:t>,</w:t>
        </w:r>
      </w:ins>
      <w:r>
        <w:rPr>
          <w:color w:val="333333"/>
        </w:rPr>
        <w:t xml:space="preserve"> </w:t>
      </w:r>
      <w:del w:id="71" w:author="Porter, Read (EEA)" w:date="2024-09-26T16:12:00Z" w16du:dateUtc="2024-09-26T20:12:00Z">
        <w:r w:rsidDel="00F53BBF">
          <w:rPr>
            <w:color w:val="333333"/>
          </w:rPr>
          <w:delText>by purchase from or exchan</w:delText>
        </w:r>
        <w:r w:rsidR="00F77B3D" w:rsidDel="00F53BBF">
          <w:rPr>
            <w:color w:val="333333"/>
          </w:rPr>
          <w:delText>ge with owners thereof</w:delText>
        </w:r>
      </w:del>
      <w:ins w:id="72" w:author="Porter, Read (EEA)" w:date="2024-09-26T16:06:00Z" w16du:dateUtc="2024-09-26T20:06:00Z">
        <w:r w:rsidR="00A27621">
          <w:rPr>
            <w:color w:val="333333"/>
          </w:rPr>
          <w:t>said portion to be held by the city of Lawrence</w:t>
        </w:r>
      </w:ins>
      <w:r w:rsidR="00F77B3D">
        <w:rPr>
          <w:color w:val="333333"/>
        </w:rPr>
        <w:t xml:space="preserve"> </w:t>
      </w:r>
      <w:ins w:id="73" w:author="Porter, Read (EEA)" w:date="2024-09-26T16:07:00Z" w16du:dateUtc="2024-09-26T20:07:00Z">
        <w:r w:rsidR="006345F7">
          <w:rPr>
            <w:color w:val="333333"/>
          </w:rPr>
          <w:t xml:space="preserve">under the care, custody, and control of the conservation commission, </w:t>
        </w:r>
      </w:ins>
      <w:r w:rsidR="00F77B3D">
        <w:rPr>
          <w:color w:val="333333"/>
        </w:rPr>
        <w:t xml:space="preserve">for </w:t>
      </w:r>
      <w:r>
        <w:rPr>
          <w:color w:val="333333"/>
        </w:rPr>
        <w:t>recreation</w:t>
      </w:r>
      <w:ins w:id="74" w:author="Porter, Read (EEA)" w:date="2024-09-26T16:07:00Z" w16du:dateUtc="2024-09-26T20:07:00Z">
        <w:r w:rsidR="006345F7">
          <w:rPr>
            <w:color w:val="333333"/>
          </w:rPr>
          <w:t>al</w:t>
        </w:r>
      </w:ins>
      <w:r>
        <w:rPr>
          <w:color w:val="333333"/>
        </w:rPr>
        <w:t xml:space="preserve"> purposes, consistent with the provisions of </w:t>
      </w:r>
      <w:del w:id="75" w:author="Porter, Read (EEA)" w:date="2024-09-26T16:08:00Z" w16du:dateUtc="2024-09-26T20:08:00Z">
        <w:r w:rsidDel="00356EBD">
          <w:rPr>
            <w:color w:val="333333"/>
          </w:rPr>
          <w:delText>Mass. Gen. Laws. Ch. 40, S</w:delText>
        </w:r>
      </w:del>
      <w:ins w:id="76" w:author="Porter, Read (EEA)" w:date="2024-09-26T16:08:00Z" w16du:dateUtc="2024-09-26T20:08:00Z">
        <w:r w:rsidR="00356EBD">
          <w:rPr>
            <w:color w:val="333333"/>
          </w:rPr>
          <w:t>s</w:t>
        </w:r>
      </w:ins>
      <w:r>
        <w:rPr>
          <w:color w:val="333333"/>
        </w:rPr>
        <w:t xml:space="preserve">ection 8C </w:t>
      </w:r>
      <w:ins w:id="77" w:author="Porter, Read (EEA)" w:date="2024-09-26T16:08:00Z" w16du:dateUtc="2024-09-26T20:08:00Z">
        <w:r w:rsidR="00356EBD">
          <w:rPr>
            <w:color w:val="333333"/>
          </w:rPr>
          <w:t xml:space="preserve">of chapter 40 of the general laws </w:t>
        </w:r>
      </w:ins>
      <w:r>
        <w:rPr>
          <w:color w:val="333333"/>
        </w:rPr>
        <w:t xml:space="preserve">and </w:t>
      </w:r>
      <w:ins w:id="78" w:author="Porter, Read (EEA)" w:date="2024-09-26T16:08:00Z" w16du:dateUtc="2024-09-26T20:08:00Z">
        <w:r w:rsidR="00356EBD">
          <w:rPr>
            <w:color w:val="333333"/>
          </w:rPr>
          <w:t>subject to said a</w:t>
        </w:r>
      </w:ins>
      <w:del w:id="79" w:author="Porter, Read (EEA)" w:date="2024-09-26T16:08:00Z" w16du:dateUtc="2024-09-26T20:08:00Z">
        <w:r w:rsidDel="00356EBD">
          <w:rPr>
            <w:color w:val="333333"/>
          </w:rPr>
          <w:delText>A</w:delText>
        </w:r>
      </w:del>
      <w:r>
        <w:rPr>
          <w:color w:val="333333"/>
        </w:rPr>
        <w:t>rticle 97</w:t>
      </w:r>
      <w:del w:id="80" w:author="Porter, Read (EEA)" w:date="2024-09-26T16:08:00Z" w16du:dateUtc="2024-09-26T20:08:00Z">
        <w:r w:rsidDel="00356EBD">
          <w:rPr>
            <w:color w:val="333333"/>
          </w:rPr>
          <w:delText xml:space="preserve"> of the Amendments to the Constitution of the Commonwealth of Massachusetts</w:delText>
        </w:r>
      </w:del>
      <w:r>
        <w:rPr>
          <w:color w:val="333333"/>
        </w:rPr>
        <w:t>. </w:t>
      </w:r>
    </w:p>
    <w:p w14:paraId="4BC95CF8" w14:textId="5E4342ED" w:rsidR="00505BDA" w:rsidRDefault="00505BDA" w:rsidP="00505BDA">
      <w:pPr>
        <w:pStyle w:val="NormalWeb"/>
        <w:shd w:val="clear" w:color="auto" w:fill="FFFFFF"/>
        <w:spacing w:before="0" w:beforeAutospacing="0" w:after="200" w:afterAutospacing="0" w:line="480" w:lineRule="atLeast"/>
        <w:rPr>
          <w:rFonts w:ascii="Helvetica" w:hAnsi="Helvetica" w:cs="Helvetica"/>
          <w:color w:val="333333"/>
        </w:rPr>
      </w:pPr>
      <w:r>
        <w:rPr>
          <w:color w:val="333333"/>
        </w:rPr>
        <w:tab/>
        <w:t xml:space="preserve">SECTION 2.      No document or instrument conveying </w:t>
      </w:r>
      <w:ins w:id="81" w:author="Gaertner, Kurt (EEA)" w:date="2024-09-27T05:11:00Z" w16du:dateUtc="2024-09-27T09:11:00Z">
        <w:r w:rsidR="004F7157">
          <w:rPr>
            <w:color w:val="333333"/>
          </w:rPr>
          <w:t xml:space="preserve">the 77 square feet </w:t>
        </w:r>
      </w:ins>
      <w:ins w:id="82" w:author="Gaertner, Kurt (EEA)" w:date="2024-09-27T05:12:00Z" w16du:dateUtc="2024-09-27T09:12:00Z">
        <w:r w:rsidR="00010F95">
          <w:rPr>
            <w:color w:val="333333"/>
          </w:rPr>
          <w:t xml:space="preserve">authorized in Section 1 </w:t>
        </w:r>
      </w:ins>
      <w:del w:id="83" w:author="Gaertner, Kurt (EEA)" w:date="2024-09-27T05:12:00Z" w16du:dateUtc="2024-09-27T09:12:00Z">
        <w:r w:rsidDel="00010F95">
          <w:rPr>
            <w:color w:val="333333"/>
          </w:rPr>
          <w:delText xml:space="preserve">any interest </w:delText>
        </w:r>
        <w:commentRangeStart w:id="84"/>
        <w:commentRangeStart w:id="85"/>
        <w:r w:rsidDel="00010F95">
          <w:rPr>
            <w:color w:val="333333"/>
          </w:rPr>
          <w:delText xml:space="preserve">in the subject property described hereinabove </w:delText>
        </w:r>
        <w:commentRangeEnd w:id="84"/>
        <w:r w:rsidR="00F53BBF" w:rsidDel="00010F95">
          <w:rPr>
            <w:rStyle w:val="CommentReference"/>
            <w:rFonts w:asciiTheme="minorHAnsi" w:eastAsiaTheme="minorHAnsi" w:hAnsiTheme="minorHAnsi" w:cstheme="minorBidi"/>
          </w:rPr>
          <w:commentReference w:id="84"/>
        </w:r>
      </w:del>
      <w:commentRangeEnd w:id="85"/>
      <w:r w:rsidR="00F61D7A">
        <w:rPr>
          <w:rStyle w:val="CommentReference"/>
          <w:rFonts w:asciiTheme="minorHAnsi" w:eastAsiaTheme="minorHAnsi" w:hAnsiTheme="minorHAnsi" w:cstheme="minorBidi"/>
        </w:rPr>
        <w:commentReference w:id="85"/>
      </w:r>
      <w:r>
        <w:rPr>
          <w:color w:val="333333"/>
        </w:rPr>
        <w:t xml:space="preserve">shall be valid unless such document or instrument provides that the interest in the land </w:t>
      </w:r>
      <w:ins w:id="86" w:author="Gaertner, Kurt (EEA)" w:date="2024-09-27T05:14:00Z" w16du:dateUtc="2024-09-27T09:14:00Z">
        <w:r w:rsidR="007826E8">
          <w:rPr>
            <w:color w:val="333333"/>
          </w:rPr>
          <w:t>designated as Parcel X, consisting of 363 square feet, more or less</w:t>
        </w:r>
        <w:r w:rsidR="007826E8">
          <w:rPr>
            <w:color w:val="333333"/>
          </w:rPr>
          <w:t xml:space="preserve"> </w:t>
        </w:r>
        <w:r w:rsidR="00ED1E4C">
          <w:rPr>
            <w:color w:val="333333"/>
          </w:rPr>
          <w:t xml:space="preserve">and </w:t>
        </w:r>
      </w:ins>
      <w:r>
        <w:rPr>
          <w:color w:val="333333"/>
        </w:rPr>
        <w:t xml:space="preserve">designated </w:t>
      </w:r>
      <w:r w:rsidR="00A13700">
        <w:rPr>
          <w:color w:val="333333"/>
        </w:rPr>
        <w:t xml:space="preserve">on Lawrence’s </w:t>
      </w:r>
      <w:r w:rsidR="00B47D39">
        <w:rPr>
          <w:color w:val="333333"/>
        </w:rPr>
        <w:t>Assessors' Map 128 Lot 39</w:t>
      </w:r>
      <w:r>
        <w:rPr>
          <w:color w:val="333333"/>
        </w:rPr>
        <w:t xml:space="preserve">, presently located at </w:t>
      </w:r>
      <w:r w:rsidR="00B47D39">
        <w:rPr>
          <w:color w:val="333333"/>
        </w:rPr>
        <w:t>Lawrence Street</w:t>
      </w:r>
      <w:r>
        <w:rPr>
          <w:color w:val="333333"/>
        </w:rPr>
        <w:t xml:space="preserve">, shall, upon transfer to the </w:t>
      </w:r>
      <w:r w:rsidR="00B47D39">
        <w:rPr>
          <w:color w:val="333333"/>
        </w:rPr>
        <w:t>City of La</w:t>
      </w:r>
      <w:r w:rsidR="00A13700">
        <w:rPr>
          <w:color w:val="333333"/>
        </w:rPr>
        <w:t>wrence</w:t>
      </w:r>
      <w:r>
        <w:rPr>
          <w:color w:val="333333"/>
        </w:rPr>
        <w:t>, </w:t>
      </w:r>
      <w:del w:id="87" w:author="Porter, Read (EEA)" w:date="2024-09-26T16:16:00Z" w16du:dateUtc="2024-09-26T20:16:00Z">
        <w:r w:rsidDel="001317D5">
          <w:rPr>
            <w:color w:val="333333"/>
          </w:rPr>
          <w:delText xml:space="preserve"> </w:delText>
        </w:r>
      </w:del>
      <w:r>
        <w:rPr>
          <w:color w:val="333333"/>
        </w:rPr>
        <w:t>be held and mai</w:t>
      </w:r>
      <w:r w:rsidR="00B47D39">
        <w:rPr>
          <w:color w:val="333333"/>
        </w:rPr>
        <w:t>ntained by the City</w:t>
      </w:r>
      <w:r>
        <w:rPr>
          <w:color w:val="333333"/>
        </w:rPr>
        <w:t xml:space="preserve"> solely for open space, conservation and passive recreation purposes, consistent with the provisions of </w:t>
      </w:r>
      <w:del w:id="88" w:author="Porter, Read (EEA)" w:date="2024-09-26T16:15:00Z" w16du:dateUtc="2024-09-26T20:15:00Z">
        <w:r w:rsidDel="001317D5">
          <w:rPr>
            <w:color w:val="333333"/>
          </w:rPr>
          <w:delText>Massachusetts General Laws, Chapter 40, S</w:delText>
        </w:r>
      </w:del>
      <w:ins w:id="89" w:author="Porter, Read (EEA)" w:date="2024-09-26T16:15:00Z" w16du:dateUtc="2024-09-26T20:15:00Z">
        <w:r w:rsidR="001317D5">
          <w:rPr>
            <w:color w:val="333333"/>
          </w:rPr>
          <w:t>s</w:t>
        </w:r>
      </w:ins>
      <w:r>
        <w:rPr>
          <w:color w:val="333333"/>
        </w:rPr>
        <w:t xml:space="preserve">ection 8C </w:t>
      </w:r>
      <w:ins w:id="90" w:author="Porter, Read (EEA)" w:date="2024-09-26T16:15:00Z" w16du:dateUtc="2024-09-26T20:15:00Z">
        <w:r w:rsidR="001317D5">
          <w:rPr>
            <w:color w:val="333333"/>
          </w:rPr>
          <w:t>of chapt</w:t>
        </w:r>
      </w:ins>
      <w:ins w:id="91" w:author="Porter, Read (EEA)" w:date="2024-09-26T16:16:00Z" w16du:dateUtc="2024-09-26T20:16:00Z">
        <w:r w:rsidR="001317D5">
          <w:rPr>
            <w:color w:val="333333"/>
          </w:rPr>
          <w:t xml:space="preserve">er 40 of the general laws </w:t>
        </w:r>
      </w:ins>
      <w:r>
        <w:rPr>
          <w:color w:val="333333"/>
        </w:rPr>
        <w:t xml:space="preserve">and </w:t>
      </w:r>
      <w:del w:id="92" w:author="Porter, Read (EEA)" w:date="2024-09-26T16:16:00Z" w16du:dateUtc="2024-09-26T20:16:00Z">
        <w:r w:rsidDel="001317D5">
          <w:rPr>
            <w:color w:val="333333"/>
          </w:rPr>
          <w:delText>A</w:delText>
        </w:r>
      </w:del>
      <w:ins w:id="93" w:author="Porter, Read (EEA)" w:date="2024-09-26T16:16:00Z" w16du:dateUtc="2024-09-26T20:16:00Z">
        <w:r w:rsidR="001317D5">
          <w:rPr>
            <w:color w:val="333333"/>
          </w:rPr>
          <w:t>a</w:t>
        </w:r>
      </w:ins>
      <w:r>
        <w:rPr>
          <w:color w:val="333333"/>
        </w:rPr>
        <w:t xml:space="preserve">rticle 97 of the </w:t>
      </w:r>
      <w:ins w:id="94" w:author="Porter, Read (EEA)" w:date="2024-09-26T16:16:00Z" w16du:dateUtc="2024-09-26T20:16:00Z">
        <w:r w:rsidR="001317D5">
          <w:rPr>
            <w:color w:val="333333"/>
          </w:rPr>
          <w:t>a</w:t>
        </w:r>
      </w:ins>
      <w:del w:id="95" w:author="Porter, Read (EEA)" w:date="2024-09-26T16:16:00Z" w16du:dateUtc="2024-09-26T20:16:00Z">
        <w:r w:rsidDel="001317D5">
          <w:rPr>
            <w:color w:val="333333"/>
          </w:rPr>
          <w:delText>A</w:delText>
        </w:r>
      </w:del>
      <w:r>
        <w:rPr>
          <w:color w:val="333333"/>
        </w:rPr>
        <w:t xml:space="preserve">mendments to the </w:t>
      </w:r>
      <w:del w:id="96" w:author="Porter, Read (EEA)" w:date="2024-09-26T16:16:00Z" w16du:dateUtc="2024-09-26T20:16:00Z">
        <w:r w:rsidDel="001317D5">
          <w:rPr>
            <w:color w:val="333333"/>
          </w:rPr>
          <w:delText>C</w:delText>
        </w:r>
      </w:del>
      <w:ins w:id="97" w:author="Porter, Read (EEA)" w:date="2024-09-26T16:16:00Z" w16du:dateUtc="2024-09-26T20:16:00Z">
        <w:r w:rsidR="001317D5">
          <w:rPr>
            <w:color w:val="333333"/>
          </w:rPr>
          <w:t>c</w:t>
        </w:r>
      </w:ins>
      <w:r>
        <w:rPr>
          <w:color w:val="333333"/>
        </w:rPr>
        <w:t>onstitution of the Commonwealth</w:t>
      </w:r>
      <w:del w:id="98" w:author="Porter, Read (EEA)" w:date="2024-09-26T16:16:00Z" w16du:dateUtc="2024-09-26T20:16:00Z">
        <w:r w:rsidDel="001317D5">
          <w:rPr>
            <w:color w:val="333333"/>
          </w:rPr>
          <w:delText xml:space="preserve"> of Massachusetts</w:delText>
        </w:r>
      </w:del>
      <w:r>
        <w:rPr>
          <w:color w:val="333333"/>
        </w:rPr>
        <w:t>.</w:t>
      </w:r>
    </w:p>
    <w:p w14:paraId="07007256" w14:textId="77777777" w:rsidR="00505BDA" w:rsidRDefault="00505BDA" w:rsidP="00505BDA">
      <w:pPr>
        <w:pStyle w:val="NormalWeb"/>
        <w:shd w:val="clear" w:color="auto" w:fill="FFFFFF"/>
        <w:spacing w:before="0" w:beforeAutospacing="0" w:after="200" w:afterAutospacing="0" w:line="480" w:lineRule="atLeast"/>
        <w:rPr>
          <w:rFonts w:ascii="Helvetica" w:hAnsi="Helvetica" w:cs="Helvetica"/>
          <w:color w:val="333333"/>
        </w:rPr>
      </w:pPr>
      <w:r>
        <w:rPr>
          <w:color w:val="333333"/>
        </w:rPr>
        <w:tab/>
        <w:t>SECTION 3.</w:t>
      </w:r>
      <w:r>
        <w:rPr>
          <w:color w:val="333333"/>
        </w:rPr>
        <w:tab/>
        <w:t>This act shall take effect upon passage.</w:t>
      </w:r>
    </w:p>
    <w:p w14:paraId="372EF15C" w14:textId="77777777" w:rsidR="008D62A3" w:rsidRDefault="008D62A3"/>
    <w:sectPr w:rsidR="008D62A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 w:author="Gendron, Michael (EEA)" w:date="2024-09-26T11:42:00Z" w:initials="MG">
    <w:p w14:paraId="0A06219A" w14:textId="77777777" w:rsidR="00337B30" w:rsidRDefault="00337B30" w:rsidP="00337B30">
      <w:pPr>
        <w:pStyle w:val="CommentText"/>
      </w:pPr>
      <w:r>
        <w:rPr>
          <w:rStyle w:val="CommentReference"/>
        </w:rPr>
        <w:annotationRef/>
      </w:r>
      <w:r>
        <w:t xml:space="preserve">Is this line necessary? Seems to me that the transfer will impact art. 97 protections. </w:t>
      </w:r>
    </w:p>
  </w:comment>
  <w:comment w:id="8" w:author="Porter, Read (EEA)" w:date="2024-09-26T16:01:00Z" w:initials="RP">
    <w:p w14:paraId="21781CD1" w14:textId="77777777" w:rsidR="00066459" w:rsidRDefault="00066459" w:rsidP="00066459">
      <w:pPr>
        <w:pStyle w:val="CommentText"/>
      </w:pPr>
      <w:r>
        <w:rPr>
          <w:rStyle w:val="CommentReference"/>
        </w:rPr>
        <w:annotationRef/>
      </w:r>
      <w:r>
        <w:t>Which one? Need more information about the structure of the conveyance.</w:t>
      </w:r>
    </w:p>
  </w:comment>
  <w:comment w:id="16" w:author="Gendron, Michael (EEA)" w:date="2024-09-26T11:43:00Z" w:initials="MG">
    <w:p w14:paraId="6E80C305" w14:textId="27D6D1CC" w:rsidR="00FB39A4" w:rsidRDefault="00FB39A4" w:rsidP="00FB39A4">
      <w:pPr>
        <w:pStyle w:val="CommentText"/>
      </w:pPr>
      <w:r>
        <w:rPr>
          <w:rStyle w:val="CommentReference"/>
        </w:rPr>
        <w:annotationRef/>
      </w:r>
      <w:r>
        <w:t xml:space="preserve">Should we be referencing MassDOT here? </w:t>
      </w:r>
    </w:p>
  </w:comment>
  <w:comment w:id="17" w:author="Porter, Read (EEA)" w:date="2024-09-26T16:02:00Z" w:initials="RP">
    <w:p w14:paraId="6A4B1EC6" w14:textId="77777777" w:rsidR="00F53BBF" w:rsidRDefault="00066459" w:rsidP="00F53BBF">
      <w:pPr>
        <w:pStyle w:val="CommentText"/>
      </w:pPr>
      <w:r>
        <w:rPr>
          <w:rStyle w:val="CommentReference"/>
        </w:rPr>
        <w:annotationRef/>
      </w:r>
      <w:r w:rsidR="00F53BBF">
        <w:t>Yes, and the use e.g. for roadway purposes</w:t>
      </w:r>
    </w:p>
  </w:comment>
  <w:comment w:id="32" w:author="Gendron, Michael (EEA)" w:date="2024-09-26T11:48:00Z" w:initials="MG">
    <w:p w14:paraId="0DB24BCA" w14:textId="4340A11F" w:rsidR="00CB11E7" w:rsidRDefault="00CB11E7" w:rsidP="00CB11E7">
      <w:pPr>
        <w:pStyle w:val="CommentText"/>
      </w:pPr>
      <w:r>
        <w:rPr>
          <w:rStyle w:val="CommentReference"/>
        </w:rPr>
        <w:annotationRef/>
      </w:r>
      <w:r>
        <w:t xml:space="preserve">Shown as parcel E-7? </w:t>
      </w:r>
    </w:p>
  </w:comment>
  <w:comment w:id="84" w:author="Porter, Read (EEA)" w:date="2024-09-26T16:13:00Z" w:initials="RP">
    <w:p w14:paraId="10F6A941" w14:textId="77777777" w:rsidR="00F53BBF" w:rsidRDefault="00F53BBF" w:rsidP="00F53BBF">
      <w:pPr>
        <w:pStyle w:val="CommentText"/>
      </w:pPr>
      <w:r>
        <w:rPr>
          <w:rStyle w:val="CommentReference"/>
        </w:rPr>
        <w:annotationRef/>
      </w:r>
      <w:r>
        <w:t>Not sure which property this is</w:t>
      </w:r>
    </w:p>
  </w:comment>
  <w:comment w:id="85" w:author="Gaertner, Kurt (EEA)" w:date="2024-09-27T05:17:00Z" w:initials="KG">
    <w:p w14:paraId="143A232C" w14:textId="77777777" w:rsidR="00F61D7A" w:rsidRDefault="00F61D7A" w:rsidP="00F61D7A">
      <w:pPr>
        <w:pStyle w:val="CommentText"/>
      </w:pPr>
      <w:r>
        <w:rPr>
          <w:rStyle w:val="CommentReference"/>
        </w:rPr>
        <w:annotationRef/>
      </w:r>
      <w:r>
        <w:t>See my attempt to draft language to realize what I believe to be the intent of Section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A06219A" w15:done="0"/>
  <w15:commentEx w15:paraId="21781CD1" w15:done="0"/>
  <w15:commentEx w15:paraId="6E80C305" w15:done="0"/>
  <w15:commentEx w15:paraId="6A4B1EC6" w15:paraIdParent="6E80C305" w15:done="0"/>
  <w15:commentEx w15:paraId="0DB24BCA" w15:done="0"/>
  <w15:commentEx w15:paraId="10F6A941" w15:done="0"/>
  <w15:commentEx w15:paraId="143A232C" w15:paraIdParent="10F6A9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536B5F" w16cex:dateUtc="2024-09-26T15:42:00Z"/>
  <w16cex:commentExtensible w16cex:durableId="29E88C19" w16cex:dateUtc="2024-09-26T20:01:00Z"/>
  <w16cex:commentExtensible w16cex:durableId="1B8F6460" w16cex:dateUtc="2024-09-26T15:43:00Z"/>
  <w16cex:commentExtensible w16cex:durableId="1F73A944" w16cex:dateUtc="2024-09-26T20:02:00Z"/>
  <w16cex:commentExtensible w16cex:durableId="5A7792E3" w16cex:dateUtc="2024-09-26T15:48:00Z"/>
  <w16cex:commentExtensible w16cex:durableId="532A7565" w16cex:dateUtc="2024-09-26T20:13:00Z"/>
  <w16cex:commentExtensible w16cex:durableId="5B999EA3" w16cex:dateUtc="2024-09-27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06219A" w16cid:durableId="34536B5F"/>
  <w16cid:commentId w16cid:paraId="21781CD1" w16cid:durableId="29E88C19"/>
  <w16cid:commentId w16cid:paraId="6E80C305" w16cid:durableId="1B8F6460"/>
  <w16cid:commentId w16cid:paraId="6A4B1EC6" w16cid:durableId="1F73A944"/>
  <w16cid:commentId w16cid:paraId="0DB24BCA" w16cid:durableId="5A7792E3"/>
  <w16cid:commentId w16cid:paraId="10F6A941" w16cid:durableId="532A7565"/>
  <w16cid:commentId w16cid:paraId="143A232C" w16cid:durableId="5B999EA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orter, Read (EEA)">
    <w15:presenceInfo w15:providerId="AD" w15:userId="S::Read.Porter@mass.gov::e839a3b1-0cdf-46e7-a698-cbe38308aa37"/>
  </w15:person>
  <w15:person w15:author="Gendron, Michael (EEA)">
    <w15:presenceInfo w15:providerId="AD" w15:userId="S::Michael.Gendron2@mass.gov::aa80fc36-d273-4004-bb28-30e7467e246e"/>
  </w15:person>
  <w15:person w15:author="Gaertner, Kurt (EEA)">
    <w15:presenceInfo w15:providerId="AD" w15:userId="S::kurt.gaertner@mass.gov::c436564d-5fe3-4c94-bc82-06064759a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BDA"/>
    <w:rsid w:val="00010F95"/>
    <w:rsid w:val="00066459"/>
    <w:rsid w:val="000D2307"/>
    <w:rsid w:val="00122A5E"/>
    <w:rsid w:val="001317D5"/>
    <w:rsid w:val="001F33B5"/>
    <w:rsid w:val="00244B6C"/>
    <w:rsid w:val="002B7AC7"/>
    <w:rsid w:val="00337B30"/>
    <w:rsid w:val="00356EBD"/>
    <w:rsid w:val="0044425E"/>
    <w:rsid w:val="004F7157"/>
    <w:rsid w:val="00505BDA"/>
    <w:rsid w:val="005B003B"/>
    <w:rsid w:val="006345F7"/>
    <w:rsid w:val="00651CD9"/>
    <w:rsid w:val="007826E8"/>
    <w:rsid w:val="0085419F"/>
    <w:rsid w:val="008C642D"/>
    <w:rsid w:val="008D62A3"/>
    <w:rsid w:val="008E5C8C"/>
    <w:rsid w:val="008F2205"/>
    <w:rsid w:val="00A00604"/>
    <w:rsid w:val="00A13700"/>
    <w:rsid w:val="00A27621"/>
    <w:rsid w:val="00B148DF"/>
    <w:rsid w:val="00B47D39"/>
    <w:rsid w:val="00BD4935"/>
    <w:rsid w:val="00C14DFE"/>
    <w:rsid w:val="00C7458C"/>
    <w:rsid w:val="00C857A1"/>
    <w:rsid w:val="00CB11E7"/>
    <w:rsid w:val="00ED1E4C"/>
    <w:rsid w:val="00EE2BEC"/>
    <w:rsid w:val="00F53BBF"/>
    <w:rsid w:val="00F61D7A"/>
    <w:rsid w:val="00F77B3D"/>
    <w:rsid w:val="00FB0FA4"/>
    <w:rsid w:val="00FB39A4"/>
    <w:rsid w:val="00FE5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8C1C"/>
  <w15:chartTrackingRefBased/>
  <w15:docId w15:val="{E3DF9247-17C7-4FCB-B2DC-3586B720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BD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37B30"/>
    <w:rPr>
      <w:sz w:val="16"/>
      <w:szCs w:val="16"/>
    </w:rPr>
  </w:style>
  <w:style w:type="paragraph" w:styleId="CommentText">
    <w:name w:val="annotation text"/>
    <w:basedOn w:val="Normal"/>
    <w:link w:val="CommentTextChar"/>
    <w:uiPriority w:val="99"/>
    <w:unhideWhenUsed/>
    <w:rsid w:val="00337B30"/>
    <w:pPr>
      <w:spacing w:line="240" w:lineRule="auto"/>
    </w:pPr>
    <w:rPr>
      <w:sz w:val="20"/>
      <w:szCs w:val="20"/>
    </w:rPr>
  </w:style>
  <w:style w:type="character" w:customStyle="1" w:styleId="CommentTextChar">
    <w:name w:val="Comment Text Char"/>
    <w:basedOn w:val="DefaultParagraphFont"/>
    <w:link w:val="CommentText"/>
    <w:uiPriority w:val="99"/>
    <w:rsid w:val="00337B30"/>
    <w:rPr>
      <w:sz w:val="20"/>
      <w:szCs w:val="20"/>
    </w:rPr>
  </w:style>
  <w:style w:type="paragraph" w:styleId="CommentSubject">
    <w:name w:val="annotation subject"/>
    <w:basedOn w:val="CommentText"/>
    <w:next w:val="CommentText"/>
    <w:link w:val="CommentSubjectChar"/>
    <w:uiPriority w:val="99"/>
    <w:semiHidden/>
    <w:unhideWhenUsed/>
    <w:rsid w:val="00337B30"/>
    <w:rPr>
      <w:b/>
      <w:bCs/>
    </w:rPr>
  </w:style>
  <w:style w:type="character" w:customStyle="1" w:styleId="CommentSubjectChar">
    <w:name w:val="Comment Subject Char"/>
    <w:basedOn w:val="CommentTextChar"/>
    <w:link w:val="CommentSubject"/>
    <w:uiPriority w:val="99"/>
    <w:semiHidden/>
    <w:rsid w:val="00337B30"/>
    <w:rPr>
      <w:b/>
      <w:bCs/>
      <w:sz w:val="20"/>
      <w:szCs w:val="20"/>
    </w:rPr>
  </w:style>
  <w:style w:type="paragraph" w:styleId="Revision">
    <w:name w:val="Revision"/>
    <w:hidden/>
    <w:uiPriority w:val="99"/>
    <w:semiHidden/>
    <w:rsid w:val="008F22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386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596829C7CA8B40BC00796CAB89602C" ma:contentTypeVersion="16" ma:contentTypeDescription="Create a new document." ma:contentTypeScope="" ma:versionID="ab16f86b0a7d403c9f26cab6c409248b">
  <xsd:schema xmlns:xsd="http://www.w3.org/2001/XMLSchema" xmlns:xs="http://www.w3.org/2001/XMLSchema" xmlns:p="http://schemas.microsoft.com/office/2006/metadata/properties" xmlns:ns2="2336f016-f49e-44e3-8ce1-9deac4153ca5" xmlns:ns3="a860a01b-be3d-4e52-971f-facc0e10d3d0" xmlns:ns4="1da56e6b-ac0e-4ffc-8b40-9e4a1d231754" targetNamespace="http://schemas.microsoft.com/office/2006/metadata/properties" ma:root="true" ma:fieldsID="6f7e24a09c15f487b87306d873dc1983" ns2:_="" ns3:_="" ns4:_="">
    <xsd:import namespace="2336f016-f49e-44e3-8ce1-9deac4153ca5"/>
    <xsd:import namespace="a860a01b-be3d-4e52-971f-facc0e10d3d0"/>
    <xsd:import namespace="1da56e6b-ac0e-4ffc-8b40-9e4a1d2317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AutoTags"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6f016-f49e-44e3-8ce1-9deac4153ca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0a01b-be3d-4e52-971f-facc0e10d3d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a56e6b-ac0e-4ffc-8b40-9e4a1d23175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a82a8a7-7260-45ae-beb4-7fa6dbd9e9ea}" ma:internalName="TaxCatchAll" ma:showField="CatchAllData" ma:web="1da56e6b-ac0e-4ffc-8b40-9e4a1d2317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091495-A8EC-45B3-8039-1BF50E37DA59}">
  <ds:schemaRefs>
    <ds:schemaRef ds:uri="http://schemas.microsoft.com/sharepoint/v3/contenttype/forms"/>
  </ds:schemaRefs>
</ds:datastoreItem>
</file>

<file path=customXml/itemProps2.xml><?xml version="1.0" encoding="utf-8"?>
<ds:datastoreItem xmlns:ds="http://schemas.openxmlformats.org/officeDocument/2006/customXml" ds:itemID="{2FD7A2EC-2A7A-4194-B807-BC32EEC44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6f016-f49e-44e3-8ce1-9deac4153ca5"/>
    <ds:schemaRef ds:uri="a860a01b-be3d-4e52-971f-facc0e10d3d0"/>
    <ds:schemaRef ds:uri="1da56e6b-ac0e-4ffc-8b40-9e4a1d2317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McCarthy</dc:creator>
  <cp:keywords/>
  <dc:description/>
  <cp:lastModifiedBy>Gaertner, Kurt (EEA)</cp:lastModifiedBy>
  <cp:revision>28</cp:revision>
  <dcterms:created xsi:type="dcterms:W3CDTF">2024-09-11T17:52:00Z</dcterms:created>
  <dcterms:modified xsi:type="dcterms:W3CDTF">2024-09-27T09:17:00Z</dcterms:modified>
</cp:coreProperties>
</file>