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DC5" w:rsidRDefault="001F15AF">
      <w:pPr>
        <w:pStyle w:val="BodyText"/>
        <w:spacing w:before="63"/>
        <w:ind w:left="1114" w:right="1356"/>
        <w:jc w:val="center"/>
      </w:pPr>
      <w:bookmarkStart w:id="0" w:name="_GoBack"/>
      <w:bookmarkEnd w:id="0"/>
      <w:r>
        <w:t>225 CMR: DEPARTMENT OF ENERGY RESOURCES</w:t>
      </w:r>
    </w:p>
    <w:p w:rsidR="00872DC5" w:rsidRDefault="00872DC5">
      <w:pPr>
        <w:pStyle w:val="BodyText"/>
        <w:jc w:val="left"/>
      </w:pPr>
    </w:p>
    <w:p w:rsidR="00872DC5" w:rsidRDefault="001F15AF">
      <w:pPr>
        <w:pStyle w:val="BodyText"/>
        <w:ind w:left="104"/>
        <w:jc w:val="left"/>
      </w:pPr>
      <w:r>
        <w:t>225 CMR 20.00: SOLAR MASSACHUSETTS RENEWABLE TARGET (SMART) PROGRAM</w:t>
      </w:r>
    </w:p>
    <w:p w:rsidR="00872DC5" w:rsidRDefault="00872DC5">
      <w:pPr>
        <w:pStyle w:val="BodyText"/>
        <w:jc w:val="left"/>
      </w:pPr>
    </w:p>
    <w:p w:rsidR="00872DC5" w:rsidRDefault="001F15AF">
      <w:pPr>
        <w:pStyle w:val="BodyText"/>
        <w:ind w:left="104"/>
        <w:jc w:val="left"/>
      </w:pPr>
      <w:r>
        <w:t>Section</w:t>
      </w:r>
    </w:p>
    <w:p w:rsidR="00872DC5" w:rsidRDefault="00872DC5">
      <w:pPr>
        <w:pStyle w:val="BodyText"/>
        <w:jc w:val="left"/>
      </w:pPr>
    </w:p>
    <w:p w:rsidR="00872DC5" w:rsidRDefault="001F15AF">
      <w:pPr>
        <w:pStyle w:val="BodyText"/>
        <w:ind w:left="104" w:right="7796"/>
        <w:jc w:val="left"/>
      </w:pPr>
      <w:r>
        <w:t>20.01: Purpose and Application 20.02: Definitions</w:t>
      </w:r>
    </w:p>
    <w:p w:rsidR="00872DC5" w:rsidRDefault="001F15AF">
      <w:pPr>
        <w:pStyle w:val="ListParagraph"/>
        <w:numPr>
          <w:ilvl w:val="1"/>
          <w:numId w:val="11"/>
        </w:numPr>
        <w:tabs>
          <w:tab w:val="left" w:pos="645"/>
        </w:tabs>
        <w:rPr>
          <w:sz w:val="24"/>
        </w:rPr>
      </w:pPr>
      <w:r>
        <w:rPr>
          <w:sz w:val="24"/>
        </w:rPr>
        <w:t>:</w:t>
      </w:r>
      <w:r>
        <w:rPr>
          <w:spacing w:val="-1"/>
          <w:sz w:val="24"/>
        </w:rPr>
        <w:t xml:space="preserve"> </w:t>
      </w:r>
      <w:r>
        <w:rPr>
          <w:sz w:val="24"/>
        </w:rPr>
        <w:t>Administration</w:t>
      </w:r>
    </w:p>
    <w:p w:rsidR="00872DC5" w:rsidRDefault="001F15AF">
      <w:pPr>
        <w:pStyle w:val="ListParagraph"/>
        <w:numPr>
          <w:ilvl w:val="1"/>
          <w:numId w:val="11"/>
        </w:numPr>
        <w:tabs>
          <w:tab w:val="left" w:pos="645"/>
        </w:tabs>
        <w:rPr>
          <w:sz w:val="24"/>
        </w:rPr>
      </w:pPr>
      <w:r>
        <w:rPr>
          <w:sz w:val="24"/>
        </w:rPr>
        <w:t>:</w:t>
      </w:r>
      <w:r>
        <w:rPr>
          <w:spacing w:val="-1"/>
          <w:sz w:val="24"/>
        </w:rPr>
        <w:t xml:space="preserve"> </w:t>
      </w:r>
      <w:r>
        <w:rPr>
          <w:sz w:val="24"/>
        </w:rPr>
        <w:t>Applicability</w:t>
      </w:r>
    </w:p>
    <w:p w:rsidR="00872DC5" w:rsidRDefault="001F15AF">
      <w:pPr>
        <w:pStyle w:val="ListParagraph"/>
        <w:numPr>
          <w:ilvl w:val="1"/>
          <w:numId w:val="11"/>
        </w:numPr>
        <w:tabs>
          <w:tab w:val="left" w:pos="645"/>
        </w:tabs>
        <w:ind w:left="104" w:right="2652" w:firstLine="0"/>
        <w:rPr>
          <w:sz w:val="24"/>
        </w:rPr>
      </w:pPr>
      <w:r>
        <w:rPr>
          <w:sz w:val="24"/>
        </w:rPr>
        <w:t>: Tariff Based Incentive Program for Solar Photovoltaic Generation Units 20.06: Qualification and Block Reservation Process for Solar Tariff Generation</w:t>
      </w:r>
      <w:r>
        <w:rPr>
          <w:spacing w:val="-15"/>
          <w:sz w:val="24"/>
        </w:rPr>
        <w:t xml:space="preserve"> </w:t>
      </w:r>
      <w:r>
        <w:rPr>
          <w:sz w:val="24"/>
        </w:rPr>
        <w:t>Units 20.07: Compensation</w:t>
      </w:r>
      <w:r>
        <w:rPr>
          <w:spacing w:val="-1"/>
          <w:sz w:val="24"/>
        </w:rPr>
        <w:t xml:space="preserve"> </w:t>
      </w:r>
      <w:r>
        <w:rPr>
          <w:sz w:val="24"/>
        </w:rPr>
        <w:t>Rates</w:t>
      </w:r>
    </w:p>
    <w:p w:rsidR="00872DC5" w:rsidRDefault="001F15AF">
      <w:pPr>
        <w:pStyle w:val="BodyText"/>
        <w:spacing w:before="1"/>
        <w:ind w:left="104" w:right="3624"/>
        <w:jc w:val="left"/>
      </w:pPr>
      <w:r>
        <w:t>20.08: Calculation of Incentive Payments for Solar Tariff Generation Units 20.09: Solar Program Administrator</w:t>
      </w:r>
    </w:p>
    <w:p w:rsidR="00872DC5" w:rsidRDefault="001F15AF">
      <w:pPr>
        <w:pStyle w:val="ListParagraph"/>
        <w:numPr>
          <w:ilvl w:val="1"/>
          <w:numId w:val="10"/>
        </w:numPr>
        <w:tabs>
          <w:tab w:val="left" w:pos="645"/>
        </w:tabs>
        <w:rPr>
          <w:sz w:val="24"/>
        </w:rPr>
      </w:pPr>
      <w:r>
        <w:rPr>
          <w:sz w:val="24"/>
        </w:rPr>
        <w:t>:</w:t>
      </w:r>
      <w:r>
        <w:rPr>
          <w:spacing w:val="-1"/>
          <w:sz w:val="24"/>
        </w:rPr>
        <w:t xml:space="preserve"> </w:t>
      </w:r>
      <w:r>
        <w:rPr>
          <w:sz w:val="24"/>
        </w:rPr>
        <w:t>Inspection</w:t>
      </w:r>
    </w:p>
    <w:p w:rsidR="00872DC5" w:rsidRDefault="001F15AF">
      <w:pPr>
        <w:pStyle w:val="ListParagraph"/>
        <w:numPr>
          <w:ilvl w:val="1"/>
          <w:numId w:val="10"/>
        </w:numPr>
        <w:tabs>
          <w:tab w:val="left" w:pos="645"/>
        </w:tabs>
        <w:rPr>
          <w:sz w:val="24"/>
        </w:rPr>
      </w:pPr>
      <w:r>
        <w:rPr>
          <w:sz w:val="24"/>
        </w:rPr>
        <w:t>:</w:t>
      </w:r>
      <w:r>
        <w:rPr>
          <w:spacing w:val="-1"/>
          <w:sz w:val="24"/>
        </w:rPr>
        <w:t xml:space="preserve"> </w:t>
      </w:r>
      <w:r>
        <w:rPr>
          <w:sz w:val="24"/>
        </w:rPr>
        <w:t>Non-compliance</w:t>
      </w:r>
    </w:p>
    <w:p w:rsidR="00872DC5" w:rsidRDefault="001F15AF">
      <w:pPr>
        <w:pStyle w:val="ListParagraph"/>
        <w:numPr>
          <w:ilvl w:val="1"/>
          <w:numId w:val="10"/>
        </w:numPr>
        <w:tabs>
          <w:tab w:val="left" w:pos="645"/>
        </w:tabs>
        <w:rPr>
          <w:sz w:val="24"/>
        </w:rPr>
      </w:pPr>
      <w:r>
        <w:rPr>
          <w:sz w:val="24"/>
        </w:rPr>
        <w:t>:</w:t>
      </w:r>
      <w:r>
        <w:rPr>
          <w:spacing w:val="-1"/>
          <w:sz w:val="24"/>
        </w:rPr>
        <w:t xml:space="preserve"> </w:t>
      </w:r>
      <w:r>
        <w:rPr>
          <w:sz w:val="24"/>
        </w:rPr>
        <w:t>Severability</w:t>
      </w:r>
    </w:p>
    <w:p w:rsidR="00872DC5" w:rsidRDefault="00872DC5">
      <w:pPr>
        <w:pStyle w:val="BodyText"/>
        <w:jc w:val="left"/>
      </w:pPr>
    </w:p>
    <w:p w:rsidR="00872DC5" w:rsidRDefault="001F15AF">
      <w:pPr>
        <w:pStyle w:val="ListParagraph"/>
        <w:numPr>
          <w:ilvl w:val="1"/>
          <w:numId w:val="9"/>
        </w:numPr>
        <w:tabs>
          <w:tab w:val="left" w:pos="645"/>
        </w:tabs>
        <w:rPr>
          <w:sz w:val="24"/>
        </w:rPr>
      </w:pPr>
      <w:r>
        <w:rPr>
          <w:sz w:val="24"/>
          <w:u w:val="single"/>
        </w:rPr>
        <w:t>: Purpose and</w:t>
      </w:r>
      <w:r>
        <w:rPr>
          <w:spacing w:val="-3"/>
          <w:sz w:val="24"/>
          <w:u w:val="single"/>
        </w:rPr>
        <w:t xml:space="preserve"> </w:t>
      </w:r>
      <w:r>
        <w:rPr>
          <w:sz w:val="24"/>
          <w:u w:val="single"/>
        </w:rPr>
        <w:t>Application</w:t>
      </w:r>
    </w:p>
    <w:p w:rsidR="00872DC5" w:rsidRDefault="00872DC5">
      <w:pPr>
        <w:pStyle w:val="BodyText"/>
        <w:spacing w:before="2"/>
        <w:jc w:val="left"/>
        <w:rPr>
          <w:sz w:val="16"/>
        </w:rPr>
      </w:pPr>
    </w:p>
    <w:p w:rsidR="00872DC5" w:rsidRDefault="001F15AF">
      <w:pPr>
        <w:pStyle w:val="BodyText"/>
        <w:spacing w:before="90"/>
        <w:ind w:left="1275" w:right="336" w:firstLine="268"/>
      </w:pPr>
      <w:r>
        <w:t>The</w:t>
      </w:r>
      <w:r>
        <w:rPr>
          <w:spacing w:val="-10"/>
        </w:rPr>
        <w:t xml:space="preserve"> </w:t>
      </w:r>
      <w:r>
        <w:t>purpose</w:t>
      </w:r>
      <w:r>
        <w:rPr>
          <w:spacing w:val="-9"/>
        </w:rPr>
        <w:t xml:space="preserve"> </w:t>
      </w:r>
      <w:r>
        <w:t>of</w:t>
      </w:r>
      <w:r>
        <w:rPr>
          <w:spacing w:val="-9"/>
        </w:rPr>
        <w:t xml:space="preserve"> </w:t>
      </w:r>
      <w:r>
        <w:t>225</w:t>
      </w:r>
      <w:r>
        <w:rPr>
          <w:spacing w:val="-9"/>
        </w:rPr>
        <w:t xml:space="preserve"> </w:t>
      </w:r>
      <w:r>
        <w:t>CMR</w:t>
      </w:r>
      <w:r>
        <w:rPr>
          <w:spacing w:val="-10"/>
        </w:rPr>
        <w:t xml:space="preserve"> </w:t>
      </w:r>
      <w:r>
        <w:t>20.00</w:t>
      </w:r>
      <w:r>
        <w:rPr>
          <w:spacing w:val="-9"/>
        </w:rPr>
        <w:t xml:space="preserve"> </w:t>
      </w:r>
      <w:r>
        <w:t>is</w:t>
      </w:r>
      <w:r>
        <w:rPr>
          <w:spacing w:val="-10"/>
        </w:rPr>
        <w:t xml:space="preserve"> </w:t>
      </w:r>
      <w:r>
        <w:t>to</w:t>
      </w:r>
      <w:r>
        <w:rPr>
          <w:spacing w:val="-8"/>
        </w:rPr>
        <w:t xml:space="preserve"> </w:t>
      </w:r>
      <w:r>
        <w:t>establish</w:t>
      </w:r>
      <w:r>
        <w:rPr>
          <w:spacing w:val="-10"/>
        </w:rPr>
        <w:t xml:space="preserve"> </w:t>
      </w:r>
      <w:r>
        <w:t>a</w:t>
      </w:r>
      <w:r>
        <w:rPr>
          <w:spacing w:val="-10"/>
        </w:rPr>
        <w:t xml:space="preserve"> </w:t>
      </w:r>
      <w:r>
        <w:t>statewide</w:t>
      </w:r>
      <w:r>
        <w:rPr>
          <w:spacing w:val="-9"/>
        </w:rPr>
        <w:t xml:space="preserve"> </w:t>
      </w:r>
      <w:r>
        <w:t>solar</w:t>
      </w:r>
      <w:r>
        <w:rPr>
          <w:spacing w:val="-10"/>
        </w:rPr>
        <w:t xml:space="preserve"> </w:t>
      </w:r>
      <w:r>
        <w:t>incentive</w:t>
      </w:r>
      <w:r>
        <w:rPr>
          <w:spacing w:val="-10"/>
        </w:rPr>
        <w:t xml:space="preserve"> </w:t>
      </w:r>
      <w:r>
        <w:t>program</w:t>
      </w:r>
      <w:r>
        <w:rPr>
          <w:spacing w:val="-8"/>
        </w:rPr>
        <w:t xml:space="preserve"> </w:t>
      </w:r>
      <w:r>
        <w:t>to</w:t>
      </w:r>
      <w:r>
        <w:rPr>
          <w:spacing w:val="-8"/>
        </w:rPr>
        <w:t xml:space="preserve"> </w:t>
      </w:r>
      <w:r>
        <w:t xml:space="preserve">encourage the continued use and development of generating units that use solar photovoltaic technology by residential, commercial, governmental and industrial electricity customers throughout the Commonwealth. The continued use and development of these generating units has the potential to reduce peak demand, system losses, the need for investment in new infrastructure, and distribution congestion; increase grid reliability; improve public health and safety; and diversify the Commonwealth’s energy supply. Further, it will also contribute to the Commonwealth’s environmental protection goals concerning air emissions including, but not limited to, those required by the </w:t>
      </w:r>
      <w:r>
        <w:rPr>
          <w:i/>
        </w:rPr>
        <w:t>Global Warming Solutions Act</w:t>
      </w:r>
      <w:r>
        <w:t>, M.G.L. c. 21N, §§ 1-9, by displacing non- renewable generating resources. Owners of generating units that choose to participate in the statewide</w:t>
      </w:r>
      <w:r>
        <w:rPr>
          <w:spacing w:val="-12"/>
        </w:rPr>
        <w:t xml:space="preserve"> </w:t>
      </w:r>
      <w:r>
        <w:t>solar</w:t>
      </w:r>
      <w:r>
        <w:rPr>
          <w:spacing w:val="-12"/>
        </w:rPr>
        <w:t xml:space="preserve"> </w:t>
      </w:r>
      <w:r>
        <w:t>incentive</w:t>
      </w:r>
      <w:r>
        <w:rPr>
          <w:spacing w:val="-8"/>
        </w:rPr>
        <w:t xml:space="preserve"> </w:t>
      </w:r>
      <w:r>
        <w:t>program</w:t>
      </w:r>
      <w:r>
        <w:rPr>
          <w:spacing w:val="-11"/>
        </w:rPr>
        <w:t xml:space="preserve"> </w:t>
      </w:r>
      <w:r>
        <w:t>pursuant</w:t>
      </w:r>
      <w:r>
        <w:rPr>
          <w:spacing w:val="-11"/>
        </w:rPr>
        <w:t xml:space="preserve"> </w:t>
      </w:r>
      <w:r>
        <w:t>to</w:t>
      </w:r>
      <w:r>
        <w:rPr>
          <w:spacing w:val="-11"/>
        </w:rPr>
        <w:t xml:space="preserve"> </w:t>
      </w:r>
      <w:r>
        <w:t>225</w:t>
      </w:r>
      <w:r>
        <w:rPr>
          <w:spacing w:val="-11"/>
        </w:rPr>
        <w:t xml:space="preserve"> </w:t>
      </w:r>
      <w:r>
        <w:t>CMR</w:t>
      </w:r>
      <w:r>
        <w:rPr>
          <w:spacing w:val="-10"/>
        </w:rPr>
        <w:t xml:space="preserve"> </w:t>
      </w:r>
      <w:r>
        <w:t>20.00</w:t>
      </w:r>
      <w:r>
        <w:rPr>
          <w:spacing w:val="-11"/>
        </w:rPr>
        <w:t xml:space="preserve"> </w:t>
      </w:r>
      <w:r>
        <w:t>do</w:t>
      </w:r>
      <w:r>
        <w:rPr>
          <w:spacing w:val="-11"/>
        </w:rPr>
        <w:t xml:space="preserve"> </w:t>
      </w:r>
      <w:r>
        <w:t>so</w:t>
      </w:r>
      <w:r>
        <w:rPr>
          <w:spacing w:val="-13"/>
        </w:rPr>
        <w:t xml:space="preserve"> </w:t>
      </w:r>
      <w:r>
        <w:t>on</w:t>
      </w:r>
      <w:r>
        <w:rPr>
          <w:spacing w:val="-11"/>
        </w:rPr>
        <w:t xml:space="preserve"> </w:t>
      </w:r>
      <w:r>
        <w:t>a</w:t>
      </w:r>
      <w:r>
        <w:rPr>
          <w:spacing w:val="-12"/>
        </w:rPr>
        <w:t xml:space="preserve"> </w:t>
      </w:r>
      <w:r>
        <w:t>voluntary</w:t>
      </w:r>
      <w:r>
        <w:rPr>
          <w:spacing w:val="-11"/>
        </w:rPr>
        <w:t xml:space="preserve"> </w:t>
      </w:r>
      <w:r>
        <w:t>basis,</w:t>
      </w:r>
      <w:r>
        <w:rPr>
          <w:spacing w:val="-10"/>
        </w:rPr>
        <w:t xml:space="preserve"> </w:t>
      </w:r>
      <w:r>
        <w:t>but</w:t>
      </w:r>
      <w:r>
        <w:rPr>
          <w:spacing w:val="-11"/>
        </w:rPr>
        <w:t xml:space="preserve"> </w:t>
      </w:r>
      <w:r>
        <w:t>must comply with the terms and requirements of 225 CMR 20.00. Nothing in 225 CMR 20.00 should be read as requiring Owners of generating units to participate in this statewide solar incentive program.</w:t>
      </w:r>
    </w:p>
    <w:p w:rsidR="00872DC5" w:rsidRDefault="00872DC5">
      <w:pPr>
        <w:pStyle w:val="BodyText"/>
        <w:spacing w:before="1"/>
        <w:jc w:val="left"/>
      </w:pPr>
    </w:p>
    <w:p w:rsidR="00872DC5" w:rsidRDefault="001F15AF">
      <w:pPr>
        <w:pStyle w:val="ListParagraph"/>
        <w:numPr>
          <w:ilvl w:val="1"/>
          <w:numId w:val="9"/>
        </w:numPr>
        <w:tabs>
          <w:tab w:val="left" w:pos="645"/>
        </w:tabs>
        <w:rPr>
          <w:sz w:val="24"/>
        </w:rPr>
      </w:pPr>
      <w:r>
        <w:rPr>
          <w:sz w:val="24"/>
          <w:u w:val="single"/>
        </w:rPr>
        <w:t>: Definitions</w:t>
      </w:r>
    </w:p>
    <w:p w:rsidR="00872DC5" w:rsidRDefault="00872DC5">
      <w:pPr>
        <w:pStyle w:val="BodyText"/>
        <w:spacing w:before="2"/>
        <w:jc w:val="left"/>
        <w:rPr>
          <w:sz w:val="16"/>
        </w:rPr>
      </w:pPr>
    </w:p>
    <w:p w:rsidR="00872DC5" w:rsidRDefault="001F15AF">
      <w:pPr>
        <w:pStyle w:val="BodyText"/>
        <w:spacing w:before="90"/>
        <w:ind w:left="1275" w:right="339"/>
      </w:pPr>
      <w:r>
        <w:rPr>
          <w:u w:val="single"/>
        </w:rPr>
        <w:t>Agricultural Solar Tariff Generation Unit</w:t>
      </w:r>
      <w:r>
        <w:t>. A Solar Tariff Generation Unit located on Land in Agricultural Use or Important Agricultural Farmland that allows the continued use of the land</w:t>
      </w:r>
      <w:r>
        <w:rPr>
          <w:spacing w:val="-28"/>
        </w:rPr>
        <w:t xml:space="preserve"> </w:t>
      </w:r>
      <w:r>
        <w:t>for agriculture.</w:t>
      </w:r>
    </w:p>
    <w:p w:rsidR="00872DC5" w:rsidRDefault="00872DC5">
      <w:pPr>
        <w:pStyle w:val="BodyText"/>
        <w:spacing w:before="1"/>
        <w:jc w:val="left"/>
      </w:pPr>
    </w:p>
    <w:p w:rsidR="00872DC5" w:rsidRDefault="001F15AF">
      <w:pPr>
        <w:ind w:left="1275" w:right="338"/>
        <w:jc w:val="both"/>
        <w:rPr>
          <w:sz w:val="24"/>
        </w:rPr>
      </w:pPr>
      <w:r>
        <w:rPr>
          <w:sz w:val="24"/>
          <w:u w:val="single"/>
        </w:rPr>
        <w:t>Alternative On-Bill Credit Generation Unit</w:t>
      </w:r>
      <w:r>
        <w:rPr>
          <w:sz w:val="24"/>
        </w:rPr>
        <w:t xml:space="preserve">. A Standalone Solar Tariff Generation Unit that is enrolled under a tariff establishing a bill credit for generation from Solar Tariff Generation Units that is approved by the DPU, but is not a tariff approved pursuant to 220 CMR 8.00: </w:t>
      </w:r>
      <w:r>
        <w:rPr>
          <w:i/>
          <w:sz w:val="24"/>
        </w:rPr>
        <w:t xml:space="preserve">Sales of Electricity by Qualifying Facilities and On-site Generating Facilities to Distribution Companies, and Sales of Electricity by Distribution Companies to Qualifying Facilities and On-site Generating Facilities </w:t>
      </w:r>
      <w:r>
        <w:rPr>
          <w:sz w:val="24"/>
        </w:rPr>
        <w:t xml:space="preserve">or 220 CMR 18.00: </w:t>
      </w:r>
      <w:r>
        <w:rPr>
          <w:i/>
          <w:sz w:val="24"/>
        </w:rPr>
        <w:t>Net Metering</w:t>
      </w:r>
      <w:r>
        <w:rPr>
          <w:sz w:val="24"/>
        </w:rPr>
        <w:t>.</w:t>
      </w:r>
    </w:p>
    <w:p w:rsidR="00872DC5" w:rsidRDefault="00872DC5">
      <w:pPr>
        <w:jc w:val="both"/>
        <w:rPr>
          <w:sz w:val="24"/>
        </w:rPr>
        <w:sectPr w:rsidR="00872DC5">
          <w:footerReference w:type="default" r:id="rId8"/>
          <w:type w:val="continuous"/>
          <w:pgSz w:w="12240" w:h="15840"/>
          <w:pgMar w:top="800" w:right="520" w:bottom="1200" w:left="760" w:header="720" w:footer="1012" w:gutter="0"/>
          <w:pgNumType w:start="1"/>
          <w:cols w:space="720"/>
        </w:sectPr>
      </w:pPr>
    </w:p>
    <w:p w:rsidR="00872DC5" w:rsidRDefault="001F15AF">
      <w:pPr>
        <w:pStyle w:val="BodyText"/>
        <w:spacing w:before="63"/>
        <w:ind w:left="1275" w:right="347"/>
      </w:pPr>
      <w:r>
        <w:rPr>
          <w:u w:val="single"/>
        </w:rPr>
        <w:lastRenderedPageBreak/>
        <w:t>Authorized Agent</w:t>
      </w:r>
      <w:r>
        <w:t>. A person or entity that serves under an agreement entered into by each of the Owners of a Solar Tariff Generation Unit for all dealings with the Department.</w:t>
      </w:r>
    </w:p>
    <w:p w:rsidR="00872DC5" w:rsidRDefault="00872DC5">
      <w:pPr>
        <w:pStyle w:val="BodyText"/>
        <w:jc w:val="left"/>
      </w:pPr>
    </w:p>
    <w:p w:rsidR="00872DC5" w:rsidRDefault="001F15AF">
      <w:pPr>
        <w:pStyle w:val="BodyText"/>
        <w:ind w:left="1275" w:right="341"/>
      </w:pPr>
      <w:r>
        <w:rPr>
          <w:u w:val="single"/>
        </w:rPr>
        <w:t>Base Compensation Rate</w:t>
      </w:r>
      <w:r>
        <w:t>. The portion of a Solar Tariff Generation Unit’s compensation rate related to the Generation Unit’s rated alternating current capacity, prescribed in 225 CMR 20.07(3).</w:t>
      </w:r>
    </w:p>
    <w:p w:rsidR="00872DC5" w:rsidRDefault="00872DC5">
      <w:pPr>
        <w:pStyle w:val="BodyText"/>
        <w:jc w:val="left"/>
      </w:pPr>
    </w:p>
    <w:p w:rsidR="00872DC5" w:rsidRDefault="001F15AF">
      <w:pPr>
        <w:ind w:left="1275" w:right="334"/>
        <w:jc w:val="both"/>
        <w:rPr>
          <w:sz w:val="24"/>
        </w:rPr>
      </w:pPr>
      <w:r>
        <w:rPr>
          <w:sz w:val="24"/>
          <w:u w:val="single"/>
        </w:rPr>
        <w:t>Behind-the-Meter Solar Tariff Generation Unit</w:t>
      </w:r>
      <w:r>
        <w:rPr>
          <w:sz w:val="24"/>
        </w:rPr>
        <w:t>. A Solar Tariff Generation Unit that serves On- site Load other than parasitic or station load utilized to operate the Generation Unit and that receives</w:t>
      </w:r>
      <w:r>
        <w:rPr>
          <w:spacing w:val="-6"/>
          <w:sz w:val="24"/>
        </w:rPr>
        <w:t xml:space="preserve"> </w:t>
      </w:r>
      <w:r>
        <w:rPr>
          <w:sz w:val="24"/>
        </w:rPr>
        <w:t>compensation</w:t>
      </w:r>
      <w:r>
        <w:rPr>
          <w:spacing w:val="-5"/>
          <w:sz w:val="24"/>
        </w:rPr>
        <w:t xml:space="preserve"> </w:t>
      </w:r>
      <w:r>
        <w:rPr>
          <w:sz w:val="24"/>
        </w:rPr>
        <w:t>under</w:t>
      </w:r>
      <w:r>
        <w:rPr>
          <w:spacing w:val="-7"/>
          <w:sz w:val="24"/>
        </w:rPr>
        <w:t xml:space="preserve"> </w:t>
      </w:r>
      <w:r>
        <w:rPr>
          <w:sz w:val="24"/>
        </w:rPr>
        <w:t>220</w:t>
      </w:r>
      <w:r>
        <w:rPr>
          <w:spacing w:val="-6"/>
          <w:sz w:val="24"/>
        </w:rPr>
        <w:t xml:space="preserve"> </w:t>
      </w:r>
      <w:r>
        <w:rPr>
          <w:sz w:val="24"/>
        </w:rPr>
        <w:t>CMR</w:t>
      </w:r>
      <w:r>
        <w:rPr>
          <w:spacing w:val="-6"/>
          <w:sz w:val="24"/>
        </w:rPr>
        <w:t xml:space="preserve"> </w:t>
      </w:r>
      <w:r>
        <w:rPr>
          <w:sz w:val="24"/>
        </w:rPr>
        <w:t>8.00:</w:t>
      </w:r>
      <w:r>
        <w:rPr>
          <w:spacing w:val="-6"/>
          <w:sz w:val="24"/>
        </w:rPr>
        <w:t xml:space="preserve"> </w:t>
      </w:r>
      <w:r>
        <w:rPr>
          <w:i/>
          <w:sz w:val="24"/>
        </w:rPr>
        <w:t>Sales</w:t>
      </w:r>
      <w:r>
        <w:rPr>
          <w:i/>
          <w:spacing w:val="-6"/>
          <w:sz w:val="24"/>
        </w:rPr>
        <w:t xml:space="preserve"> </w:t>
      </w:r>
      <w:r>
        <w:rPr>
          <w:i/>
          <w:sz w:val="24"/>
        </w:rPr>
        <w:t>of</w:t>
      </w:r>
      <w:r>
        <w:rPr>
          <w:i/>
          <w:spacing w:val="-6"/>
          <w:sz w:val="24"/>
        </w:rPr>
        <w:t xml:space="preserve"> </w:t>
      </w:r>
      <w:r>
        <w:rPr>
          <w:i/>
          <w:sz w:val="24"/>
        </w:rPr>
        <w:t>Electricity</w:t>
      </w:r>
      <w:r>
        <w:rPr>
          <w:i/>
          <w:spacing w:val="-7"/>
          <w:sz w:val="24"/>
        </w:rPr>
        <w:t xml:space="preserve"> </w:t>
      </w:r>
      <w:r>
        <w:rPr>
          <w:i/>
          <w:sz w:val="24"/>
        </w:rPr>
        <w:t>by</w:t>
      </w:r>
      <w:r>
        <w:rPr>
          <w:i/>
          <w:spacing w:val="-7"/>
          <w:sz w:val="24"/>
        </w:rPr>
        <w:t xml:space="preserve"> </w:t>
      </w:r>
      <w:r>
        <w:rPr>
          <w:i/>
          <w:sz w:val="24"/>
        </w:rPr>
        <w:t>Qualifying</w:t>
      </w:r>
      <w:r>
        <w:rPr>
          <w:i/>
          <w:spacing w:val="-6"/>
          <w:sz w:val="24"/>
        </w:rPr>
        <w:t xml:space="preserve"> </w:t>
      </w:r>
      <w:r>
        <w:rPr>
          <w:i/>
          <w:sz w:val="24"/>
        </w:rPr>
        <w:t>Facilities</w:t>
      </w:r>
      <w:r>
        <w:rPr>
          <w:i/>
          <w:spacing w:val="-5"/>
          <w:sz w:val="24"/>
        </w:rPr>
        <w:t xml:space="preserve"> </w:t>
      </w:r>
      <w:r>
        <w:rPr>
          <w:i/>
          <w:sz w:val="24"/>
        </w:rPr>
        <w:t>and</w:t>
      </w:r>
      <w:r>
        <w:rPr>
          <w:i/>
          <w:spacing w:val="-6"/>
          <w:sz w:val="24"/>
        </w:rPr>
        <w:t xml:space="preserve"> </w:t>
      </w:r>
      <w:r>
        <w:rPr>
          <w:i/>
          <w:sz w:val="24"/>
        </w:rPr>
        <w:t xml:space="preserve">On- site Generating Facilities to Distribution Companies, and Sales of Electricity by Distribution Companies to Qualifying Facilities and On-site Generating Facilities </w:t>
      </w:r>
      <w:r>
        <w:rPr>
          <w:sz w:val="24"/>
        </w:rPr>
        <w:t xml:space="preserve">or 220 CMR 18.00: </w:t>
      </w:r>
      <w:r>
        <w:rPr>
          <w:i/>
          <w:sz w:val="24"/>
        </w:rPr>
        <w:t>Net Metering</w:t>
      </w:r>
      <w:r>
        <w:rPr>
          <w:sz w:val="24"/>
        </w:rPr>
        <w:t>, or under the model SMART Tariff established pursuant to D.P.U.</w:t>
      </w:r>
      <w:r>
        <w:rPr>
          <w:spacing w:val="-4"/>
          <w:sz w:val="24"/>
        </w:rPr>
        <w:t xml:space="preserve"> </w:t>
      </w:r>
      <w:r>
        <w:rPr>
          <w:sz w:val="24"/>
        </w:rPr>
        <w:t>17-140.</w:t>
      </w:r>
    </w:p>
    <w:p w:rsidR="00872DC5" w:rsidRDefault="00872DC5">
      <w:pPr>
        <w:pStyle w:val="BodyText"/>
        <w:jc w:val="left"/>
      </w:pPr>
    </w:p>
    <w:p w:rsidR="00872DC5" w:rsidRDefault="001F15AF">
      <w:pPr>
        <w:spacing w:before="1"/>
        <w:ind w:left="1275" w:right="336"/>
        <w:jc w:val="both"/>
        <w:rPr>
          <w:sz w:val="24"/>
        </w:rPr>
      </w:pPr>
      <w:r>
        <w:rPr>
          <w:sz w:val="24"/>
          <w:u w:val="single"/>
        </w:rPr>
        <w:t>Brownfield</w:t>
      </w:r>
      <w:r>
        <w:rPr>
          <w:sz w:val="24"/>
        </w:rPr>
        <w:t xml:space="preserve">. A disposal site that has received a release tracking number from MassDEP pursuant to 310 CMR 40.0000: </w:t>
      </w:r>
      <w:r>
        <w:rPr>
          <w:i/>
          <w:sz w:val="24"/>
        </w:rPr>
        <w:t>Massachusetts Contingency Plan</w:t>
      </w:r>
      <w:r>
        <w:rPr>
          <w:sz w:val="24"/>
        </w:rPr>
        <w:t>, the redevelopment or reuse of which is hindered by the presence of oil or hazardous materials, as determined by the Department, in consultation</w:t>
      </w:r>
      <w:r>
        <w:rPr>
          <w:spacing w:val="-11"/>
          <w:sz w:val="24"/>
        </w:rPr>
        <w:t xml:space="preserve"> </w:t>
      </w:r>
      <w:r>
        <w:rPr>
          <w:sz w:val="24"/>
        </w:rPr>
        <w:t>with</w:t>
      </w:r>
      <w:r>
        <w:rPr>
          <w:spacing w:val="-11"/>
          <w:sz w:val="24"/>
        </w:rPr>
        <w:t xml:space="preserve"> </w:t>
      </w:r>
      <w:r>
        <w:rPr>
          <w:sz w:val="24"/>
        </w:rPr>
        <w:t>MassDEP.</w:t>
      </w:r>
      <w:r>
        <w:rPr>
          <w:spacing w:val="41"/>
          <w:sz w:val="24"/>
        </w:rPr>
        <w:t xml:space="preserve"> </w:t>
      </w:r>
      <w:r>
        <w:rPr>
          <w:sz w:val="24"/>
        </w:rPr>
        <w:t>For</w:t>
      </w:r>
      <w:r>
        <w:rPr>
          <w:spacing w:val="-11"/>
          <w:sz w:val="24"/>
        </w:rPr>
        <w:t xml:space="preserve"> </w:t>
      </w:r>
      <w:r>
        <w:rPr>
          <w:sz w:val="24"/>
        </w:rPr>
        <w:t>the</w:t>
      </w:r>
      <w:r>
        <w:rPr>
          <w:spacing w:val="-12"/>
          <w:sz w:val="24"/>
        </w:rPr>
        <w:t xml:space="preserve"> </w:t>
      </w:r>
      <w:r>
        <w:rPr>
          <w:sz w:val="24"/>
        </w:rPr>
        <w:t>purposes</w:t>
      </w:r>
      <w:r>
        <w:rPr>
          <w:spacing w:val="-11"/>
          <w:sz w:val="24"/>
        </w:rPr>
        <w:t xml:space="preserve"> </w:t>
      </w:r>
      <w:r>
        <w:rPr>
          <w:sz w:val="24"/>
        </w:rPr>
        <w:t>of</w:t>
      </w:r>
      <w:r>
        <w:rPr>
          <w:spacing w:val="-10"/>
          <w:sz w:val="24"/>
        </w:rPr>
        <w:t xml:space="preserve"> </w:t>
      </w:r>
      <w:r>
        <w:rPr>
          <w:sz w:val="24"/>
        </w:rPr>
        <w:t>225</w:t>
      </w:r>
      <w:r>
        <w:rPr>
          <w:spacing w:val="-11"/>
          <w:sz w:val="24"/>
        </w:rPr>
        <w:t xml:space="preserve"> </w:t>
      </w:r>
      <w:r>
        <w:rPr>
          <w:sz w:val="24"/>
        </w:rPr>
        <w:t>CMR</w:t>
      </w:r>
      <w:r>
        <w:rPr>
          <w:spacing w:val="-9"/>
          <w:sz w:val="24"/>
        </w:rPr>
        <w:t xml:space="preserve"> </w:t>
      </w:r>
      <w:r>
        <w:rPr>
          <w:sz w:val="24"/>
        </w:rPr>
        <w:t>20.02:</w:t>
      </w:r>
      <w:r>
        <w:rPr>
          <w:spacing w:val="-10"/>
          <w:sz w:val="24"/>
        </w:rPr>
        <w:t xml:space="preserve"> </w:t>
      </w:r>
      <w:r>
        <w:rPr>
          <w:i/>
          <w:sz w:val="24"/>
        </w:rPr>
        <w:t>Brownfield</w:t>
      </w:r>
      <w:r>
        <w:rPr>
          <w:sz w:val="24"/>
        </w:rPr>
        <w:t>,</w:t>
      </w:r>
      <w:r>
        <w:rPr>
          <w:spacing w:val="-11"/>
          <w:sz w:val="24"/>
        </w:rPr>
        <w:t xml:space="preserve"> </w:t>
      </w:r>
      <w:r>
        <w:rPr>
          <w:sz w:val="24"/>
        </w:rPr>
        <w:t>the</w:t>
      </w:r>
      <w:r>
        <w:rPr>
          <w:spacing w:val="-11"/>
          <w:sz w:val="24"/>
        </w:rPr>
        <w:t xml:space="preserve"> </w:t>
      </w:r>
      <w:r>
        <w:rPr>
          <w:sz w:val="24"/>
        </w:rPr>
        <w:t>terms</w:t>
      </w:r>
      <w:r>
        <w:rPr>
          <w:spacing w:val="-10"/>
          <w:sz w:val="24"/>
        </w:rPr>
        <w:t xml:space="preserve"> </w:t>
      </w:r>
      <w:r>
        <w:rPr>
          <w:sz w:val="24"/>
        </w:rPr>
        <w:t xml:space="preserve">"disposal site," "release tracking number," "oil," and "hazardous materials" shall have the meanings giving to such terms in 310 CMR 40.0006: </w:t>
      </w:r>
      <w:r>
        <w:rPr>
          <w:i/>
          <w:sz w:val="24"/>
        </w:rPr>
        <w:t>Terminology, Definitions and Acronyms</w:t>
      </w:r>
      <w:r>
        <w:rPr>
          <w:sz w:val="24"/>
        </w:rPr>
        <w:t xml:space="preserve">. No disposal site that otherwise meets the requirements of 225 CMR 20.02: </w:t>
      </w:r>
      <w:r>
        <w:rPr>
          <w:i/>
          <w:sz w:val="24"/>
        </w:rPr>
        <w:t xml:space="preserve">Brownfield </w:t>
      </w:r>
      <w:r>
        <w:rPr>
          <w:sz w:val="24"/>
        </w:rPr>
        <w:t xml:space="preserve">shall be excluded from consideration as a Brownfield because its cleanup is also regulated by the </w:t>
      </w:r>
      <w:r>
        <w:rPr>
          <w:i/>
          <w:sz w:val="24"/>
        </w:rPr>
        <w:t>Comprehensive Environmental</w:t>
      </w:r>
      <w:r>
        <w:rPr>
          <w:i/>
          <w:spacing w:val="-7"/>
          <w:sz w:val="24"/>
        </w:rPr>
        <w:t xml:space="preserve"> </w:t>
      </w:r>
      <w:r>
        <w:rPr>
          <w:i/>
          <w:sz w:val="24"/>
        </w:rPr>
        <w:t>Response,</w:t>
      </w:r>
      <w:r>
        <w:rPr>
          <w:i/>
          <w:spacing w:val="-6"/>
          <w:sz w:val="24"/>
        </w:rPr>
        <w:t xml:space="preserve"> </w:t>
      </w:r>
      <w:r>
        <w:rPr>
          <w:i/>
          <w:sz w:val="24"/>
        </w:rPr>
        <w:t>Compensation</w:t>
      </w:r>
      <w:r>
        <w:rPr>
          <w:i/>
          <w:spacing w:val="-6"/>
          <w:sz w:val="24"/>
        </w:rPr>
        <w:t xml:space="preserve"> </w:t>
      </w:r>
      <w:r>
        <w:rPr>
          <w:i/>
          <w:sz w:val="24"/>
        </w:rPr>
        <w:t>and</w:t>
      </w:r>
      <w:r>
        <w:rPr>
          <w:i/>
          <w:spacing w:val="-10"/>
          <w:sz w:val="24"/>
        </w:rPr>
        <w:t xml:space="preserve"> </w:t>
      </w:r>
      <w:r>
        <w:rPr>
          <w:i/>
          <w:sz w:val="24"/>
        </w:rPr>
        <w:t>Liability</w:t>
      </w:r>
      <w:r>
        <w:rPr>
          <w:i/>
          <w:spacing w:val="-7"/>
          <w:sz w:val="24"/>
        </w:rPr>
        <w:t xml:space="preserve"> </w:t>
      </w:r>
      <w:r>
        <w:rPr>
          <w:i/>
          <w:sz w:val="24"/>
        </w:rPr>
        <w:t>Act</w:t>
      </w:r>
      <w:r>
        <w:rPr>
          <w:sz w:val="24"/>
        </w:rPr>
        <w:t>,</w:t>
      </w:r>
      <w:r>
        <w:rPr>
          <w:spacing w:val="-7"/>
          <w:sz w:val="24"/>
        </w:rPr>
        <w:t xml:space="preserve"> </w:t>
      </w:r>
      <w:r>
        <w:rPr>
          <w:sz w:val="24"/>
        </w:rPr>
        <w:t>42</w:t>
      </w:r>
      <w:r>
        <w:rPr>
          <w:spacing w:val="-6"/>
          <w:sz w:val="24"/>
        </w:rPr>
        <w:t xml:space="preserve"> </w:t>
      </w:r>
      <w:r>
        <w:rPr>
          <w:sz w:val="24"/>
        </w:rPr>
        <w:t>U.S.C.</w:t>
      </w:r>
      <w:r>
        <w:rPr>
          <w:spacing w:val="-7"/>
          <w:sz w:val="24"/>
        </w:rPr>
        <w:t xml:space="preserve"> </w:t>
      </w:r>
      <w:r>
        <w:rPr>
          <w:sz w:val="24"/>
        </w:rPr>
        <w:t>§§</w:t>
      </w:r>
      <w:r>
        <w:rPr>
          <w:spacing w:val="-6"/>
          <w:sz w:val="24"/>
        </w:rPr>
        <w:t xml:space="preserve"> </w:t>
      </w:r>
      <w:r>
        <w:rPr>
          <w:sz w:val="24"/>
        </w:rPr>
        <w:t>9601-9675,</w:t>
      </w:r>
      <w:r>
        <w:rPr>
          <w:spacing w:val="-7"/>
          <w:sz w:val="24"/>
        </w:rPr>
        <w:t xml:space="preserve"> </w:t>
      </w:r>
      <w:r>
        <w:rPr>
          <w:sz w:val="24"/>
        </w:rPr>
        <w:t>the</w:t>
      </w:r>
      <w:r>
        <w:rPr>
          <w:spacing w:val="-7"/>
          <w:sz w:val="24"/>
        </w:rPr>
        <w:t xml:space="preserve"> </w:t>
      </w:r>
      <w:r>
        <w:rPr>
          <w:i/>
          <w:sz w:val="24"/>
        </w:rPr>
        <w:t>Resource Conservation and Recovery Act</w:t>
      </w:r>
      <w:r>
        <w:rPr>
          <w:sz w:val="24"/>
        </w:rPr>
        <w:t>, 42 U.S.C. §§ 6921 - 6939g, or any other federal</w:t>
      </w:r>
      <w:r>
        <w:rPr>
          <w:spacing w:val="-6"/>
          <w:sz w:val="24"/>
        </w:rPr>
        <w:t xml:space="preserve"> </w:t>
      </w:r>
      <w:r>
        <w:rPr>
          <w:sz w:val="24"/>
        </w:rPr>
        <w:t>program.</w:t>
      </w:r>
    </w:p>
    <w:p w:rsidR="00872DC5" w:rsidRDefault="00872DC5">
      <w:pPr>
        <w:pStyle w:val="BodyText"/>
        <w:jc w:val="left"/>
      </w:pPr>
    </w:p>
    <w:p w:rsidR="00872DC5" w:rsidRDefault="001F15AF">
      <w:pPr>
        <w:pStyle w:val="BodyText"/>
        <w:ind w:left="1275" w:right="337"/>
      </w:pPr>
      <w:r>
        <w:rPr>
          <w:u w:val="single"/>
        </w:rPr>
        <w:t>Building</w:t>
      </w:r>
      <w:r>
        <w:rPr>
          <w:spacing w:val="-3"/>
          <w:u w:val="single"/>
        </w:rPr>
        <w:t xml:space="preserve"> </w:t>
      </w:r>
      <w:r>
        <w:rPr>
          <w:u w:val="single"/>
        </w:rPr>
        <w:t>Mounted</w:t>
      </w:r>
      <w:r>
        <w:rPr>
          <w:spacing w:val="-3"/>
          <w:u w:val="single"/>
        </w:rPr>
        <w:t xml:space="preserve"> </w:t>
      </w:r>
      <w:r>
        <w:rPr>
          <w:u w:val="single"/>
        </w:rPr>
        <w:t>Solar</w:t>
      </w:r>
      <w:r>
        <w:rPr>
          <w:spacing w:val="-5"/>
          <w:u w:val="single"/>
        </w:rPr>
        <w:t xml:space="preserve"> </w:t>
      </w:r>
      <w:r>
        <w:rPr>
          <w:u w:val="single"/>
        </w:rPr>
        <w:t>Tariff</w:t>
      </w:r>
      <w:r>
        <w:rPr>
          <w:spacing w:val="-4"/>
          <w:u w:val="single"/>
        </w:rPr>
        <w:t xml:space="preserve"> </w:t>
      </w:r>
      <w:r>
        <w:rPr>
          <w:u w:val="single"/>
        </w:rPr>
        <w:t>Generation</w:t>
      </w:r>
      <w:r>
        <w:rPr>
          <w:spacing w:val="-3"/>
          <w:u w:val="single"/>
        </w:rPr>
        <w:t xml:space="preserve"> </w:t>
      </w:r>
      <w:r>
        <w:rPr>
          <w:u w:val="single"/>
        </w:rPr>
        <w:t>Unit</w:t>
      </w:r>
      <w:r>
        <w:t>.</w:t>
      </w:r>
      <w:r>
        <w:rPr>
          <w:spacing w:val="-4"/>
        </w:rPr>
        <w:t xml:space="preserve"> </w:t>
      </w:r>
      <w:r>
        <w:t>A</w:t>
      </w:r>
      <w:r>
        <w:rPr>
          <w:spacing w:val="-4"/>
        </w:rPr>
        <w:t xml:space="preserve"> </w:t>
      </w:r>
      <w:r>
        <w:t>Solar</w:t>
      </w:r>
      <w:r>
        <w:rPr>
          <w:spacing w:val="-5"/>
        </w:rPr>
        <w:t xml:space="preserve"> </w:t>
      </w:r>
      <w:r>
        <w:t>Tariff</w:t>
      </w:r>
      <w:r>
        <w:rPr>
          <w:spacing w:val="-2"/>
        </w:rPr>
        <w:t xml:space="preserve"> </w:t>
      </w:r>
      <w:r>
        <w:t>Generation</w:t>
      </w:r>
      <w:r>
        <w:rPr>
          <w:spacing w:val="-3"/>
        </w:rPr>
        <w:t xml:space="preserve"> </w:t>
      </w:r>
      <w:r>
        <w:t>Unit</w:t>
      </w:r>
      <w:r>
        <w:rPr>
          <w:spacing w:val="-3"/>
        </w:rPr>
        <w:t xml:space="preserve"> </w:t>
      </w:r>
      <w:r>
        <w:t>with</w:t>
      </w:r>
      <w:r>
        <w:rPr>
          <w:spacing w:val="-2"/>
        </w:rPr>
        <w:t xml:space="preserve"> </w:t>
      </w:r>
      <w:r>
        <w:t>100%</w:t>
      </w:r>
      <w:r>
        <w:rPr>
          <w:spacing w:val="-5"/>
        </w:rPr>
        <w:t xml:space="preserve"> </w:t>
      </w:r>
      <w:r>
        <w:t>of</w:t>
      </w:r>
      <w:r>
        <w:rPr>
          <w:spacing w:val="-4"/>
        </w:rPr>
        <w:t xml:space="preserve"> </w:t>
      </w:r>
      <w:r>
        <w:t>the nameplate capacity of the solar photovoltaic modules used for generating power installed on a building.</w:t>
      </w:r>
    </w:p>
    <w:p w:rsidR="00872DC5" w:rsidRDefault="00872DC5">
      <w:pPr>
        <w:pStyle w:val="BodyText"/>
        <w:spacing w:before="1"/>
        <w:jc w:val="left"/>
      </w:pPr>
    </w:p>
    <w:p w:rsidR="00872DC5" w:rsidRDefault="001F15AF">
      <w:pPr>
        <w:pStyle w:val="BodyText"/>
        <w:ind w:left="1275"/>
      </w:pPr>
      <w:r>
        <w:rPr>
          <w:u w:val="single"/>
        </w:rPr>
        <w:t>Business Day</w:t>
      </w:r>
      <w:r>
        <w:t>. Means Monday through Friday, exclusive of state and federal legal holidays.</w:t>
      </w:r>
    </w:p>
    <w:p w:rsidR="00872DC5" w:rsidRDefault="00872DC5">
      <w:pPr>
        <w:pStyle w:val="BodyText"/>
        <w:spacing w:before="2"/>
        <w:jc w:val="left"/>
        <w:rPr>
          <w:sz w:val="16"/>
        </w:rPr>
      </w:pPr>
    </w:p>
    <w:p w:rsidR="00872DC5" w:rsidRDefault="001F15AF">
      <w:pPr>
        <w:pStyle w:val="BodyText"/>
        <w:spacing w:before="90"/>
        <w:ind w:left="1275" w:right="341"/>
      </w:pPr>
      <w:r>
        <w:rPr>
          <w:u w:val="single"/>
        </w:rPr>
        <w:t>Canopy</w:t>
      </w:r>
      <w:r>
        <w:rPr>
          <w:spacing w:val="-6"/>
          <w:u w:val="single"/>
        </w:rPr>
        <w:t xml:space="preserve"> </w:t>
      </w:r>
      <w:r>
        <w:rPr>
          <w:u w:val="single"/>
        </w:rPr>
        <w:t>Solar</w:t>
      </w:r>
      <w:r>
        <w:rPr>
          <w:spacing w:val="-6"/>
          <w:u w:val="single"/>
        </w:rPr>
        <w:t xml:space="preserve"> </w:t>
      </w:r>
      <w:r>
        <w:rPr>
          <w:u w:val="single"/>
        </w:rPr>
        <w:t>Tariff</w:t>
      </w:r>
      <w:r>
        <w:rPr>
          <w:spacing w:val="-7"/>
          <w:u w:val="single"/>
        </w:rPr>
        <w:t xml:space="preserve"> </w:t>
      </w:r>
      <w:r>
        <w:rPr>
          <w:u w:val="single"/>
        </w:rPr>
        <w:t>Generation</w:t>
      </w:r>
      <w:r>
        <w:rPr>
          <w:spacing w:val="-5"/>
          <w:u w:val="single"/>
        </w:rPr>
        <w:t xml:space="preserve"> </w:t>
      </w:r>
      <w:r>
        <w:rPr>
          <w:u w:val="single"/>
        </w:rPr>
        <w:t>Unit</w:t>
      </w:r>
      <w:r>
        <w:t>.</w:t>
      </w:r>
      <w:r>
        <w:rPr>
          <w:spacing w:val="-5"/>
        </w:rPr>
        <w:t xml:space="preserve"> </w:t>
      </w:r>
      <w:r>
        <w:t>A</w:t>
      </w:r>
      <w:r>
        <w:rPr>
          <w:spacing w:val="-7"/>
        </w:rPr>
        <w:t xml:space="preserve"> </w:t>
      </w:r>
      <w:r>
        <w:t>Solar</w:t>
      </w:r>
      <w:r>
        <w:rPr>
          <w:spacing w:val="-4"/>
        </w:rPr>
        <w:t xml:space="preserve"> </w:t>
      </w:r>
      <w:r>
        <w:t>Tariff</w:t>
      </w:r>
      <w:r>
        <w:rPr>
          <w:spacing w:val="-6"/>
        </w:rPr>
        <w:t xml:space="preserve"> </w:t>
      </w:r>
      <w:r>
        <w:t>Generation</w:t>
      </w:r>
      <w:r>
        <w:rPr>
          <w:spacing w:val="-6"/>
        </w:rPr>
        <w:t xml:space="preserve"> </w:t>
      </w:r>
      <w:r>
        <w:t>Unit</w:t>
      </w:r>
      <w:r>
        <w:rPr>
          <w:spacing w:val="-5"/>
        </w:rPr>
        <w:t xml:space="preserve"> </w:t>
      </w:r>
      <w:r>
        <w:t>with</w:t>
      </w:r>
      <w:r>
        <w:rPr>
          <w:spacing w:val="-5"/>
        </w:rPr>
        <w:t xml:space="preserve"> </w:t>
      </w:r>
      <w:r>
        <w:t>100%</w:t>
      </w:r>
      <w:r>
        <w:rPr>
          <w:spacing w:val="-7"/>
        </w:rPr>
        <w:t xml:space="preserve"> </w:t>
      </w:r>
      <w:r>
        <w:t>of</w:t>
      </w:r>
      <w:r>
        <w:rPr>
          <w:spacing w:val="-6"/>
        </w:rPr>
        <w:t xml:space="preserve"> </w:t>
      </w:r>
      <w:r>
        <w:t>the</w:t>
      </w:r>
      <w:r>
        <w:rPr>
          <w:spacing w:val="-7"/>
        </w:rPr>
        <w:t xml:space="preserve"> </w:t>
      </w:r>
      <w:r>
        <w:t>nameplate capacity</w:t>
      </w:r>
      <w:r>
        <w:rPr>
          <w:spacing w:val="-5"/>
        </w:rPr>
        <w:t xml:space="preserve"> </w:t>
      </w:r>
      <w:r>
        <w:t>of</w:t>
      </w:r>
      <w:r>
        <w:rPr>
          <w:spacing w:val="-6"/>
        </w:rPr>
        <w:t xml:space="preserve"> </w:t>
      </w:r>
      <w:r>
        <w:t>the</w:t>
      </w:r>
      <w:r>
        <w:rPr>
          <w:spacing w:val="-6"/>
        </w:rPr>
        <w:t xml:space="preserve"> </w:t>
      </w:r>
      <w:r>
        <w:t>solar</w:t>
      </w:r>
      <w:r>
        <w:rPr>
          <w:spacing w:val="-5"/>
        </w:rPr>
        <w:t xml:space="preserve"> </w:t>
      </w:r>
      <w:r>
        <w:t>photovoltaic</w:t>
      </w:r>
      <w:r>
        <w:rPr>
          <w:spacing w:val="-5"/>
        </w:rPr>
        <w:t xml:space="preserve"> </w:t>
      </w:r>
      <w:r>
        <w:t>modules</w:t>
      </w:r>
      <w:r>
        <w:rPr>
          <w:spacing w:val="-5"/>
        </w:rPr>
        <w:t xml:space="preserve"> </w:t>
      </w:r>
      <w:r>
        <w:t>used</w:t>
      </w:r>
      <w:r>
        <w:rPr>
          <w:spacing w:val="-5"/>
        </w:rPr>
        <w:t xml:space="preserve"> </w:t>
      </w:r>
      <w:r>
        <w:t>for</w:t>
      </w:r>
      <w:r>
        <w:rPr>
          <w:spacing w:val="-6"/>
        </w:rPr>
        <w:t xml:space="preserve"> </w:t>
      </w:r>
      <w:r>
        <w:t>generating</w:t>
      </w:r>
      <w:r>
        <w:rPr>
          <w:spacing w:val="-5"/>
        </w:rPr>
        <w:t xml:space="preserve"> </w:t>
      </w:r>
      <w:r>
        <w:t>power</w:t>
      </w:r>
      <w:r>
        <w:rPr>
          <w:spacing w:val="-6"/>
        </w:rPr>
        <w:t xml:space="preserve"> </w:t>
      </w:r>
      <w:r>
        <w:t>installed</w:t>
      </w:r>
      <w:r>
        <w:rPr>
          <w:spacing w:val="-5"/>
        </w:rPr>
        <w:t xml:space="preserve"> </w:t>
      </w:r>
      <w:r>
        <w:t>on</w:t>
      </w:r>
      <w:r>
        <w:rPr>
          <w:spacing w:val="-5"/>
        </w:rPr>
        <w:t xml:space="preserve"> </w:t>
      </w:r>
      <w:r>
        <w:t>top</w:t>
      </w:r>
      <w:r>
        <w:rPr>
          <w:spacing w:val="-5"/>
        </w:rPr>
        <w:t xml:space="preserve"> </w:t>
      </w:r>
      <w:r>
        <w:t>of</w:t>
      </w:r>
      <w:r>
        <w:rPr>
          <w:spacing w:val="-4"/>
        </w:rPr>
        <w:t xml:space="preserve"> </w:t>
      </w:r>
      <w:r>
        <w:t>a</w:t>
      </w:r>
      <w:r>
        <w:rPr>
          <w:spacing w:val="-6"/>
        </w:rPr>
        <w:t xml:space="preserve"> </w:t>
      </w:r>
      <w:r>
        <w:t>parking surface, pedestrian walkway, or canal in a manner that maintains the function of the area beneath the</w:t>
      </w:r>
      <w:r>
        <w:rPr>
          <w:spacing w:val="-1"/>
        </w:rPr>
        <w:t xml:space="preserve"> </w:t>
      </w:r>
      <w:r>
        <w:t>canopy.</w:t>
      </w:r>
    </w:p>
    <w:p w:rsidR="00872DC5" w:rsidRDefault="00872DC5">
      <w:pPr>
        <w:pStyle w:val="BodyText"/>
        <w:jc w:val="left"/>
      </w:pPr>
    </w:p>
    <w:p w:rsidR="00872DC5" w:rsidRDefault="001F15AF">
      <w:pPr>
        <w:pStyle w:val="BodyText"/>
        <w:ind w:left="1275" w:right="339"/>
      </w:pPr>
      <w:r>
        <w:rPr>
          <w:u w:val="single"/>
        </w:rPr>
        <w:t>Capacity Block</w:t>
      </w:r>
      <w:r>
        <w:t>. A quantity of Solar Tariff Generation Unit capacity that is entitled to receive a particular set of Base Compensation Rates and Compensation Rate Adders within a Distribution Company’s service territory.</w:t>
      </w:r>
    </w:p>
    <w:p w:rsidR="00872DC5" w:rsidRDefault="00872DC5">
      <w:pPr>
        <w:pStyle w:val="BodyText"/>
        <w:spacing w:before="1"/>
        <w:jc w:val="left"/>
      </w:pPr>
    </w:p>
    <w:p w:rsidR="00872DC5" w:rsidRDefault="001F15AF">
      <w:pPr>
        <w:pStyle w:val="BodyText"/>
        <w:ind w:left="1275" w:right="340"/>
      </w:pPr>
      <w:r>
        <w:rPr>
          <w:u w:val="single"/>
        </w:rPr>
        <w:t>Commercial Operation Date</w:t>
      </w:r>
      <w:r>
        <w:t>. The date on which a Distribution Company grants approval for a Solar Tariff Generation Unit to interconnect with the electric grid.</w:t>
      </w:r>
    </w:p>
    <w:p w:rsidR="00872DC5" w:rsidRDefault="00872DC5">
      <w:pPr>
        <w:pStyle w:val="BodyText"/>
        <w:jc w:val="left"/>
      </w:pPr>
    </w:p>
    <w:p w:rsidR="00872DC5" w:rsidRDefault="001F15AF">
      <w:pPr>
        <w:pStyle w:val="BodyText"/>
        <w:ind w:left="1275" w:right="339"/>
      </w:pPr>
      <w:r>
        <w:rPr>
          <w:u w:val="single"/>
        </w:rPr>
        <w:t>Community Shared Solar Tariff Generation Unit</w:t>
      </w:r>
      <w:r>
        <w:t>. A Solar Tariff Generation Unit that provides electricity or bill credits to three or more Customers of Record. No more than two participants may</w:t>
      </w:r>
      <w:r>
        <w:rPr>
          <w:spacing w:val="-10"/>
        </w:rPr>
        <w:t xml:space="preserve"> </w:t>
      </w:r>
      <w:r>
        <w:t>receive</w:t>
      </w:r>
      <w:r>
        <w:rPr>
          <w:spacing w:val="-9"/>
        </w:rPr>
        <w:t xml:space="preserve"> </w:t>
      </w:r>
      <w:r>
        <w:t>bill</w:t>
      </w:r>
      <w:r>
        <w:rPr>
          <w:spacing w:val="-8"/>
        </w:rPr>
        <w:t xml:space="preserve"> </w:t>
      </w:r>
      <w:r>
        <w:t>credits</w:t>
      </w:r>
      <w:r>
        <w:rPr>
          <w:spacing w:val="-7"/>
        </w:rPr>
        <w:t xml:space="preserve"> </w:t>
      </w:r>
      <w:r>
        <w:t>in</w:t>
      </w:r>
      <w:r>
        <w:rPr>
          <w:spacing w:val="-9"/>
        </w:rPr>
        <w:t xml:space="preserve"> </w:t>
      </w:r>
      <w:r>
        <w:t>excess</w:t>
      </w:r>
      <w:r>
        <w:rPr>
          <w:spacing w:val="-8"/>
        </w:rPr>
        <w:t xml:space="preserve"> </w:t>
      </w:r>
      <w:r>
        <w:t>of</w:t>
      </w:r>
      <w:r>
        <w:rPr>
          <w:spacing w:val="-9"/>
        </w:rPr>
        <w:t xml:space="preserve"> </w:t>
      </w:r>
      <w:r>
        <w:t>those</w:t>
      </w:r>
      <w:r>
        <w:rPr>
          <w:spacing w:val="-9"/>
        </w:rPr>
        <w:t xml:space="preserve"> </w:t>
      </w:r>
      <w:r>
        <w:t>produced</w:t>
      </w:r>
      <w:r>
        <w:rPr>
          <w:spacing w:val="-10"/>
        </w:rPr>
        <w:t xml:space="preserve"> </w:t>
      </w:r>
      <w:r>
        <w:t>annually</w:t>
      </w:r>
      <w:r>
        <w:rPr>
          <w:spacing w:val="-9"/>
        </w:rPr>
        <w:t xml:space="preserve"> </w:t>
      </w:r>
      <w:r>
        <w:t>by</w:t>
      </w:r>
      <w:r>
        <w:rPr>
          <w:spacing w:val="-9"/>
        </w:rPr>
        <w:t xml:space="preserve"> </w:t>
      </w:r>
      <w:r>
        <w:t>25</w:t>
      </w:r>
      <w:r>
        <w:rPr>
          <w:spacing w:val="-9"/>
        </w:rPr>
        <w:t xml:space="preserve"> </w:t>
      </w:r>
      <w:r>
        <w:t>kW</w:t>
      </w:r>
      <w:r>
        <w:rPr>
          <w:spacing w:val="-10"/>
        </w:rPr>
        <w:t xml:space="preserve"> </w:t>
      </w:r>
      <w:r>
        <w:t>of</w:t>
      </w:r>
      <w:r>
        <w:rPr>
          <w:spacing w:val="-10"/>
        </w:rPr>
        <w:t xml:space="preserve"> </w:t>
      </w:r>
      <w:r>
        <w:t>nameplate</w:t>
      </w:r>
      <w:r>
        <w:rPr>
          <w:spacing w:val="-9"/>
        </w:rPr>
        <w:t xml:space="preserve"> </w:t>
      </w:r>
      <w:r>
        <w:t>AC</w:t>
      </w:r>
      <w:r>
        <w:rPr>
          <w:spacing w:val="-8"/>
        </w:rPr>
        <w:t xml:space="preserve"> </w:t>
      </w:r>
      <w:r>
        <w:t>capacity, and</w:t>
      </w:r>
      <w:r>
        <w:rPr>
          <w:spacing w:val="-6"/>
        </w:rPr>
        <w:t xml:space="preserve"> </w:t>
      </w:r>
      <w:r>
        <w:t>the</w:t>
      </w:r>
      <w:r>
        <w:rPr>
          <w:spacing w:val="-7"/>
        </w:rPr>
        <w:t xml:space="preserve"> </w:t>
      </w:r>
      <w:r>
        <w:t>combined</w:t>
      </w:r>
      <w:r>
        <w:rPr>
          <w:spacing w:val="-6"/>
        </w:rPr>
        <w:t xml:space="preserve"> </w:t>
      </w:r>
      <w:r>
        <w:t>share</w:t>
      </w:r>
      <w:r>
        <w:rPr>
          <w:spacing w:val="-6"/>
        </w:rPr>
        <w:t xml:space="preserve"> </w:t>
      </w:r>
      <w:r>
        <w:t>of</w:t>
      </w:r>
      <w:r>
        <w:rPr>
          <w:spacing w:val="-7"/>
        </w:rPr>
        <w:t xml:space="preserve"> </w:t>
      </w:r>
      <w:r>
        <w:t>said</w:t>
      </w:r>
      <w:r>
        <w:rPr>
          <w:spacing w:val="-4"/>
        </w:rPr>
        <w:t xml:space="preserve"> </w:t>
      </w:r>
      <w:r>
        <w:t>participants’</w:t>
      </w:r>
      <w:r>
        <w:rPr>
          <w:spacing w:val="-7"/>
        </w:rPr>
        <w:t xml:space="preserve"> </w:t>
      </w:r>
      <w:r>
        <w:t>capacity</w:t>
      </w:r>
      <w:r>
        <w:rPr>
          <w:spacing w:val="-5"/>
        </w:rPr>
        <w:t xml:space="preserve"> </w:t>
      </w:r>
      <w:r>
        <w:t>shall</w:t>
      </w:r>
      <w:r>
        <w:rPr>
          <w:spacing w:val="-6"/>
        </w:rPr>
        <w:t xml:space="preserve"> </w:t>
      </w:r>
      <w:r>
        <w:t>not</w:t>
      </w:r>
      <w:r>
        <w:rPr>
          <w:spacing w:val="-6"/>
        </w:rPr>
        <w:t xml:space="preserve"> </w:t>
      </w:r>
      <w:r>
        <w:t>exceed</w:t>
      </w:r>
      <w:r>
        <w:rPr>
          <w:spacing w:val="-6"/>
        </w:rPr>
        <w:t xml:space="preserve"> </w:t>
      </w:r>
      <w:r>
        <w:t>50%</w:t>
      </w:r>
      <w:r>
        <w:rPr>
          <w:spacing w:val="-6"/>
        </w:rPr>
        <w:t xml:space="preserve"> </w:t>
      </w:r>
      <w:r>
        <w:t>of</w:t>
      </w:r>
      <w:r>
        <w:rPr>
          <w:spacing w:val="-7"/>
        </w:rPr>
        <w:t xml:space="preserve"> </w:t>
      </w:r>
      <w:r>
        <w:t>the</w:t>
      </w:r>
      <w:r>
        <w:rPr>
          <w:spacing w:val="-7"/>
        </w:rPr>
        <w:t xml:space="preserve"> </w:t>
      </w:r>
      <w:r>
        <w:t>total</w:t>
      </w:r>
      <w:r>
        <w:rPr>
          <w:spacing w:val="-3"/>
        </w:rPr>
        <w:t xml:space="preserve"> </w:t>
      </w:r>
      <w:r>
        <w:t>capacity</w:t>
      </w:r>
      <w:r>
        <w:rPr>
          <w:spacing w:val="-5"/>
        </w:rPr>
        <w:t xml:space="preserve"> </w:t>
      </w:r>
      <w:r>
        <w:t>of the Generation Unit, except in the case of Generation Units smaller than 100 kW</w:t>
      </w:r>
      <w:r>
        <w:rPr>
          <w:spacing w:val="-5"/>
        </w:rPr>
        <w:t xml:space="preserve"> </w:t>
      </w:r>
      <w:r>
        <w:t>AC.</w:t>
      </w:r>
    </w:p>
    <w:p w:rsidR="00872DC5" w:rsidRDefault="00872DC5">
      <w:pPr>
        <w:sectPr w:rsidR="00872DC5">
          <w:pgSz w:w="12240" w:h="15840"/>
          <w:pgMar w:top="800" w:right="520" w:bottom="1200" w:left="760" w:header="0" w:footer="1012" w:gutter="0"/>
          <w:cols w:space="720"/>
        </w:sectPr>
      </w:pPr>
    </w:p>
    <w:p w:rsidR="00872DC5" w:rsidRDefault="001F15AF">
      <w:pPr>
        <w:pStyle w:val="BodyText"/>
        <w:spacing w:before="63"/>
        <w:ind w:left="1275" w:right="339"/>
      </w:pPr>
      <w:r>
        <w:rPr>
          <w:u w:val="single"/>
        </w:rPr>
        <w:lastRenderedPageBreak/>
        <w:t>Compensation</w:t>
      </w:r>
      <w:r>
        <w:rPr>
          <w:spacing w:val="-7"/>
          <w:u w:val="single"/>
        </w:rPr>
        <w:t xml:space="preserve"> </w:t>
      </w:r>
      <w:r>
        <w:rPr>
          <w:u w:val="single"/>
        </w:rPr>
        <w:t>Rate</w:t>
      </w:r>
      <w:r>
        <w:rPr>
          <w:spacing w:val="-8"/>
          <w:u w:val="single"/>
        </w:rPr>
        <w:t xml:space="preserve"> </w:t>
      </w:r>
      <w:r>
        <w:rPr>
          <w:u w:val="single"/>
        </w:rPr>
        <w:t>Adder</w:t>
      </w:r>
      <w:r>
        <w:t>.</w:t>
      </w:r>
      <w:r>
        <w:rPr>
          <w:spacing w:val="-6"/>
        </w:rPr>
        <w:t xml:space="preserve"> </w:t>
      </w:r>
      <w:r>
        <w:t>An</w:t>
      </w:r>
      <w:r>
        <w:rPr>
          <w:spacing w:val="-8"/>
        </w:rPr>
        <w:t xml:space="preserve"> </w:t>
      </w:r>
      <w:r>
        <w:t>adder</w:t>
      </w:r>
      <w:r>
        <w:rPr>
          <w:spacing w:val="-8"/>
        </w:rPr>
        <w:t xml:space="preserve"> </w:t>
      </w:r>
      <w:r>
        <w:t>to</w:t>
      </w:r>
      <w:r>
        <w:rPr>
          <w:spacing w:val="-6"/>
        </w:rPr>
        <w:t xml:space="preserve"> </w:t>
      </w:r>
      <w:r>
        <w:t>a</w:t>
      </w:r>
      <w:r>
        <w:rPr>
          <w:spacing w:val="-8"/>
        </w:rPr>
        <w:t xml:space="preserve"> </w:t>
      </w:r>
      <w:r>
        <w:t>Solar</w:t>
      </w:r>
      <w:r>
        <w:rPr>
          <w:spacing w:val="-7"/>
        </w:rPr>
        <w:t xml:space="preserve"> </w:t>
      </w:r>
      <w:r>
        <w:t>Tariff</w:t>
      </w:r>
      <w:r>
        <w:rPr>
          <w:spacing w:val="-8"/>
        </w:rPr>
        <w:t xml:space="preserve"> </w:t>
      </w:r>
      <w:r>
        <w:t>Generation</w:t>
      </w:r>
      <w:r>
        <w:rPr>
          <w:spacing w:val="-7"/>
        </w:rPr>
        <w:t xml:space="preserve"> </w:t>
      </w:r>
      <w:r>
        <w:t>Unit’s</w:t>
      </w:r>
      <w:r>
        <w:rPr>
          <w:spacing w:val="-4"/>
        </w:rPr>
        <w:t xml:space="preserve"> </w:t>
      </w:r>
      <w:r>
        <w:t>Base</w:t>
      </w:r>
      <w:r>
        <w:rPr>
          <w:spacing w:val="-8"/>
        </w:rPr>
        <w:t xml:space="preserve"> </w:t>
      </w:r>
      <w:r>
        <w:t>Compensation</w:t>
      </w:r>
      <w:r>
        <w:rPr>
          <w:spacing w:val="-6"/>
        </w:rPr>
        <w:t xml:space="preserve"> </w:t>
      </w:r>
      <w:r>
        <w:t>Rate established pursuant to 225 CMR 20.07(4).</w:t>
      </w:r>
    </w:p>
    <w:p w:rsidR="00872DC5" w:rsidRDefault="00872DC5">
      <w:pPr>
        <w:pStyle w:val="BodyText"/>
        <w:jc w:val="left"/>
      </w:pPr>
    </w:p>
    <w:p w:rsidR="00872DC5" w:rsidRDefault="001F15AF">
      <w:pPr>
        <w:pStyle w:val="BodyText"/>
        <w:ind w:left="1275" w:right="339"/>
      </w:pPr>
      <w:r>
        <w:rPr>
          <w:u w:val="single"/>
        </w:rPr>
        <w:t>Core Habitat</w:t>
      </w:r>
      <w:r>
        <w:t>. Key areas that are critical for the long-term persistence of rare species and other species of conservation concern, as well as a wide diversity of natural communities and intact ecosystems across the Commonwealth, as identified by the Massachusetts Division of Fisheries and Wildlife BioMap2 framework within the Natural Heritage and Endangered Species Program.</w:t>
      </w:r>
    </w:p>
    <w:p w:rsidR="00872DC5" w:rsidRDefault="00872DC5">
      <w:pPr>
        <w:pStyle w:val="BodyText"/>
        <w:jc w:val="left"/>
      </w:pPr>
    </w:p>
    <w:p w:rsidR="00872DC5" w:rsidRDefault="002F6258">
      <w:pPr>
        <w:pStyle w:val="BodyText"/>
        <w:ind w:left="1275" w:right="336"/>
      </w:pPr>
      <w:r>
        <w:rPr>
          <w:noProof/>
          <w:lang w:bidi="ar-SA"/>
        </w:rPr>
        <mc:AlternateContent>
          <mc:Choice Requires="wps">
            <w:drawing>
              <wp:anchor distT="0" distB="0" distL="114300" distR="114300" simplePos="0" relativeHeight="250843136" behindDoc="1" locked="0" layoutInCell="1" allowOverlap="1">
                <wp:simplePos x="0" y="0"/>
                <wp:positionH relativeFrom="page">
                  <wp:posOffset>3977005</wp:posOffset>
                </wp:positionH>
                <wp:positionV relativeFrom="paragraph">
                  <wp:posOffset>158750</wp:posOffset>
                </wp:positionV>
                <wp:extent cx="36830" cy="7620"/>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313.15pt;margin-top:12.5pt;width:2.9pt;height:.6pt;z-index:-252473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" fillcolor="black" stroked="f">
                <w10:wrap anchorx="page"/>
              </v:rect>
            </w:pict>
          </mc:Fallback>
        </mc:AlternateContent>
      </w:r>
      <w:r w:rsidR="001F15AF">
        <w:rPr>
          <w:u w:val="single"/>
        </w:rPr>
        <w:t>Critical Natural Landscape</w:t>
      </w:r>
      <w:r w:rsidR="001F15AF">
        <w:t>. Areas including large natural landscape blocks and buffering</w:t>
      </w:r>
      <w:r w:rsidR="001F15AF">
        <w:rPr>
          <w:spacing w:val="-31"/>
        </w:rPr>
        <w:t xml:space="preserve"> </w:t>
      </w:r>
      <w:r w:rsidR="001F15AF">
        <w:t>uplands around coastal, wetland and aquatic Core Habitats to help ensure their long-term integrity, as identified</w:t>
      </w:r>
      <w:r w:rsidR="001F15AF">
        <w:rPr>
          <w:spacing w:val="-12"/>
        </w:rPr>
        <w:t xml:space="preserve"> </w:t>
      </w:r>
      <w:r w:rsidR="001F15AF">
        <w:t>by</w:t>
      </w:r>
      <w:r w:rsidR="001F15AF">
        <w:rPr>
          <w:spacing w:val="-11"/>
        </w:rPr>
        <w:t xml:space="preserve"> </w:t>
      </w:r>
      <w:r w:rsidR="001F15AF">
        <w:t>the</w:t>
      </w:r>
      <w:r w:rsidR="001F15AF">
        <w:rPr>
          <w:spacing w:val="-12"/>
        </w:rPr>
        <w:t xml:space="preserve"> </w:t>
      </w:r>
      <w:r w:rsidR="001F15AF">
        <w:t>Massachusetts</w:t>
      </w:r>
      <w:r w:rsidR="001F15AF">
        <w:rPr>
          <w:spacing w:val="-11"/>
        </w:rPr>
        <w:t xml:space="preserve"> </w:t>
      </w:r>
      <w:r w:rsidR="001F15AF">
        <w:t>Division</w:t>
      </w:r>
      <w:r w:rsidR="001F15AF">
        <w:rPr>
          <w:spacing w:val="-11"/>
        </w:rPr>
        <w:t xml:space="preserve"> </w:t>
      </w:r>
      <w:r w:rsidR="001F15AF">
        <w:t>of</w:t>
      </w:r>
      <w:r w:rsidR="001F15AF">
        <w:rPr>
          <w:spacing w:val="-12"/>
        </w:rPr>
        <w:t xml:space="preserve"> </w:t>
      </w:r>
      <w:r w:rsidR="001F15AF">
        <w:t>Fisheries</w:t>
      </w:r>
      <w:r w:rsidR="001F15AF">
        <w:rPr>
          <w:spacing w:val="-11"/>
        </w:rPr>
        <w:t xml:space="preserve"> </w:t>
      </w:r>
      <w:r w:rsidR="001F15AF">
        <w:t>and</w:t>
      </w:r>
      <w:r w:rsidR="001F15AF">
        <w:rPr>
          <w:spacing w:val="-11"/>
        </w:rPr>
        <w:t xml:space="preserve"> </w:t>
      </w:r>
      <w:r w:rsidR="001F15AF">
        <w:t>Wildlife</w:t>
      </w:r>
      <w:r w:rsidR="001F15AF">
        <w:rPr>
          <w:spacing w:val="-13"/>
        </w:rPr>
        <w:t xml:space="preserve"> </w:t>
      </w:r>
      <w:r w:rsidR="001F15AF">
        <w:t>BioMap2</w:t>
      </w:r>
      <w:r w:rsidR="001F15AF">
        <w:rPr>
          <w:spacing w:val="-11"/>
        </w:rPr>
        <w:t xml:space="preserve"> </w:t>
      </w:r>
      <w:r w:rsidR="001F15AF">
        <w:t>framework</w:t>
      </w:r>
      <w:r w:rsidR="001F15AF">
        <w:rPr>
          <w:spacing w:val="-8"/>
        </w:rPr>
        <w:t xml:space="preserve"> </w:t>
      </w:r>
      <w:r w:rsidR="001F15AF">
        <w:t>within</w:t>
      </w:r>
      <w:r w:rsidR="001F15AF">
        <w:rPr>
          <w:spacing w:val="-11"/>
        </w:rPr>
        <w:t xml:space="preserve"> </w:t>
      </w:r>
      <w:r w:rsidR="001F15AF">
        <w:t>the Natural Heritage and Endangered Species Program.</w:t>
      </w:r>
    </w:p>
    <w:p w:rsidR="00872DC5" w:rsidRDefault="00872DC5">
      <w:pPr>
        <w:pStyle w:val="BodyText"/>
        <w:jc w:val="left"/>
      </w:pPr>
    </w:p>
    <w:p w:rsidR="00872DC5" w:rsidRDefault="001F15AF">
      <w:pPr>
        <w:pStyle w:val="BodyText"/>
        <w:spacing w:before="1"/>
        <w:ind w:left="1275" w:right="339"/>
      </w:pPr>
      <w:r>
        <w:rPr>
          <w:u w:val="single"/>
        </w:rPr>
        <w:t>Customer</w:t>
      </w:r>
      <w:r>
        <w:rPr>
          <w:spacing w:val="-5"/>
          <w:u w:val="single"/>
        </w:rPr>
        <w:t xml:space="preserve"> </w:t>
      </w:r>
      <w:r>
        <w:rPr>
          <w:u w:val="single"/>
        </w:rPr>
        <w:t>of</w:t>
      </w:r>
      <w:r>
        <w:rPr>
          <w:spacing w:val="-5"/>
          <w:u w:val="single"/>
        </w:rPr>
        <w:t xml:space="preserve"> </w:t>
      </w:r>
      <w:r>
        <w:rPr>
          <w:u w:val="single"/>
        </w:rPr>
        <w:t>Record</w:t>
      </w:r>
      <w:r>
        <w:t>.</w:t>
      </w:r>
      <w:r>
        <w:rPr>
          <w:spacing w:val="-3"/>
        </w:rPr>
        <w:t xml:space="preserve"> </w:t>
      </w:r>
      <w:r>
        <w:t>An</w:t>
      </w:r>
      <w:r>
        <w:rPr>
          <w:spacing w:val="-1"/>
        </w:rPr>
        <w:t xml:space="preserve"> </w:t>
      </w:r>
      <w:r>
        <w:t>eligible</w:t>
      </w:r>
      <w:r>
        <w:rPr>
          <w:spacing w:val="-4"/>
        </w:rPr>
        <w:t xml:space="preserve"> </w:t>
      </w:r>
      <w:r>
        <w:t>customer</w:t>
      </w:r>
      <w:r>
        <w:rPr>
          <w:spacing w:val="-5"/>
        </w:rPr>
        <w:t xml:space="preserve"> </w:t>
      </w:r>
      <w:r>
        <w:t>with</w:t>
      </w:r>
      <w:r>
        <w:rPr>
          <w:spacing w:val="-2"/>
        </w:rPr>
        <w:t xml:space="preserve"> </w:t>
      </w:r>
      <w:r>
        <w:t>the</w:t>
      </w:r>
      <w:r>
        <w:rPr>
          <w:spacing w:val="-4"/>
        </w:rPr>
        <w:t xml:space="preserve"> </w:t>
      </w:r>
      <w:r>
        <w:t>distribution</w:t>
      </w:r>
      <w:r>
        <w:rPr>
          <w:spacing w:val="-3"/>
        </w:rPr>
        <w:t xml:space="preserve"> </w:t>
      </w:r>
      <w:r>
        <w:t>company</w:t>
      </w:r>
      <w:r>
        <w:rPr>
          <w:spacing w:val="-4"/>
        </w:rPr>
        <w:t xml:space="preserve"> </w:t>
      </w:r>
      <w:r>
        <w:t>whose</w:t>
      </w:r>
      <w:r>
        <w:rPr>
          <w:spacing w:val="-4"/>
        </w:rPr>
        <w:t xml:space="preserve"> </w:t>
      </w:r>
      <w:r>
        <w:t>name</w:t>
      </w:r>
      <w:r>
        <w:rPr>
          <w:spacing w:val="-4"/>
        </w:rPr>
        <w:t xml:space="preserve"> </w:t>
      </w:r>
      <w:r>
        <w:t>appears</w:t>
      </w:r>
      <w:r>
        <w:rPr>
          <w:spacing w:val="-4"/>
        </w:rPr>
        <w:t xml:space="preserve"> </w:t>
      </w:r>
      <w:r>
        <w:t>on a Distribution Company billing account of a meter connected to or receiving bill credits from a Solar Tariff Generation</w:t>
      </w:r>
      <w:r>
        <w:rPr>
          <w:spacing w:val="-1"/>
        </w:rPr>
        <w:t xml:space="preserve"> </w:t>
      </w:r>
      <w:r>
        <w:t>Unit.</w:t>
      </w:r>
    </w:p>
    <w:p w:rsidR="00872DC5" w:rsidRDefault="00872DC5">
      <w:pPr>
        <w:pStyle w:val="BodyText"/>
        <w:jc w:val="left"/>
      </w:pPr>
    </w:p>
    <w:p w:rsidR="00872DC5" w:rsidRDefault="001F15AF">
      <w:pPr>
        <w:pStyle w:val="BodyText"/>
        <w:ind w:left="1275"/>
      </w:pPr>
      <w:r>
        <w:rPr>
          <w:u w:val="single"/>
        </w:rPr>
        <w:t>Department</w:t>
      </w:r>
      <w:r>
        <w:t>. The Massachusetts Department of Energy Resources, established by</w:t>
      </w:r>
    </w:p>
    <w:p w:rsidR="00872DC5" w:rsidRDefault="001F15AF">
      <w:pPr>
        <w:pStyle w:val="BodyText"/>
        <w:ind w:left="1275"/>
        <w:jc w:val="left"/>
      </w:pPr>
      <w:r>
        <w:t>M.G.L. c. 25A.</w:t>
      </w:r>
    </w:p>
    <w:p w:rsidR="00872DC5" w:rsidRDefault="00872DC5">
      <w:pPr>
        <w:pStyle w:val="BodyText"/>
        <w:jc w:val="left"/>
      </w:pPr>
    </w:p>
    <w:p w:rsidR="00872DC5" w:rsidRDefault="001F15AF">
      <w:pPr>
        <w:pStyle w:val="BodyText"/>
        <w:ind w:left="1275" w:right="338"/>
      </w:pPr>
      <w:r>
        <w:rPr>
          <w:u w:val="single"/>
        </w:rPr>
        <w:t>Distribution</w:t>
      </w:r>
      <w:r>
        <w:rPr>
          <w:spacing w:val="-9"/>
          <w:u w:val="single"/>
        </w:rPr>
        <w:t xml:space="preserve"> </w:t>
      </w:r>
      <w:r>
        <w:rPr>
          <w:u w:val="single"/>
        </w:rPr>
        <w:t>Company</w:t>
      </w:r>
      <w:r>
        <w:t>.</w:t>
      </w:r>
      <w:r>
        <w:rPr>
          <w:spacing w:val="-9"/>
        </w:rPr>
        <w:t xml:space="preserve"> </w:t>
      </w:r>
      <w:r>
        <w:t>A</w:t>
      </w:r>
      <w:r>
        <w:rPr>
          <w:spacing w:val="-12"/>
        </w:rPr>
        <w:t xml:space="preserve"> </w:t>
      </w:r>
      <w:r>
        <w:t>company</w:t>
      </w:r>
      <w:r>
        <w:rPr>
          <w:spacing w:val="-8"/>
        </w:rPr>
        <w:t xml:space="preserve"> </w:t>
      </w:r>
      <w:r>
        <w:t>engaging</w:t>
      </w:r>
      <w:r>
        <w:rPr>
          <w:spacing w:val="-8"/>
        </w:rPr>
        <w:t xml:space="preserve"> </w:t>
      </w:r>
      <w:r>
        <w:t>in</w:t>
      </w:r>
      <w:r>
        <w:rPr>
          <w:spacing w:val="-8"/>
        </w:rPr>
        <w:t xml:space="preserve"> </w:t>
      </w:r>
      <w:r>
        <w:t>the</w:t>
      </w:r>
      <w:r>
        <w:rPr>
          <w:spacing w:val="-9"/>
        </w:rPr>
        <w:t xml:space="preserve"> </w:t>
      </w:r>
      <w:r>
        <w:t>distribution</w:t>
      </w:r>
      <w:r>
        <w:rPr>
          <w:spacing w:val="-10"/>
        </w:rPr>
        <w:t xml:space="preserve"> </w:t>
      </w:r>
      <w:r>
        <w:t>of</w:t>
      </w:r>
      <w:r>
        <w:rPr>
          <w:spacing w:val="-9"/>
        </w:rPr>
        <w:t xml:space="preserve"> </w:t>
      </w:r>
      <w:r>
        <w:t>electricity</w:t>
      </w:r>
      <w:r>
        <w:rPr>
          <w:spacing w:val="-9"/>
        </w:rPr>
        <w:t xml:space="preserve"> </w:t>
      </w:r>
      <w:r>
        <w:t>or</w:t>
      </w:r>
      <w:r>
        <w:rPr>
          <w:spacing w:val="-9"/>
        </w:rPr>
        <w:t xml:space="preserve"> </w:t>
      </w:r>
      <w:r>
        <w:t>owning,</w:t>
      </w:r>
      <w:r>
        <w:rPr>
          <w:spacing w:val="-8"/>
        </w:rPr>
        <w:t xml:space="preserve"> </w:t>
      </w:r>
      <w:r>
        <w:t>operating or controlling distribution facilities as defined in M.G.L. c. 164, § 1; provided, however, a Distribution Company shall not include a municipal utility established pursuant to the provisions of M.G.L c.</w:t>
      </w:r>
      <w:r>
        <w:rPr>
          <w:spacing w:val="-2"/>
        </w:rPr>
        <w:t xml:space="preserve"> </w:t>
      </w:r>
      <w:r>
        <w:t>164.</w:t>
      </w:r>
    </w:p>
    <w:p w:rsidR="00872DC5" w:rsidRDefault="00872DC5">
      <w:pPr>
        <w:pStyle w:val="BodyText"/>
        <w:jc w:val="left"/>
      </w:pPr>
    </w:p>
    <w:p w:rsidR="00872DC5" w:rsidRDefault="001F15AF">
      <w:pPr>
        <w:pStyle w:val="BodyText"/>
        <w:ind w:left="1275"/>
      </w:pPr>
      <w:r>
        <w:rPr>
          <w:u w:val="single"/>
        </w:rPr>
        <w:t>DPU</w:t>
      </w:r>
      <w:r>
        <w:t>. The Massachusetts Department of Public Utilities established by M.G.L. c. 25, § 1.</w:t>
      </w:r>
    </w:p>
    <w:p w:rsidR="00872DC5" w:rsidRDefault="00872DC5">
      <w:pPr>
        <w:pStyle w:val="BodyText"/>
        <w:spacing w:before="2"/>
        <w:jc w:val="left"/>
        <w:rPr>
          <w:sz w:val="16"/>
        </w:rPr>
      </w:pPr>
    </w:p>
    <w:p w:rsidR="00872DC5" w:rsidRDefault="001F15AF">
      <w:pPr>
        <w:pStyle w:val="BodyText"/>
        <w:spacing w:before="90"/>
        <w:ind w:left="1275"/>
        <w:jc w:val="left"/>
      </w:pPr>
      <w:r>
        <w:rPr>
          <w:u w:val="single"/>
        </w:rPr>
        <w:t>Eligible Landfill</w:t>
      </w:r>
      <w:r>
        <w:t>. A landfill that has received an approval from MassDEP for the use of a solar photovoltaic Generation Unit at the landfill as a post-closure use pursuant to 310 CMR</w:t>
      </w:r>
    </w:p>
    <w:p w:rsidR="00872DC5" w:rsidRDefault="001F15AF">
      <w:pPr>
        <w:spacing w:before="1"/>
        <w:ind w:left="1275"/>
        <w:rPr>
          <w:sz w:val="24"/>
        </w:rPr>
      </w:pPr>
      <w:r>
        <w:rPr>
          <w:sz w:val="24"/>
        </w:rPr>
        <w:t xml:space="preserve">19.143: </w:t>
      </w:r>
      <w:r>
        <w:rPr>
          <w:i/>
          <w:sz w:val="24"/>
        </w:rPr>
        <w:t>Post-closure Use of Landfills</w:t>
      </w:r>
      <w:r>
        <w:rPr>
          <w:sz w:val="24"/>
        </w:rPr>
        <w:t>.</w:t>
      </w:r>
    </w:p>
    <w:p w:rsidR="00872DC5" w:rsidRDefault="00872DC5">
      <w:pPr>
        <w:pStyle w:val="BodyText"/>
        <w:jc w:val="left"/>
      </w:pPr>
    </w:p>
    <w:p w:rsidR="00872DC5" w:rsidRDefault="001F15AF">
      <w:pPr>
        <w:pStyle w:val="BodyText"/>
        <w:ind w:left="1275"/>
        <w:jc w:val="left"/>
      </w:pPr>
      <w:r>
        <w:rPr>
          <w:u w:val="single"/>
        </w:rPr>
        <w:t>End-use Customer</w:t>
      </w:r>
      <w:r>
        <w:t>. A person or entity in Massachusetts that purchases electrical energy from a Distribution Company.</w:t>
      </w:r>
    </w:p>
    <w:p w:rsidR="00872DC5" w:rsidRDefault="00872DC5">
      <w:pPr>
        <w:pStyle w:val="BodyText"/>
        <w:jc w:val="left"/>
      </w:pPr>
    </w:p>
    <w:p w:rsidR="00872DC5" w:rsidRDefault="001F15AF">
      <w:pPr>
        <w:pStyle w:val="BodyText"/>
        <w:ind w:left="1275"/>
        <w:jc w:val="left"/>
      </w:pPr>
      <w:r>
        <w:rPr>
          <w:u w:val="single"/>
        </w:rPr>
        <w:t>Energy</w:t>
      </w:r>
      <w:r>
        <w:rPr>
          <w:spacing w:val="-11"/>
          <w:u w:val="single"/>
        </w:rPr>
        <w:t xml:space="preserve"> </w:t>
      </w:r>
      <w:r>
        <w:rPr>
          <w:u w:val="single"/>
        </w:rPr>
        <w:t>Storage</w:t>
      </w:r>
      <w:r>
        <w:rPr>
          <w:spacing w:val="-11"/>
          <w:u w:val="single"/>
        </w:rPr>
        <w:t xml:space="preserve"> </w:t>
      </w:r>
      <w:r>
        <w:rPr>
          <w:u w:val="single"/>
        </w:rPr>
        <w:t>System</w:t>
      </w:r>
      <w:r>
        <w:t>.</w:t>
      </w:r>
      <w:r>
        <w:rPr>
          <w:spacing w:val="-9"/>
        </w:rPr>
        <w:t xml:space="preserve"> </w:t>
      </w:r>
      <w:r>
        <w:t>A</w:t>
      </w:r>
      <w:r>
        <w:rPr>
          <w:spacing w:val="-11"/>
        </w:rPr>
        <w:t xml:space="preserve"> </w:t>
      </w:r>
      <w:r>
        <w:t>commercially</w:t>
      </w:r>
      <w:r>
        <w:rPr>
          <w:spacing w:val="-11"/>
        </w:rPr>
        <w:t xml:space="preserve"> </w:t>
      </w:r>
      <w:r>
        <w:t>available</w:t>
      </w:r>
      <w:r>
        <w:rPr>
          <w:spacing w:val="-11"/>
        </w:rPr>
        <w:t xml:space="preserve"> </w:t>
      </w:r>
      <w:r>
        <w:t>technology</w:t>
      </w:r>
      <w:r>
        <w:rPr>
          <w:spacing w:val="-10"/>
        </w:rPr>
        <w:t xml:space="preserve"> </w:t>
      </w:r>
      <w:r>
        <w:t>that</w:t>
      </w:r>
      <w:r>
        <w:rPr>
          <w:spacing w:val="-11"/>
        </w:rPr>
        <w:t xml:space="preserve"> </w:t>
      </w:r>
      <w:r>
        <w:t>is</w:t>
      </w:r>
      <w:r>
        <w:rPr>
          <w:spacing w:val="-7"/>
        </w:rPr>
        <w:t xml:space="preserve"> </w:t>
      </w:r>
      <w:r>
        <w:t>capable</w:t>
      </w:r>
      <w:r>
        <w:rPr>
          <w:spacing w:val="-12"/>
        </w:rPr>
        <w:t xml:space="preserve"> </w:t>
      </w:r>
      <w:r>
        <w:t>of</w:t>
      </w:r>
      <w:r>
        <w:rPr>
          <w:spacing w:val="-11"/>
        </w:rPr>
        <w:t xml:space="preserve"> </w:t>
      </w:r>
      <w:r>
        <w:t>absorbing</w:t>
      </w:r>
      <w:r>
        <w:rPr>
          <w:spacing w:val="-11"/>
        </w:rPr>
        <w:t xml:space="preserve"> </w:t>
      </w:r>
      <w:r>
        <w:t>energy, storing it for a period of time and thereafter dispatching the</w:t>
      </w:r>
      <w:r>
        <w:rPr>
          <w:spacing w:val="-5"/>
        </w:rPr>
        <w:t xml:space="preserve"> </w:t>
      </w:r>
      <w:r>
        <w:t>energy.</w:t>
      </w:r>
    </w:p>
    <w:p w:rsidR="00872DC5" w:rsidRDefault="00872DC5">
      <w:pPr>
        <w:pStyle w:val="BodyText"/>
        <w:jc w:val="left"/>
      </w:pPr>
    </w:p>
    <w:p w:rsidR="00872DC5" w:rsidRDefault="001F15AF">
      <w:pPr>
        <w:pStyle w:val="BodyText"/>
        <w:ind w:left="1275" w:right="361"/>
        <w:jc w:val="left"/>
      </w:pPr>
      <w:r>
        <w:rPr>
          <w:u w:val="single"/>
        </w:rPr>
        <w:t>Environmental Attribute</w:t>
      </w:r>
      <w:r>
        <w:t>. All GIS Certificates and any other environmental benefits associated with the energy generation of a Solar Tariff Generation Unit.</w:t>
      </w:r>
    </w:p>
    <w:p w:rsidR="00872DC5" w:rsidRDefault="00872DC5">
      <w:pPr>
        <w:pStyle w:val="BodyText"/>
        <w:spacing w:before="1"/>
        <w:jc w:val="left"/>
      </w:pPr>
    </w:p>
    <w:p w:rsidR="00872DC5" w:rsidRDefault="001F15AF">
      <w:pPr>
        <w:pStyle w:val="BodyText"/>
        <w:ind w:left="1275" w:right="361"/>
        <w:jc w:val="left"/>
      </w:pPr>
      <w:r>
        <w:rPr>
          <w:u w:val="single"/>
        </w:rPr>
        <w:t>Floating Solar Tariff Generating Unit</w:t>
      </w:r>
      <w:r>
        <w:t>. A Solar Tariff Generation Unit located on a body of water that is currently, or was formerly, used for water treatment, agricultural or industrial activities, and that allows for the continued use of the water body for its intended purpose.</w:t>
      </w:r>
    </w:p>
    <w:p w:rsidR="00872DC5" w:rsidRDefault="00872DC5">
      <w:pPr>
        <w:pStyle w:val="BodyText"/>
        <w:jc w:val="left"/>
      </w:pPr>
    </w:p>
    <w:p w:rsidR="00872DC5" w:rsidRDefault="001F15AF">
      <w:pPr>
        <w:pStyle w:val="BodyText"/>
        <w:ind w:left="1275"/>
        <w:jc w:val="left"/>
      </w:pPr>
      <w:r>
        <w:rPr>
          <w:u w:val="single"/>
        </w:rPr>
        <w:t>Generation Attribute</w:t>
      </w:r>
      <w:r>
        <w:t xml:space="preserve">. Means a Generation Attribute, as defined in 225 CMR 14.02: </w:t>
      </w:r>
      <w:r>
        <w:rPr>
          <w:i/>
        </w:rPr>
        <w:t>Definitions</w:t>
      </w:r>
      <w:r>
        <w:t>.</w:t>
      </w:r>
    </w:p>
    <w:p w:rsidR="00872DC5" w:rsidRDefault="00872DC5">
      <w:pPr>
        <w:pStyle w:val="BodyText"/>
        <w:spacing w:before="2"/>
        <w:jc w:val="left"/>
        <w:rPr>
          <w:sz w:val="16"/>
        </w:rPr>
      </w:pPr>
    </w:p>
    <w:p w:rsidR="00872DC5" w:rsidRDefault="001F15AF">
      <w:pPr>
        <w:pStyle w:val="BodyText"/>
        <w:spacing w:before="90"/>
        <w:ind w:left="1258" w:right="1356"/>
        <w:jc w:val="center"/>
      </w:pPr>
      <w:r>
        <w:rPr>
          <w:u w:val="single"/>
        </w:rPr>
        <w:t>Generation Unit</w:t>
      </w:r>
      <w:r>
        <w:t xml:space="preserve">. Means a Generation Unit, as defined in 225 CMR 14.02: </w:t>
      </w:r>
      <w:r>
        <w:rPr>
          <w:i/>
        </w:rPr>
        <w:t>Definitions</w:t>
      </w:r>
      <w:r>
        <w:t>.</w:t>
      </w:r>
    </w:p>
    <w:p w:rsidR="00872DC5" w:rsidRDefault="00872DC5">
      <w:pPr>
        <w:jc w:val="center"/>
        <w:sectPr w:rsidR="00872DC5">
          <w:pgSz w:w="12240" w:h="15840"/>
          <w:pgMar w:top="800" w:right="520" w:bottom="1200" w:left="760" w:header="0" w:footer="1012" w:gutter="0"/>
          <w:cols w:space="720"/>
        </w:sectPr>
      </w:pPr>
    </w:p>
    <w:p w:rsidR="00872DC5" w:rsidRDefault="001F15AF">
      <w:pPr>
        <w:pStyle w:val="BodyText"/>
        <w:spacing w:before="63"/>
        <w:ind w:left="1275" w:right="347"/>
      </w:pPr>
      <w:r>
        <w:rPr>
          <w:u w:val="single"/>
        </w:rPr>
        <w:lastRenderedPageBreak/>
        <w:t>GIS Certificate</w:t>
      </w:r>
      <w:r>
        <w:t>. An electronic record produced by the NEPOOL GIS that identifies Generation Attributes of each MWh accounted for in the NEPOOL GIS.</w:t>
      </w:r>
    </w:p>
    <w:p w:rsidR="00872DC5" w:rsidRDefault="00872DC5">
      <w:pPr>
        <w:pStyle w:val="BodyText"/>
        <w:jc w:val="left"/>
      </w:pPr>
    </w:p>
    <w:p w:rsidR="00872DC5" w:rsidRDefault="001F15AF">
      <w:pPr>
        <w:pStyle w:val="BodyText"/>
        <w:ind w:left="1275" w:right="339"/>
      </w:pPr>
      <w:r>
        <w:rPr>
          <w:u w:val="single"/>
        </w:rPr>
        <w:t>Greenfield Subtractor</w:t>
      </w:r>
      <w:r>
        <w:t>. A subtractor to a Solar Tariff Generation Unit’s Base Compensation Rate, established pursuant to 225 CMR 20.07(4)(g).</w:t>
      </w:r>
    </w:p>
    <w:p w:rsidR="00872DC5" w:rsidRDefault="00872DC5">
      <w:pPr>
        <w:pStyle w:val="BodyText"/>
        <w:jc w:val="left"/>
      </w:pPr>
    </w:p>
    <w:p w:rsidR="00872DC5" w:rsidRDefault="001F15AF">
      <w:pPr>
        <w:pStyle w:val="BodyText"/>
        <w:ind w:left="1275" w:right="340"/>
      </w:pPr>
      <w:r>
        <w:rPr>
          <w:u w:val="single"/>
        </w:rPr>
        <w:t>Guideline</w:t>
      </w:r>
      <w:r>
        <w:t>. A set of clarifications, interpretations, and procedures, including forms, developed by the</w:t>
      </w:r>
      <w:r>
        <w:rPr>
          <w:spacing w:val="-13"/>
        </w:rPr>
        <w:t xml:space="preserve"> </w:t>
      </w:r>
      <w:r>
        <w:t>Department</w:t>
      </w:r>
      <w:r>
        <w:rPr>
          <w:spacing w:val="-11"/>
        </w:rPr>
        <w:t xml:space="preserve"> </w:t>
      </w:r>
      <w:r>
        <w:t>to</w:t>
      </w:r>
      <w:r>
        <w:rPr>
          <w:spacing w:val="-11"/>
        </w:rPr>
        <w:t xml:space="preserve"> </w:t>
      </w:r>
      <w:r>
        <w:t>assist</w:t>
      </w:r>
      <w:r>
        <w:rPr>
          <w:spacing w:val="-11"/>
        </w:rPr>
        <w:t xml:space="preserve"> </w:t>
      </w:r>
      <w:r>
        <w:t>in</w:t>
      </w:r>
      <w:r>
        <w:rPr>
          <w:spacing w:val="-11"/>
        </w:rPr>
        <w:t xml:space="preserve"> </w:t>
      </w:r>
      <w:r>
        <w:t>compliance</w:t>
      </w:r>
      <w:r>
        <w:rPr>
          <w:spacing w:val="-12"/>
        </w:rPr>
        <w:t xml:space="preserve"> </w:t>
      </w:r>
      <w:r>
        <w:t>with</w:t>
      </w:r>
      <w:r>
        <w:rPr>
          <w:spacing w:val="-12"/>
        </w:rPr>
        <w:t xml:space="preserve"> </w:t>
      </w:r>
      <w:r>
        <w:t>the</w:t>
      </w:r>
      <w:r>
        <w:rPr>
          <w:spacing w:val="-12"/>
        </w:rPr>
        <w:t xml:space="preserve"> </w:t>
      </w:r>
      <w:r>
        <w:t>requirements</w:t>
      </w:r>
      <w:r>
        <w:rPr>
          <w:spacing w:val="-11"/>
        </w:rPr>
        <w:t xml:space="preserve"> </w:t>
      </w:r>
      <w:r>
        <w:t>of</w:t>
      </w:r>
      <w:r>
        <w:rPr>
          <w:spacing w:val="-11"/>
        </w:rPr>
        <w:t xml:space="preserve"> </w:t>
      </w:r>
      <w:r>
        <w:t>225</w:t>
      </w:r>
      <w:r>
        <w:rPr>
          <w:spacing w:val="-11"/>
        </w:rPr>
        <w:t xml:space="preserve"> </w:t>
      </w:r>
      <w:r>
        <w:t>CMR</w:t>
      </w:r>
      <w:r>
        <w:rPr>
          <w:spacing w:val="-10"/>
        </w:rPr>
        <w:t xml:space="preserve"> </w:t>
      </w:r>
      <w:r>
        <w:t>20.00.</w:t>
      </w:r>
      <w:r>
        <w:rPr>
          <w:spacing w:val="37"/>
        </w:rPr>
        <w:t xml:space="preserve"> </w:t>
      </w:r>
      <w:r>
        <w:t>The</w:t>
      </w:r>
      <w:r>
        <w:rPr>
          <w:spacing w:val="-12"/>
        </w:rPr>
        <w:t xml:space="preserve"> </w:t>
      </w:r>
      <w:r>
        <w:t>Department may issue new or revised Guidelines. Each Guideline shall be effective on its date of issuance or on such date as is specified therein, except as otherwise provided in 225 CMR</w:t>
      </w:r>
      <w:r>
        <w:rPr>
          <w:spacing w:val="-1"/>
        </w:rPr>
        <w:t xml:space="preserve"> </w:t>
      </w:r>
      <w:r>
        <w:t>20.00.</w:t>
      </w:r>
    </w:p>
    <w:p w:rsidR="00872DC5" w:rsidRDefault="00872DC5">
      <w:pPr>
        <w:pStyle w:val="BodyText"/>
        <w:jc w:val="left"/>
      </w:pPr>
    </w:p>
    <w:p w:rsidR="00872DC5" w:rsidRDefault="001F15AF">
      <w:pPr>
        <w:pStyle w:val="BodyText"/>
        <w:ind w:left="1275" w:right="339"/>
      </w:pPr>
      <w:r>
        <w:rPr>
          <w:u w:val="single"/>
        </w:rPr>
        <w:t xml:space="preserve">Important Agricultural Farmlands. </w:t>
      </w:r>
      <w:r>
        <w:t>Means those soils found to be Important Farmlands pursuant to 7 C.F.R. § 657.5, that includes prime farmlands, unique farmlands, and additional land of statewide importance.</w:t>
      </w:r>
    </w:p>
    <w:p w:rsidR="00872DC5" w:rsidRDefault="00872DC5">
      <w:pPr>
        <w:pStyle w:val="BodyText"/>
        <w:spacing w:before="1"/>
        <w:jc w:val="left"/>
      </w:pPr>
    </w:p>
    <w:p w:rsidR="00872DC5" w:rsidRDefault="001F15AF">
      <w:pPr>
        <w:pStyle w:val="BodyText"/>
        <w:ind w:left="1275" w:right="338"/>
      </w:pPr>
      <w:r>
        <w:rPr>
          <w:u w:val="single"/>
        </w:rPr>
        <w:t>Incentive</w:t>
      </w:r>
      <w:r>
        <w:rPr>
          <w:spacing w:val="-5"/>
          <w:u w:val="single"/>
        </w:rPr>
        <w:t xml:space="preserve"> </w:t>
      </w:r>
      <w:r>
        <w:rPr>
          <w:u w:val="single"/>
        </w:rPr>
        <w:t>Payment</w:t>
      </w:r>
      <w:r>
        <w:rPr>
          <w:spacing w:val="-4"/>
          <w:u w:val="single"/>
        </w:rPr>
        <w:t xml:space="preserve"> </w:t>
      </w:r>
      <w:r>
        <w:rPr>
          <w:u w:val="single"/>
        </w:rPr>
        <w:t>Effective</w:t>
      </w:r>
      <w:r>
        <w:rPr>
          <w:spacing w:val="-4"/>
          <w:u w:val="single"/>
        </w:rPr>
        <w:t xml:space="preserve"> </w:t>
      </w:r>
      <w:r>
        <w:rPr>
          <w:u w:val="single"/>
        </w:rPr>
        <w:t>Date.</w:t>
      </w:r>
      <w:r>
        <w:rPr>
          <w:spacing w:val="-2"/>
          <w:u w:val="single"/>
        </w:rPr>
        <w:t xml:space="preserve"> </w:t>
      </w:r>
      <w:r>
        <w:t>As</w:t>
      </w:r>
      <w:r>
        <w:rPr>
          <w:spacing w:val="-4"/>
        </w:rPr>
        <w:t xml:space="preserve"> </w:t>
      </w:r>
      <w:r>
        <w:t>defined</w:t>
      </w:r>
      <w:r>
        <w:rPr>
          <w:spacing w:val="-3"/>
        </w:rPr>
        <w:t xml:space="preserve"> </w:t>
      </w:r>
      <w:r>
        <w:t>in</w:t>
      </w:r>
      <w:r>
        <w:rPr>
          <w:spacing w:val="-3"/>
        </w:rPr>
        <w:t xml:space="preserve"> </w:t>
      </w:r>
      <w:r>
        <w:t>the</w:t>
      </w:r>
      <w:r>
        <w:rPr>
          <w:spacing w:val="-4"/>
        </w:rPr>
        <w:t xml:space="preserve"> </w:t>
      </w:r>
      <w:r>
        <w:t>SMART</w:t>
      </w:r>
      <w:r>
        <w:rPr>
          <w:spacing w:val="-4"/>
        </w:rPr>
        <w:t xml:space="preserve"> </w:t>
      </w:r>
      <w:r>
        <w:t>Tariff,</w:t>
      </w:r>
      <w:r>
        <w:rPr>
          <w:spacing w:val="-5"/>
        </w:rPr>
        <w:t xml:space="preserve"> </w:t>
      </w:r>
      <w:r>
        <w:t>means the</w:t>
      </w:r>
      <w:r>
        <w:rPr>
          <w:spacing w:val="-5"/>
        </w:rPr>
        <w:t xml:space="preserve"> </w:t>
      </w:r>
      <w:r>
        <w:t>earliest</w:t>
      </w:r>
      <w:r>
        <w:rPr>
          <w:spacing w:val="-2"/>
        </w:rPr>
        <w:t xml:space="preserve"> </w:t>
      </w:r>
      <w:r>
        <w:t>date</w:t>
      </w:r>
      <w:r>
        <w:rPr>
          <w:spacing w:val="-5"/>
        </w:rPr>
        <w:t xml:space="preserve"> </w:t>
      </w:r>
      <w:r>
        <w:t>on</w:t>
      </w:r>
      <w:r>
        <w:rPr>
          <w:spacing w:val="-4"/>
        </w:rPr>
        <w:t xml:space="preserve"> </w:t>
      </w:r>
      <w:r>
        <w:t>or after the Commercial Operation Date on which electrical energy output of a Solar Tariff Generation Unit can result in the creation of RPS Class I Renewable Generation Attributes and is also eligible to begin receiving incentive</w:t>
      </w:r>
      <w:r>
        <w:rPr>
          <w:spacing w:val="-2"/>
        </w:rPr>
        <w:t xml:space="preserve"> </w:t>
      </w:r>
      <w:r>
        <w:t>payments.</w:t>
      </w:r>
    </w:p>
    <w:p w:rsidR="00872DC5" w:rsidRDefault="00872DC5">
      <w:pPr>
        <w:pStyle w:val="BodyText"/>
        <w:jc w:val="left"/>
      </w:pPr>
    </w:p>
    <w:p w:rsidR="00872DC5" w:rsidRDefault="001F15AF">
      <w:pPr>
        <w:pStyle w:val="BodyText"/>
        <w:ind w:left="1275" w:right="342"/>
      </w:pPr>
      <w:r>
        <w:rPr>
          <w:u w:val="single"/>
        </w:rPr>
        <w:t>Independent Verifier</w:t>
      </w:r>
      <w:r>
        <w:t>. An entity approved by the Department to perform the function of a third party</w:t>
      </w:r>
      <w:r>
        <w:rPr>
          <w:spacing w:val="-15"/>
        </w:rPr>
        <w:t xml:space="preserve"> </w:t>
      </w:r>
      <w:r>
        <w:t>meter</w:t>
      </w:r>
      <w:r>
        <w:rPr>
          <w:spacing w:val="-14"/>
        </w:rPr>
        <w:t xml:space="preserve"> </w:t>
      </w:r>
      <w:r>
        <w:t>reader</w:t>
      </w:r>
      <w:r>
        <w:rPr>
          <w:spacing w:val="-11"/>
        </w:rPr>
        <w:t xml:space="preserve"> </w:t>
      </w:r>
      <w:r>
        <w:t>as</w:t>
      </w:r>
      <w:r>
        <w:rPr>
          <w:spacing w:val="-13"/>
        </w:rPr>
        <w:t xml:space="preserve"> </w:t>
      </w:r>
      <w:r>
        <w:t>defined</w:t>
      </w:r>
      <w:r>
        <w:rPr>
          <w:spacing w:val="-13"/>
        </w:rPr>
        <w:t xml:space="preserve"> </w:t>
      </w:r>
      <w:r>
        <w:t>in</w:t>
      </w:r>
      <w:r>
        <w:rPr>
          <w:spacing w:val="-14"/>
        </w:rPr>
        <w:t xml:space="preserve"> </w:t>
      </w:r>
      <w:r>
        <w:t>Rule</w:t>
      </w:r>
      <w:r>
        <w:rPr>
          <w:spacing w:val="-14"/>
        </w:rPr>
        <w:t xml:space="preserve"> </w:t>
      </w:r>
      <w:r>
        <w:t>2.5(j)</w:t>
      </w:r>
      <w:r>
        <w:rPr>
          <w:spacing w:val="-13"/>
        </w:rPr>
        <w:t xml:space="preserve"> </w:t>
      </w:r>
      <w:r>
        <w:t>of</w:t>
      </w:r>
      <w:r>
        <w:rPr>
          <w:spacing w:val="-14"/>
        </w:rPr>
        <w:t xml:space="preserve"> </w:t>
      </w:r>
      <w:r>
        <w:t>the</w:t>
      </w:r>
      <w:r>
        <w:rPr>
          <w:spacing w:val="-16"/>
        </w:rPr>
        <w:t xml:space="preserve"> </w:t>
      </w:r>
      <w:r>
        <w:t>NEPOOL</w:t>
      </w:r>
      <w:r>
        <w:rPr>
          <w:spacing w:val="-15"/>
        </w:rPr>
        <w:t xml:space="preserve"> </w:t>
      </w:r>
      <w:r>
        <w:t>GIS</w:t>
      </w:r>
      <w:r>
        <w:rPr>
          <w:spacing w:val="-13"/>
        </w:rPr>
        <w:t xml:space="preserve"> </w:t>
      </w:r>
      <w:r>
        <w:t>Operating</w:t>
      </w:r>
      <w:r>
        <w:rPr>
          <w:spacing w:val="-11"/>
        </w:rPr>
        <w:t xml:space="preserve"> </w:t>
      </w:r>
      <w:r>
        <w:t>Rules,</w:t>
      </w:r>
      <w:r>
        <w:rPr>
          <w:spacing w:val="-14"/>
        </w:rPr>
        <w:t xml:space="preserve"> </w:t>
      </w:r>
      <w:r>
        <w:t>or</w:t>
      </w:r>
      <w:r>
        <w:rPr>
          <w:spacing w:val="-14"/>
        </w:rPr>
        <w:t xml:space="preserve"> </w:t>
      </w:r>
      <w:r>
        <w:t>any</w:t>
      </w:r>
      <w:r>
        <w:rPr>
          <w:spacing w:val="-14"/>
        </w:rPr>
        <w:t xml:space="preserve"> </w:t>
      </w:r>
      <w:r>
        <w:t>successor rule.</w:t>
      </w:r>
    </w:p>
    <w:p w:rsidR="00872DC5" w:rsidRDefault="00872DC5">
      <w:pPr>
        <w:pStyle w:val="BodyText"/>
        <w:jc w:val="left"/>
      </w:pPr>
    </w:p>
    <w:p w:rsidR="00872DC5" w:rsidRDefault="001F15AF">
      <w:pPr>
        <w:pStyle w:val="BodyText"/>
        <w:ind w:left="1275" w:right="343"/>
      </w:pPr>
      <w:r>
        <w:rPr>
          <w:u w:val="single"/>
        </w:rPr>
        <w:t>Interconnection Service Agreement</w:t>
      </w:r>
      <w:r>
        <w:t>. The agreement for interconnection service entered into between the interconnecting customer and a Distribution Company, as defined and provided in each Distribution Company’s standards for interconnection of distributed generation.</w:t>
      </w:r>
    </w:p>
    <w:p w:rsidR="00872DC5" w:rsidRDefault="00872DC5">
      <w:pPr>
        <w:pStyle w:val="BodyText"/>
        <w:spacing w:before="1"/>
        <w:jc w:val="left"/>
      </w:pPr>
    </w:p>
    <w:p w:rsidR="00872DC5" w:rsidRDefault="001F15AF">
      <w:pPr>
        <w:pStyle w:val="BodyText"/>
        <w:ind w:left="1275" w:right="340"/>
      </w:pPr>
      <w:r>
        <w:rPr>
          <w:u w:val="single"/>
        </w:rPr>
        <w:t>ISO-NE</w:t>
      </w:r>
      <w:r>
        <w:t>. ISO New England Inc., the independent system operator for New England, the regional transmission organization for most of New England, which is authorized by the Federal Energy Regulatory Commission to exercise for the New England Control Area the functions required pursuant to the Federal Energy Regulatory Commission’s Order No. 2000 and corresponding regulations.</w:t>
      </w:r>
    </w:p>
    <w:p w:rsidR="00872DC5" w:rsidRDefault="00872DC5">
      <w:pPr>
        <w:pStyle w:val="BodyText"/>
        <w:jc w:val="left"/>
      </w:pPr>
    </w:p>
    <w:p w:rsidR="00872DC5" w:rsidRDefault="001F15AF">
      <w:pPr>
        <w:pStyle w:val="BodyText"/>
        <w:ind w:left="1275" w:right="346"/>
      </w:pPr>
      <w:r>
        <w:rPr>
          <w:u w:val="single"/>
        </w:rPr>
        <w:t>Kilowatt (kW)</w:t>
      </w:r>
      <w:r>
        <w:t>. A unit of power equal to one thousand watts, as measured in alternating current (AC).</w:t>
      </w:r>
    </w:p>
    <w:p w:rsidR="00872DC5" w:rsidRDefault="00872DC5">
      <w:pPr>
        <w:pStyle w:val="BodyText"/>
        <w:jc w:val="left"/>
      </w:pPr>
    </w:p>
    <w:p w:rsidR="00872DC5" w:rsidRDefault="001F15AF">
      <w:pPr>
        <w:pStyle w:val="BodyText"/>
        <w:ind w:left="1275" w:right="344"/>
      </w:pPr>
      <w:r>
        <w:rPr>
          <w:u w:val="single"/>
        </w:rPr>
        <w:t>Kilowatt-hour (kWh)</w:t>
      </w:r>
      <w:r>
        <w:t>. A unit of electrical energy or work equivalent to one thousand watts of power operating for one hour.</w:t>
      </w:r>
    </w:p>
    <w:p w:rsidR="00872DC5" w:rsidRDefault="00872DC5">
      <w:pPr>
        <w:pStyle w:val="BodyText"/>
        <w:spacing w:before="1"/>
        <w:jc w:val="left"/>
      </w:pPr>
    </w:p>
    <w:p w:rsidR="00872DC5" w:rsidRDefault="001F15AF">
      <w:pPr>
        <w:pStyle w:val="BodyText"/>
        <w:ind w:left="1275" w:right="340"/>
      </w:pPr>
      <w:r>
        <w:rPr>
          <w:u w:val="single"/>
        </w:rPr>
        <w:t>Land in Agricultural Use</w:t>
      </w:r>
      <w:r>
        <w:t>. All land as defined under M.G.L. c. 61A, §§ 1 &amp; 2, and land that had been enrolled in a program established pursuant to M.G.L. c. 61A within the past five years.</w:t>
      </w:r>
    </w:p>
    <w:p w:rsidR="00872DC5" w:rsidRDefault="00872DC5">
      <w:pPr>
        <w:pStyle w:val="BodyText"/>
        <w:jc w:val="left"/>
      </w:pPr>
    </w:p>
    <w:p w:rsidR="00872DC5" w:rsidRDefault="001F15AF">
      <w:pPr>
        <w:pStyle w:val="BodyText"/>
        <w:ind w:left="1275" w:right="336"/>
      </w:pPr>
      <w:r>
        <w:rPr>
          <w:u w:val="single"/>
        </w:rPr>
        <w:t>Low Income Community Shared Solar Tariff Generation Unit</w:t>
      </w:r>
      <w:r>
        <w:t>. A Community Shared Solar</w:t>
      </w:r>
      <w:r>
        <w:rPr>
          <w:spacing w:val="-42"/>
        </w:rPr>
        <w:t xml:space="preserve"> </w:t>
      </w:r>
      <w:r>
        <w:t xml:space="preserve">Tariff Generation Unit </w:t>
      </w:r>
      <w:del w:id="1" w:author="Ben Underwood" w:date="2020-05-22T11:23:00Z">
        <w:r w:rsidDel="0039139B">
          <w:delText xml:space="preserve">with </w:delText>
        </w:r>
      </w:del>
      <w:ins w:id="2" w:author="Ben Underwood" w:date="2020-05-22T11:23:00Z">
        <w:r w:rsidR="0039139B">
          <w:t xml:space="preserve">that </w:t>
        </w:r>
      </w:ins>
      <w:ins w:id="3" w:author="Ben Underwood" w:date="2020-05-22T11:22:00Z">
        <w:r>
          <w:t xml:space="preserve">either </w:t>
        </w:r>
      </w:ins>
      <w:ins w:id="4" w:author="Ben Underwood" w:date="2020-05-22T11:23:00Z">
        <w:r>
          <w:t xml:space="preserve">a) </w:t>
        </w:r>
      </w:ins>
      <w:ins w:id="5" w:author="Ben Underwood" w:date="2020-05-22T11:24:00Z">
        <w:r w:rsidR="0039139B">
          <w:t xml:space="preserve">allocates </w:t>
        </w:r>
      </w:ins>
      <w:r>
        <w:t xml:space="preserve">at least 50% of its energy output </w:t>
      </w:r>
      <w:del w:id="6" w:author="Ben Underwood" w:date="2020-05-22T11:24:00Z">
        <w:r w:rsidDel="0039139B">
          <w:delText xml:space="preserve">allocated </w:delText>
        </w:r>
      </w:del>
      <w:r>
        <w:t>to Low Income Customers in the form of electricity or bill</w:t>
      </w:r>
      <w:r>
        <w:rPr>
          <w:spacing w:val="-1"/>
        </w:rPr>
        <w:t xml:space="preserve"> </w:t>
      </w:r>
      <w:r>
        <w:t>credits</w:t>
      </w:r>
      <w:ins w:id="7" w:author="Ben Underwood" w:date="2020-05-22T11:23:00Z">
        <w:r>
          <w:t xml:space="preserve"> or b) </w:t>
        </w:r>
      </w:ins>
      <w:ins w:id="8" w:author="Ben Underwood" w:date="2020-05-22T11:24:00Z">
        <w:r w:rsidR="0039139B">
          <w:t xml:space="preserve">allocates </w:t>
        </w:r>
      </w:ins>
      <w:ins w:id="9" w:author="Ben Underwood" w:date="2020-05-22T11:31:00Z">
        <w:r w:rsidR="0039139B">
          <w:t>value</w:t>
        </w:r>
      </w:ins>
      <w:ins w:id="10" w:author="Ben Underwood" w:date="2020-05-22T11:32:00Z">
        <w:r w:rsidR="0039139B" w:rsidRPr="0039139B">
          <w:t xml:space="preserve"> </w:t>
        </w:r>
        <w:r w:rsidR="0039139B">
          <w:t>in the form of electricity or bill</w:t>
        </w:r>
        <w:r w:rsidR="0039139B">
          <w:rPr>
            <w:spacing w:val="-1"/>
          </w:rPr>
          <w:t xml:space="preserve"> </w:t>
        </w:r>
        <w:r w:rsidR="0039139B">
          <w:t>credits equal to at least 67% of the Generation Unit’s Low Income Community Shared Solar Off-Taker Based Adder Rate</w:t>
        </w:r>
      </w:ins>
      <w:ins w:id="11" w:author="Ben Underwood" w:date="2020-05-22T11:30:00Z">
        <w:r w:rsidR="0039139B">
          <w:t xml:space="preserve"> </w:t>
        </w:r>
      </w:ins>
      <w:ins w:id="12" w:author="Ben Underwood" w:date="2020-05-22T11:24:00Z">
        <w:r w:rsidR="0039139B">
          <w:t>to End-use Customers on a low-income discounted rate of a Distribution Company</w:t>
        </w:r>
      </w:ins>
      <w:ins w:id="13" w:author="Ben Underwood" w:date="2020-05-22T11:35:00Z">
        <w:r w:rsidR="0039139B">
          <w:t xml:space="preserve">; this value must be allocated at no cost </w:t>
        </w:r>
      </w:ins>
      <w:ins w:id="14" w:author="Ben Underwood" w:date="2020-05-22T11:36:00Z">
        <w:r w:rsidR="0039139B">
          <w:t>to the End-use Customers</w:t>
        </w:r>
      </w:ins>
      <w:r>
        <w:t>.</w:t>
      </w:r>
    </w:p>
    <w:p w:rsidR="00872DC5" w:rsidRDefault="00872DC5">
      <w:pPr>
        <w:pStyle w:val="BodyText"/>
        <w:jc w:val="left"/>
      </w:pPr>
    </w:p>
    <w:p w:rsidR="00872DC5" w:rsidRDefault="001F15AF">
      <w:pPr>
        <w:pStyle w:val="BodyText"/>
        <w:ind w:left="1275" w:right="343"/>
      </w:pPr>
      <w:r>
        <w:rPr>
          <w:u w:val="single"/>
        </w:rPr>
        <w:t>Low Income Customer</w:t>
      </w:r>
      <w:r>
        <w:t>. An End-use Customer that is on a low-income discounted rate of a Distribution Company or a resident in a Low Income Eligible Area.</w:t>
      </w:r>
    </w:p>
    <w:p w:rsidR="00872DC5" w:rsidRDefault="001F15AF">
      <w:pPr>
        <w:pStyle w:val="BodyText"/>
        <w:spacing w:before="79"/>
        <w:ind w:left="1275" w:right="353"/>
        <w:jc w:val="left"/>
      </w:pPr>
      <w:r>
        <w:rPr>
          <w:u w:val="single"/>
        </w:rPr>
        <w:t xml:space="preserve">Low Income Eligible Area. </w:t>
      </w:r>
      <w:r>
        <w:t>A neighborhood, as identified through American Community Survey data, that has household income equal to or less than 65 percent of the statewide median income for Massachusetts.</w:t>
      </w:r>
    </w:p>
    <w:p w:rsidR="00872DC5" w:rsidRDefault="00872DC5">
      <w:pPr>
        <w:pStyle w:val="BodyText"/>
        <w:jc w:val="left"/>
      </w:pPr>
    </w:p>
    <w:p w:rsidR="00872DC5" w:rsidRDefault="001F15AF">
      <w:pPr>
        <w:pStyle w:val="BodyText"/>
        <w:ind w:left="1275" w:right="361"/>
        <w:jc w:val="left"/>
      </w:pPr>
      <w:r>
        <w:rPr>
          <w:u w:val="single"/>
        </w:rPr>
        <w:t>Low Income Solar Tariff Generation Unit</w:t>
      </w:r>
      <w:r>
        <w:t>. A Solar Tariff Generation Unit with an AC rated capacity of less than or equal to 25 kW that serves Low Income Customers.</w:t>
      </w:r>
    </w:p>
    <w:p w:rsidR="00872DC5" w:rsidRDefault="00872DC5">
      <w:pPr>
        <w:pStyle w:val="BodyText"/>
        <w:jc w:val="left"/>
      </w:pPr>
    </w:p>
    <w:p w:rsidR="00872DC5" w:rsidRDefault="001F15AF">
      <w:pPr>
        <w:pStyle w:val="BodyText"/>
        <w:ind w:left="1275" w:right="337"/>
      </w:pPr>
      <w:r>
        <w:rPr>
          <w:u w:val="single"/>
        </w:rPr>
        <w:t>Low Income Property Solar Tariff Generation Unit</w:t>
      </w:r>
      <w:r>
        <w:t xml:space="preserve">. A Solar Tariff Generation Unit with a rated capacity greater than 25 kW that </w:t>
      </w:r>
      <w:ins w:id="15" w:author="Ben Underwood" w:date="2020-05-22T11:39:00Z">
        <w:r w:rsidR="0039139B">
          <w:t xml:space="preserve">either a) </w:t>
        </w:r>
      </w:ins>
      <w:r>
        <w:t>provides all of its generation output in the form of electricity or bill credits to low or moderate income housing, as defined under M.G.L. c. 40B</w:t>
      </w:r>
      <w:ins w:id="16" w:author="Ben Underwood" w:date="2020-05-22T11:39:00Z">
        <w:r w:rsidR="0039139B">
          <w:t>, or b) allocates value</w:t>
        </w:r>
        <w:r w:rsidR="0039139B" w:rsidRPr="0039139B">
          <w:t xml:space="preserve"> </w:t>
        </w:r>
        <w:r w:rsidR="0039139B">
          <w:t>in the form of electricity or bill</w:t>
        </w:r>
        <w:r w:rsidR="0039139B">
          <w:rPr>
            <w:spacing w:val="-1"/>
          </w:rPr>
          <w:t xml:space="preserve"> </w:t>
        </w:r>
        <w:r w:rsidR="0039139B">
          <w:t xml:space="preserve">credits equal to at least 67% of the Generation Unit’s </w:t>
        </w:r>
      </w:ins>
      <w:ins w:id="17" w:author="Ben Underwood" w:date="2020-05-22T11:41:00Z">
        <w:r w:rsidR="0039139B">
          <w:t>Low Income Property</w:t>
        </w:r>
      </w:ins>
      <w:ins w:id="18" w:author="Ben Underwood" w:date="2020-05-22T11:39:00Z">
        <w:r w:rsidR="0039139B">
          <w:t xml:space="preserve"> Off-Taker Based Adder Rate to </w:t>
        </w:r>
      </w:ins>
      <w:ins w:id="19" w:author="Ben Underwood" w:date="2020-05-22T11:41:00Z">
        <w:r w:rsidR="0039139B">
          <w:t>low or moderate income housing</w:t>
        </w:r>
      </w:ins>
      <w:ins w:id="20" w:author="Ben Underwood" w:date="2020-05-22T11:42:00Z">
        <w:r w:rsidR="0039139B">
          <w:t xml:space="preserve"> as defined above; </w:t>
        </w:r>
      </w:ins>
      <w:ins w:id="21" w:author="Ben Underwood" w:date="2020-05-22T11:39:00Z">
        <w:r w:rsidR="0039139B">
          <w:t>this value must be allocated at no cost to the End-use Customers</w:t>
        </w:r>
      </w:ins>
      <w:r>
        <w:t>.</w:t>
      </w:r>
    </w:p>
    <w:p w:rsidR="00872DC5" w:rsidRDefault="00872DC5">
      <w:pPr>
        <w:pStyle w:val="BodyText"/>
        <w:jc w:val="left"/>
      </w:pPr>
    </w:p>
    <w:p w:rsidR="00872DC5" w:rsidRDefault="001F15AF">
      <w:pPr>
        <w:pStyle w:val="BodyText"/>
        <w:ind w:left="1275" w:right="347"/>
      </w:pPr>
      <w:r>
        <w:rPr>
          <w:u w:val="single"/>
        </w:rPr>
        <w:t>MassDEP</w:t>
      </w:r>
      <w:r>
        <w:t>. The Massachusetts Department of Environmental Protection established by M.G.L. c. 21A, § 7.</w:t>
      </w:r>
    </w:p>
    <w:p w:rsidR="00872DC5" w:rsidRDefault="00872DC5">
      <w:pPr>
        <w:pStyle w:val="BodyText"/>
        <w:spacing w:before="1"/>
        <w:jc w:val="left"/>
      </w:pPr>
    </w:p>
    <w:p w:rsidR="00872DC5" w:rsidRDefault="001F15AF">
      <w:pPr>
        <w:pStyle w:val="BodyText"/>
        <w:ind w:left="1275" w:right="341"/>
      </w:pPr>
      <w:r>
        <w:rPr>
          <w:u w:val="single"/>
        </w:rPr>
        <w:t>MDAR</w:t>
      </w:r>
      <w:r>
        <w:t>. The Massachusetts Department of Agricultural Resources established by M.G.L. c. 20,</w:t>
      </w:r>
      <w:r>
        <w:rPr>
          <w:spacing w:val="-33"/>
        </w:rPr>
        <w:t xml:space="preserve"> </w:t>
      </w:r>
      <w:r>
        <w:t>§ 1.</w:t>
      </w:r>
    </w:p>
    <w:p w:rsidR="00872DC5" w:rsidRDefault="00872DC5">
      <w:pPr>
        <w:pStyle w:val="BodyText"/>
        <w:jc w:val="left"/>
      </w:pPr>
    </w:p>
    <w:p w:rsidR="00872DC5" w:rsidRDefault="001F15AF">
      <w:pPr>
        <w:pStyle w:val="BodyText"/>
        <w:ind w:left="1275" w:right="345"/>
      </w:pPr>
      <w:r>
        <w:rPr>
          <w:u w:val="single"/>
        </w:rPr>
        <w:t>Megawatt (MW)</w:t>
      </w:r>
      <w:r>
        <w:t>. A unit of power equal to one million watts, as measured in alternating current (AC).</w:t>
      </w:r>
    </w:p>
    <w:p w:rsidR="00872DC5" w:rsidRDefault="00872DC5">
      <w:pPr>
        <w:pStyle w:val="BodyText"/>
        <w:jc w:val="left"/>
      </w:pPr>
    </w:p>
    <w:p w:rsidR="00872DC5" w:rsidRDefault="001F15AF">
      <w:pPr>
        <w:pStyle w:val="BodyText"/>
        <w:ind w:left="1275" w:right="361"/>
        <w:jc w:val="left"/>
      </w:pPr>
      <w:r>
        <w:rPr>
          <w:u w:val="single"/>
        </w:rPr>
        <w:t>Megawatt-hour (MWh)</w:t>
      </w:r>
      <w:r>
        <w:t>. A unit of electrical energy or work equivalent to one million watts of power operating for one hour.</w:t>
      </w:r>
    </w:p>
    <w:p w:rsidR="00872DC5" w:rsidRDefault="00872DC5">
      <w:pPr>
        <w:pStyle w:val="BodyText"/>
        <w:jc w:val="left"/>
      </w:pPr>
    </w:p>
    <w:p w:rsidR="00872DC5" w:rsidRDefault="001F15AF">
      <w:pPr>
        <w:pStyle w:val="BodyText"/>
        <w:ind w:left="1275"/>
        <w:jc w:val="left"/>
      </w:pPr>
      <w:r>
        <w:rPr>
          <w:u w:val="single"/>
        </w:rPr>
        <w:t>Municipality</w:t>
      </w:r>
      <w:r>
        <w:t>.</w:t>
      </w:r>
      <w:r>
        <w:rPr>
          <w:spacing w:val="-9"/>
        </w:rPr>
        <w:t xml:space="preserve"> </w:t>
      </w:r>
      <w:r>
        <w:t>A</w:t>
      </w:r>
      <w:r>
        <w:rPr>
          <w:spacing w:val="-9"/>
        </w:rPr>
        <w:t xml:space="preserve"> </w:t>
      </w:r>
      <w:r>
        <w:t>city</w:t>
      </w:r>
      <w:r>
        <w:rPr>
          <w:spacing w:val="-9"/>
        </w:rPr>
        <w:t xml:space="preserve"> </w:t>
      </w:r>
      <w:r>
        <w:t>or</w:t>
      </w:r>
      <w:r>
        <w:rPr>
          <w:spacing w:val="-8"/>
        </w:rPr>
        <w:t xml:space="preserve"> </w:t>
      </w:r>
      <w:r>
        <w:t>town</w:t>
      </w:r>
      <w:r>
        <w:rPr>
          <w:spacing w:val="-9"/>
        </w:rPr>
        <w:t xml:space="preserve"> </w:t>
      </w:r>
      <w:r>
        <w:t>in</w:t>
      </w:r>
      <w:r>
        <w:rPr>
          <w:spacing w:val="-8"/>
        </w:rPr>
        <w:t xml:space="preserve"> </w:t>
      </w:r>
      <w:r>
        <w:t>the</w:t>
      </w:r>
      <w:r>
        <w:rPr>
          <w:spacing w:val="-9"/>
        </w:rPr>
        <w:t xml:space="preserve"> </w:t>
      </w:r>
      <w:r>
        <w:t>Commonwealth</w:t>
      </w:r>
      <w:r>
        <w:rPr>
          <w:spacing w:val="-8"/>
        </w:rPr>
        <w:t xml:space="preserve"> </w:t>
      </w:r>
      <w:r>
        <w:t>of</w:t>
      </w:r>
      <w:r>
        <w:rPr>
          <w:spacing w:val="-9"/>
        </w:rPr>
        <w:t xml:space="preserve"> </w:t>
      </w:r>
      <w:r>
        <w:t>Massachusetts</w:t>
      </w:r>
      <w:r>
        <w:rPr>
          <w:spacing w:val="-6"/>
        </w:rPr>
        <w:t xml:space="preserve"> </w:t>
      </w:r>
      <w:r>
        <w:t>that</w:t>
      </w:r>
      <w:r>
        <w:rPr>
          <w:spacing w:val="-9"/>
        </w:rPr>
        <w:t xml:space="preserve"> </w:t>
      </w:r>
      <w:r>
        <w:t>has</w:t>
      </w:r>
      <w:r>
        <w:rPr>
          <w:spacing w:val="-7"/>
        </w:rPr>
        <w:t xml:space="preserve"> </w:t>
      </w:r>
      <w:r>
        <w:t>been</w:t>
      </w:r>
      <w:r>
        <w:rPr>
          <w:spacing w:val="-9"/>
        </w:rPr>
        <w:t xml:space="preserve"> </w:t>
      </w:r>
      <w:r>
        <w:t>issued</w:t>
      </w:r>
      <w:r>
        <w:rPr>
          <w:spacing w:val="-9"/>
        </w:rPr>
        <w:t xml:space="preserve"> </w:t>
      </w:r>
      <w:r>
        <w:t>a</w:t>
      </w:r>
      <w:r>
        <w:rPr>
          <w:spacing w:val="-10"/>
        </w:rPr>
        <w:t xml:space="preserve"> </w:t>
      </w:r>
      <w:r>
        <w:t xml:space="preserve">public identification number by the DPU pursuant to 220 CMR 18.00: </w:t>
      </w:r>
      <w:r>
        <w:rPr>
          <w:i/>
        </w:rPr>
        <w:t>Net</w:t>
      </w:r>
      <w:r>
        <w:rPr>
          <w:i/>
          <w:spacing w:val="-1"/>
        </w:rPr>
        <w:t xml:space="preserve"> </w:t>
      </w:r>
      <w:r>
        <w:rPr>
          <w:i/>
        </w:rPr>
        <w:t>Metering</w:t>
      </w:r>
      <w:r>
        <w:t>.</w:t>
      </w:r>
    </w:p>
    <w:p w:rsidR="00872DC5" w:rsidRDefault="00872DC5">
      <w:pPr>
        <w:pStyle w:val="BodyText"/>
        <w:jc w:val="left"/>
      </w:pPr>
    </w:p>
    <w:p w:rsidR="00872DC5" w:rsidRDefault="001F15AF">
      <w:pPr>
        <w:pStyle w:val="BodyText"/>
        <w:ind w:left="1275" w:right="339"/>
      </w:pPr>
      <w:r>
        <w:rPr>
          <w:u w:val="single"/>
        </w:rPr>
        <w:t>NEPOOL GIS</w:t>
      </w:r>
      <w:r>
        <w:t>. The New England Power Pool Generation Information System, which includes a generation</w:t>
      </w:r>
      <w:r>
        <w:rPr>
          <w:spacing w:val="-11"/>
        </w:rPr>
        <w:t xml:space="preserve"> </w:t>
      </w:r>
      <w:r>
        <w:t>information</w:t>
      </w:r>
      <w:r>
        <w:rPr>
          <w:spacing w:val="-11"/>
        </w:rPr>
        <w:t xml:space="preserve"> </w:t>
      </w:r>
      <w:r>
        <w:t>database</w:t>
      </w:r>
      <w:r>
        <w:rPr>
          <w:spacing w:val="-10"/>
        </w:rPr>
        <w:t xml:space="preserve"> </w:t>
      </w:r>
      <w:r>
        <w:t>and</w:t>
      </w:r>
      <w:r>
        <w:rPr>
          <w:spacing w:val="-9"/>
        </w:rPr>
        <w:t xml:space="preserve"> </w:t>
      </w:r>
      <w:r>
        <w:t>certificate</w:t>
      </w:r>
      <w:r>
        <w:rPr>
          <w:spacing w:val="-12"/>
        </w:rPr>
        <w:t xml:space="preserve"> </w:t>
      </w:r>
      <w:r>
        <w:t>system,</w:t>
      </w:r>
      <w:r>
        <w:rPr>
          <w:spacing w:val="-11"/>
        </w:rPr>
        <w:t xml:space="preserve"> </w:t>
      </w:r>
      <w:r>
        <w:t>operated</w:t>
      </w:r>
      <w:r>
        <w:rPr>
          <w:spacing w:val="-9"/>
        </w:rPr>
        <w:t xml:space="preserve"> </w:t>
      </w:r>
      <w:r>
        <w:t>by</w:t>
      </w:r>
      <w:r>
        <w:rPr>
          <w:spacing w:val="-11"/>
        </w:rPr>
        <w:t xml:space="preserve"> </w:t>
      </w:r>
      <w:r>
        <w:t>the</w:t>
      </w:r>
      <w:r>
        <w:rPr>
          <w:spacing w:val="-9"/>
        </w:rPr>
        <w:t xml:space="preserve"> </w:t>
      </w:r>
      <w:r>
        <w:t>New</w:t>
      </w:r>
      <w:r>
        <w:rPr>
          <w:spacing w:val="-12"/>
        </w:rPr>
        <w:t xml:space="preserve"> </w:t>
      </w:r>
      <w:r>
        <w:t>England</w:t>
      </w:r>
      <w:r>
        <w:rPr>
          <w:spacing w:val="-11"/>
        </w:rPr>
        <w:t xml:space="preserve"> </w:t>
      </w:r>
      <w:r>
        <w:t>Power</w:t>
      </w:r>
      <w:r>
        <w:rPr>
          <w:spacing w:val="-11"/>
        </w:rPr>
        <w:t xml:space="preserve"> </w:t>
      </w:r>
      <w:r>
        <w:t>Pool, its designee or successor entity, that accounts for Generation Attributes of electrical energy consumed and generated within, imported into, or exported from the ISO-NE Control</w:t>
      </w:r>
      <w:r>
        <w:rPr>
          <w:spacing w:val="-6"/>
        </w:rPr>
        <w:t xml:space="preserve"> </w:t>
      </w:r>
      <w:r>
        <w:t>Area.</w:t>
      </w:r>
    </w:p>
    <w:p w:rsidR="00872DC5" w:rsidRDefault="00872DC5">
      <w:pPr>
        <w:pStyle w:val="BodyText"/>
        <w:spacing w:before="1"/>
        <w:jc w:val="left"/>
      </w:pPr>
    </w:p>
    <w:p w:rsidR="00872DC5" w:rsidRDefault="001F15AF">
      <w:pPr>
        <w:pStyle w:val="BodyText"/>
        <w:ind w:left="1275" w:right="340"/>
      </w:pPr>
      <w:r>
        <w:rPr>
          <w:u w:val="single"/>
        </w:rPr>
        <w:t>Net</w:t>
      </w:r>
      <w:r>
        <w:rPr>
          <w:spacing w:val="-4"/>
          <w:u w:val="single"/>
        </w:rPr>
        <w:t xml:space="preserve"> </w:t>
      </w:r>
      <w:r>
        <w:rPr>
          <w:u w:val="single"/>
        </w:rPr>
        <w:t>Metered</w:t>
      </w:r>
      <w:r>
        <w:rPr>
          <w:spacing w:val="-4"/>
          <w:u w:val="single"/>
        </w:rPr>
        <w:t xml:space="preserve"> </w:t>
      </w:r>
      <w:r>
        <w:rPr>
          <w:u w:val="single"/>
        </w:rPr>
        <w:t>Generation</w:t>
      </w:r>
      <w:r>
        <w:rPr>
          <w:spacing w:val="-1"/>
          <w:u w:val="single"/>
        </w:rPr>
        <w:t xml:space="preserve"> </w:t>
      </w:r>
      <w:r>
        <w:rPr>
          <w:u w:val="single"/>
        </w:rPr>
        <w:t>Unit</w:t>
      </w:r>
      <w:r>
        <w:t>.</w:t>
      </w:r>
      <w:r>
        <w:rPr>
          <w:spacing w:val="-4"/>
        </w:rPr>
        <w:t xml:space="preserve"> </w:t>
      </w:r>
      <w:r>
        <w:t>A</w:t>
      </w:r>
      <w:r>
        <w:rPr>
          <w:spacing w:val="-4"/>
        </w:rPr>
        <w:t xml:space="preserve"> </w:t>
      </w:r>
      <w:r>
        <w:t>Standalone</w:t>
      </w:r>
      <w:r>
        <w:rPr>
          <w:spacing w:val="-4"/>
        </w:rPr>
        <w:t xml:space="preserve"> </w:t>
      </w:r>
      <w:r>
        <w:t>Solar</w:t>
      </w:r>
      <w:r>
        <w:rPr>
          <w:spacing w:val="-5"/>
        </w:rPr>
        <w:t xml:space="preserve"> </w:t>
      </w:r>
      <w:r>
        <w:t>Tariff</w:t>
      </w:r>
      <w:r>
        <w:rPr>
          <w:spacing w:val="-6"/>
        </w:rPr>
        <w:t xml:space="preserve"> </w:t>
      </w:r>
      <w:r>
        <w:t>Generation</w:t>
      </w:r>
      <w:r>
        <w:rPr>
          <w:spacing w:val="-4"/>
        </w:rPr>
        <w:t xml:space="preserve"> </w:t>
      </w:r>
      <w:r>
        <w:t>Unit</w:t>
      </w:r>
      <w:r>
        <w:rPr>
          <w:spacing w:val="-3"/>
        </w:rPr>
        <w:t xml:space="preserve"> </w:t>
      </w:r>
      <w:r>
        <w:t>that</w:t>
      </w:r>
      <w:r>
        <w:rPr>
          <w:spacing w:val="-4"/>
        </w:rPr>
        <w:t xml:space="preserve"> </w:t>
      </w:r>
      <w:r>
        <w:t>is</w:t>
      </w:r>
      <w:r>
        <w:rPr>
          <w:spacing w:val="-3"/>
        </w:rPr>
        <w:t xml:space="preserve"> </w:t>
      </w:r>
      <w:r>
        <w:t>also</w:t>
      </w:r>
      <w:r>
        <w:rPr>
          <w:spacing w:val="-1"/>
        </w:rPr>
        <w:t xml:space="preserve"> </w:t>
      </w:r>
      <w:r>
        <w:t>enrolled</w:t>
      </w:r>
      <w:r>
        <w:rPr>
          <w:spacing w:val="-4"/>
        </w:rPr>
        <w:t xml:space="preserve"> </w:t>
      </w:r>
      <w:r>
        <w:t>and compensated as a Class I Net Metering Facility, Class II Net Metering Facility, or Class III Net Metering Facility, as defined under 220 CMR 18.02:</w:t>
      </w:r>
      <w:r>
        <w:rPr>
          <w:spacing w:val="-1"/>
        </w:rPr>
        <w:t xml:space="preserve"> </w:t>
      </w:r>
      <w:r>
        <w:rPr>
          <w:i/>
        </w:rPr>
        <w:t>Definitions</w:t>
      </w:r>
      <w:r>
        <w:t>.</w:t>
      </w:r>
    </w:p>
    <w:p w:rsidR="00872DC5" w:rsidRDefault="00872DC5">
      <w:pPr>
        <w:pStyle w:val="BodyText"/>
        <w:jc w:val="left"/>
      </w:pPr>
    </w:p>
    <w:p w:rsidR="00872DC5" w:rsidRDefault="001F15AF">
      <w:pPr>
        <w:ind w:left="1275" w:right="338"/>
        <w:jc w:val="both"/>
        <w:rPr>
          <w:sz w:val="24"/>
        </w:rPr>
      </w:pPr>
      <w:r>
        <w:rPr>
          <w:sz w:val="24"/>
          <w:u w:val="single"/>
        </w:rPr>
        <w:t>Non-Net</w:t>
      </w:r>
      <w:r>
        <w:rPr>
          <w:spacing w:val="-11"/>
          <w:sz w:val="24"/>
          <w:u w:val="single"/>
        </w:rPr>
        <w:t xml:space="preserve"> </w:t>
      </w:r>
      <w:r>
        <w:rPr>
          <w:sz w:val="24"/>
          <w:u w:val="single"/>
        </w:rPr>
        <w:t>Metered</w:t>
      </w:r>
      <w:r>
        <w:rPr>
          <w:spacing w:val="-9"/>
          <w:sz w:val="24"/>
          <w:u w:val="single"/>
        </w:rPr>
        <w:t xml:space="preserve"> </w:t>
      </w:r>
      <w:r>
        <w:rPr>
          <w:sz w:val="24"/>
          <w:u w:val="single"/>
        </w:rPr>
        <w:t>Generation</w:t>
      </w:r>
      <w:r>
        <w:rPr>
          <w:spacing w:val="-11"/>
          <w:sz w:val="24"/>
          <w:u w:val="single"/>
        </w:rPr>
        <w:t xml:space="preserve"> </w:t>
      </w:r>
      <w:r>
        <w:rPr>
          <w:sz w:val="24"/>
          <w:u w:val="single"/>
        </w:rPr>
        <w:t>Unit</w:t>
      </w:r>
      <w:r>
        <w:rPr>
          <w:sz w:val="24"/>
        </w:rPr>
        <w:t>.</w:t>
      </w:r>
      <w:r>
        <w:rPr>
          <w:spacing w:val="-11"/>
          <w:sz w:val="24"/>
        </w:rPr>
        <w:t xml:space="preserve"> </w:t>
      </w:r>
      <w:r>
        <w:rPr>
          <w:sz w:val="24"/>
        </w:rPr>
        <w:t>A</w:t>
      </w:r>
      <w:r>
        <w:rPr>
          <w:spacing w:val="-12"/>
          <w:sz w:val="24"/>
        </w:rPr>
        <w:t xml:space="preserve"> </w:t>
      </w:r>
      <w:r>
        <w:rPr>
          <w:sz w:val="24"/>
        </w:rPr>
        <w:t>Standalone</w:t>
      </w:r>
      <w:r>
        <w:rPr>
          <w:spacing w:val="-12"/>
          <w:sz w:val="24"/>
        </w:rPr>
        <w:t xml:space="preserve"> </w:t>
      </w:r>
      <w:r>
        <w:rPr>
          <w:sz w:val="24"/>
        </w:rPr>
        <w:t>Solar</w:t>
      </w:r>
      <w:r>
        <w:rPr>
          <w:spacing w:val="-12"/>
          <w:sz w:val="24"/>
        </w:rPr>
        <w:t xml:space="preserve"> </w:t>
      </w:r>
      <w:r>
        <w:rPr>
          <w:sz w:val="24"/>
        </w:rPr>
        <w:t>Tariff</w:t>
      </w:r>
      <w:r>
        <w:rPr>
          <w:spacing w:val="-12"/>
          <w:sz w:val="24"/>
        </w:rPr>
        <w:t xml:space="preserve"> </w:t>
      </w:r>
      <w:r>
        <w:rPr>
          <w:sz w:val="24"/>
        </w:rPr>
        <w:t>Generation</w:t>
      </w:r>
      <w:r>
        <w:rPr>
          <w:spacing w:val="-11"/>
          <w:sz w:val="24"/>
        </w:rPr>
        <w:t xml:space="preserve"> </w:t>
      </w:r>
      <w:r>
        <w:rPr>
          <w:sz w:val="24"/>
        </w:rPr>
        <w:t>Unit</w:t>
      </w:r>
      <w:r>
        <w:rPr>
          <w:spacing w:val="-11"/>
          <w:sz w:val="24"/>
        </w:rPr>
        <w:t xml:space="preserve"> </w:t>
      </w:r>
      <w:r>
        <w:rPr>
          <w:sz w:val="24"/>
        </w:rPr>
        <w:t>that</w:t>
      </w:r>
      <w:r>
        <w:rPr>
          <w:spacing w:val="-11"/>
          <w:sz w:val="24"/>
        </w:rPr>
        <w:t xml:space="preserve"> </w:t>
      </w:r>
      <w:r>
        <w:rPr>
          <w:sz w:val="24"/>
        </w:rPr>
        <w:t>is</w:t>
      </w:r>
      <w:r>
        <w:rPr>
          <w:spacing w:val="-9"/>
          <w:sz w:val="24"/>
        </w:rPr>
        <w:t xml:space="preserve"> </w:t>
      </w:r>
      <w:r>
        <w:rPr>
          <w:sz w:val="24"/>
        </w:rPr>
        <w:t>also</w:t>
      </w:r>
      <w:r>
        <w:rPr>
          <w:spacing w:val="-10"/>
          <w:sz w:val="24"/>
        </w:rPr>
        <w:t xml:space="preserve"> </w:t>
      </w:r>
      <w:r>
        <w:rPr>
          <w:sz w:val="24"/>
        </w:rPr>
        <w:t xml:space="preserve">enrolled and compensated as a State Qualifying Facility under 225 CMR 8.00: </w:t>
      </w:r>
      <w:r>
        <w:rPr>
          <w:i/>
          <w:sz w:val="24"/>
        </w:rPr>
        <w:t>Sales of Electricity by Qualifying Facilities and On-site Generating Facilities to Distribution Companies, and Sales of Electricity by Distribution Companies to Qualifying Facilities and On-site Generating</w:t>
      </w:r>
      <w:r>
        <w:rPr>
          <w:i/>
          <w:spacing w:val="-13"/>
          <w:sz w:val="24"/>
        </w:rPr>
        <w:t xml:space="preserve"> </w:t>
      </w:r>
      <w:r>
        <w:rPr>
          <w:i/>
          <w:sz w:val="24"/>
        </w:rPr>
        <w:t>Facilities</w:t>
      </w:r>
      <w:r>
        <w:rPr>
          <w:sz w:val="24"/>
        </w:rPr>
        <w:t>.</w:t>
      </w:r>
    </w:p>
    <w:p w:rsidR="00872DC5" w:rsidRDefault="00872DC5">
      <w:pPr>
        <w:pStyle w:val="BodyText"/>
        <w:spacing w:before="1"/>
        <w:jc w:val="left"/>
      </w:pPr>
    </w:p>
    <w:p w:rsidR="00872DC5" w:rsidRDefault="001F15AF">
      <w:pPr>
        <w:pStyle w:val="BodyText"/>
        <w:ind w:left="1275" w:right="339"/>
      </w:pPr>
      <w:r>
        <w:rPr>
          <w:u w:val="single"/>
        </w:rPr>
        <w:t>On-Site Load</w:t>
      </w:r>
      <w:r>
        <w:t>. Any new or existing electric load located at the site of a Solar Tariff Generation Unit</w:t>
      </w:r>
      <w:r>
        <w:rPr>
          <w:spacing w:val="-15"/>
        </w:rPr>
        <w:t xml:space="preserve"> </w:t>
      </w:r>
      <w:r>
        <w:t>including</w:t>
      </w:r>
      <w:r>
        <w:rPr>
          <w:spacing w:val="-15"/>
        </w:rPr>
        <w:t xml:space="preserve"> </w:t>
      </w:r>
      <w:r>
        <w:t>any</w:t>
      </w:r>
      <w:r>
        <w:rPr>
          <w:spacing w:val="-16"/>
        </w:rPr>
        <w:t xml:space="preserve"> </w:t>
      </w:r>
      <w:r>
        <w:t>parasitic</w:t>
      </w:r>
      <w:r>
        <w:rPr>
          <w:spacing w:val="-16"/>
        </w:rPr>
        <w:t xml:space="preserve"> </w:t>
      </w:r>
      <w:r>
        <w:t>load</w:t>
      </w:r>
      <w:r>
        <w:rPr>
          <w:spacing w:val="-16"/>
        </w:rPr>
        <w:t xml:space="preserve"> </w:t>
      </w:r>
      <w:r>
        <w:t>that</w:t>
      </w:r>
      <w:r>
        <w:rPr>
          <w:spacing w:val="-16"/>
        </w:rPr>
        <w:t xml:space="preserve"> </w:t>
      </w:r>
      <w:r>
        <w:t>may</w:t>
      </w:r>
      <w:r>
        <w:rPr>
          <w:spacing w:val="-16"/>
        </w:rPr>
        <w:t xml:space="preserve"> </w:t>
      </w:r>
      <w:r>
        <w:t>result</w:t>
      </w:r>
      <w:r>
        <w:rPr>
          <w:spacing w:val="-15"/>
        </w:rPr>
        <w:t xml:space="preserve"> </w:t>
      </w:r>
      <w:r>
        <w:t>from</w:t>
      </w:r>
      <w:r>
        <w:rPr>
          <w:spacing w:val="-15"/>
        </w:rPr>
        <w:t xml:space="preserve"> </w:t>
      </w:r>
      <w:r>
        <w:t>the</w:t>
      </w:r>
      <w:r>
        <w:rPr>
          <w:spacing w:val="-16"/>
        </w:rPr>
        <w:t xml:space="preserve"> </w:t>
      </w:r>
      <w:r>
        <w:t>installation</w:t>
      </w:r>
      <w:r>
        <w:rPr>
          <w:spacing w:val="-15"/>
        </w:rPr>
        <w:t xml:space="preserve"> </w:t>
      </w:r>
      <w:r>
        <w:t>of</w:t>
      </w:r>
      <w:r>
        <w:rPr>
          <w:spacing w:val="-17"/>
        </w:rPr>
        <w:t xml:space="preserve"> </w:t>
      </w:r>
      <w:r>
        <w:t>the</w:t>
      </w:r>
      <w:r>
        <w:rPr>
          <w:spacing w:val="-15"/>
        </w:rPr>
        <w:t xml:space="preserve"> </w:t>
      </w:r>
      <w:r>
        <w:t>Solar</w:t>
      </w:r>
      <w:r>
        <w:rPr>
          <w:spacing w:val="-17"/>
        </w:rPr>
        <w:t xml:space="preserve"> </w:t>
      </w:r>
      <w:r>
        <w:t>Tariff</w:t>
      </w:r>
      <w:r>
        <w:rPr>
          <w:spacing w:val="-14"/>
        </w:rPr>
        <w:t xml:space="preserve"> </w:t>
      </w:r>
      <w:r>
        <w:t xml:space="preserve">Generation Unit, and that is wired to receive a portion of the electrical energy output from the Solar Tariff </w:t>
      </w:r>
      <w:r>
        <w:lastRenderedPageBreak/>
        <w:t>Generation Unit before the balance of such output passes through the Solar Tariff Generation Unit's metered interconnection onto the electric</w:t>
      </w:r>
      <w:r>
        <w:rPr>
          <w:spacing w:val="-3"/>
        </w:rPr>
        <w:t xml:space="preserve"> </w:t>
      </w:r>
      <w:r>
        <w:t>grid.</w:t>
      </w:r>
    </w:p>
    <w:p w:rsidR="00872DC5" w:rsidRDefault="001F15AF">
      <w:pPr>
        <w:pStyle w:val="BodyText"/>
        <w:spacing w:before="63"/>
        <w:ind w:left="1275" w:right="338"/>
      </w:pPr>
      <w:r>
        <w:rPr>
          <w:u w:val="single"/>
        </w:rPr>
        <w:t>Other Governmental Entity</w:t>
      </w:r>
      <w:r>
        <w:t xml:space="preserve">. A department or agency of the Commonwealth, and any other entity that has been issued a public identification number by the DPU pursuant to 220 CMR 18.00: </w:t>
      </w:r>
      <w:r>
        <w:rPr>
          <w:i/>
        </w:rPr>
        <w:t>Net Metering</w:t>
      </w:r>
      <w:r>
        <w:t>.</w:t>
      </w:r>
    </w:p>
    <w:p w:rsidR="00872DC5" w:rsidRDefault="00872DC5">
      <w:pPr>
        <w:pStyle w:val="BodyText"/>
        <w:jc w:val="left"/>
      </w:pPr>
    </w:p>
    <w:p w:rsidR="00872DC5" w:rsidRDefault="001F15AF">
      <w:pPr>
        <w:pStyle w:val="BodyText"/>
        <w:ind w:left="1275" w:right="341"/>
      </w:pPr>
      <w:r>
        <w:rPr>
          <w:u w:val="single"/>
        </w:rPr>
        <w:t>Owner</w:t>
      </w:r>
      <w:r>
        <w:t>. Any person or entity that, alone or in conjunction with others, has legal ownership of a Solar Tariff Generation Unit.</w:t>
      </w:r>
    </w:p>
    <w:p w:rsidR="00872DC5" w:rsidRDefault="00872DC5">
      <w:pPr>
        <w:pStyle w:val="BodyText"/>
        <w:jc w:val="left"/>
      </w:pPr>
    </w:p>
    <w:p w:rsidR="00872DC5" w:rsidRDefault="001F15AF">
      <w:pPr>
        <w:pStyle w:val="BodyText"/>
        <w:ind w:left="1275" w:right="337"/>
      </w:pPr>
      <w:r>
        <w:rPr>
          <w:u w:val="single"/>
        </w:rPr>
        <w:t>Primary Installer</w:t>
      </w:r>
      <w:r>
        <w:t>. The primary entity responsible for a Solar Tariff Generation Unit’s</w:t>
      </w:r>
      <w:r>
        <w:rPr>
          <w:spacing w:val="-37"/>
        </w:rPr>
        <w:t xml:space="preserve"> </w:t>
      </w:r>
      <w:r>
        <w:t>installation. The Primary Installer must be a professional contractor licensed to conduct business in Massachusetts. Any electrical work performed on the installation must be conducted by an electrician holding a valid and current license in Massachusetts. The Primary Installer is directly responsible for turnkey project management and installation work, although the installation work may</w:t>
      </w:r>
      <w:r>
        <w:rPr>
          <w:spacing w:val="-9"/>
        </w:rPr>
        <w:t xml:space="preserve"> </w:t>
      </w:r>
      <w:r>
        <w:t>be</w:t>
      </w:r>
      <w:r>
        <w:rPr>
          <w:spacing w:val="-10"/>
        </w:rPr>
        <w:t xml:space="preserve"> </w:t>
      </w:r>
      <w:r>
        <w:t>sub-contracted.</w:t>
      </w:r>
      <w:r>
        <w:rPr>
          <w:spacing w:val="47"/>
        </w:rPr>
        <w:t xml:space="preserve"> </w:t>
      </w:r>
      <w:r>
        <w:t>Homeowners</w:t>
      </w:r>
      <w:r>
        <w:rPr>
          <w:spacing w:val="-8"/>
        </w:rPr>
        <w:t xml:space="preserve"> </w:t>
      </w:r>
      <w:r>
        <w:t>or</w:t>
      </w:r>
      <w:r>
        <w:rPr>
          <w:spacing w:val="-9"/>
        </w:rPr>
        <w:t xml:space="preserve"> </w:t>
      </w:r>
      <w:r>
        <w:t>other</w:t>
      </w:r>
      <w:r>
        <w:rPr>
          <w:spacing w:val="-10"/>
        </w:rPr>
        <w:t xml:space="preserve"> </w:t>
      </w:r>
      <w:r>
        <w:t>individuals</w:t>
      </w:r>
      <w:r>
        <w:rPr>
          <w:spacing w:val="-6"/>
        </w:rPr>
        <w:t xml:space="preserve"> </w:t>
      </w:r>
      <w:r>
        <w:t>are</w:t>
      </w:r>
      <w:r>
        <w:rPr>
          <w:spacing w:val="-10"/>
        </w:rPr>
        <w:t xml:space="preserve"> </w:t>
      </w:r>
      <w:r>
        <w:t>not</w:t>
      </w:r>
      <w:r>
        <w:rPr>
          <w:spacing w:val="-7"/>
        </w:rPr>
        <w:t xml:space="preserve"> </w:t>
      </w:r>
      <w:r>
        <w:t>eligible</w:t>
      </w:r>
      <w:r>
        <w:rPr>
          <w:spacing w:val="-10"/>
        </w:rPr>
        <w:t xml:space="preserve"> </w:t>
      </w:r>
      <w:r>
        <w:t>to</w:t>
      </w:r>
      <w:r>
        <w:rPr>
          <w:spacing w:val="-8"/>
        </w:rPr>
        <w:t xml:space="preserve"> </w:t>
      </w:r>
      <w:r>
        <w:t>be</w:t>
      </w:r>
      <w:r>
        <w:rPr>
          <w:spacing w:val="-9"/>
        </w:rPr>
        <w:t xml:space="preserve"> </w:t>
      </w:r>
      <w:r>
        <w:t>a</w:t>
      </w:r>
      <w:r>
        <w:rPr>
          <w:spacing w:val="-10"/>
        </w:rPr>
        <w:t xml:space="preserve"> </w:t>
      </w:r>
      <w:r>
        <w:t>Primary</w:t>
      </w:r>
      <w:r>
        <w:rPr>
          <w:spacing w:val="-6"/>
        </w:rPr>
        <w:t xml:space="preserve"> </w:t>
      </w:r>
      <w:r>
        <w:t>Installer unless they are a Massachusetts licensed electrician completing an installation on their own property.</w:t>
      </w:r>
    </w:p>
    <w:p w:rsidR="00872DC5" w:rsidRDefault="00872DC5">
      <w:pPr>
        <w:pStyle w:val="BodyText"/>
        <w:spacing w:before="1"/>
        <w:jc w:val="left"/>
      </w:pPr>
    </w:p>
    <w:p w:rsidR="00872DC5" w:rsidRDefault="001F15AF">
      <w:pPr>
        <w:pStyle w:val="BodyText"/>
        <w:ind w:left="1275"/>
      </w:pPr>
      <w:r>
        <w:rPr>
          <w:u w:val="single"/>
        </w:rPr>
        <w:t>Priority Habitat. Means Priority Habitat as defined in</w:t>
      </w:r>
      <w:r>
        <w:t xml:space="preserve"> </w:t>
      </w:r>
      <w:r>
        <w:rPr>
          <w:color w:val="131313"/>
        </w:rPr>
        <w:t xml:space="preserve">321 CMR 10.02 </w:t>
      </w:r>
      <w:r>
        <w:rPr>
          <w:i/>
          <w:color w:val="131313"/>
        </w:rPr>
        <w:t>Definitions</w:t>
      </w:r>
      <w:r>
        <w:rPr>
          <w:color w:val="131313"/>
        </w:rPr>
        <w:t>.</w:t>
      </w:r>
    </w:p>
    <w:p w:rsidR="00872DC5" w:rsidRDefault="00872DC5">
      <w:pPr>
        <w:pStyle w:val="BodyText"/>
        <w:spacing w:before="2"/>
        <w:jc w:val="left"/>
        <w:rPr>
          <w:sz w:val="16"/>
        </w:rPr>
      </w:pPr>
    </w:p>
    <w:p w:rsidR="00872DC5" w:rsidRDefault="001F15AF">
      <w:pPr>
        <w:pStyle w:val="BodyText"/>
        <w:spacing w:before="90"/>
        <w:ind w:left="1275"/>
        <w:jc w:val="left"/>
      </w:pPr>
      <w:r>
        <w:rPr>
          <w:u w:val="single"/>
        </w:rPr>
        <w:t>Public Entity Solar Tariff Generation Unit</w:t>
      </w:r>
      <w:r>
        <w:t>. A Solar Tariff Generation Unit that is:</w:t>
      </w:r>
    </w:p>
    <w:p w:rsidR="00872DC5" w:rsidRDefault="001F15AF">
      <w:pPr>
        <w:pStyle w:val="ListParagraph"/>
        <w:numPr>
          <w:ilvl w:val="2"/>
          <w:numId w:val="10"/>
        </w:numPr>
        <w:tabs>
          <w:tab w:val="left" w:pos="1811"/>
        </w:tabs>
        <w:ind w:right="767" w:hanging="360"/>
        <w:rPr>
          <w:sz w:val="24"/>
        </w:rPr>
      </w:pPr>
      <w:r>
        <w:rPr>
          <w:sz w:val="24"/>
        </w:rPr>
        <w:t>Sited on property owned by a Municipality or Other Governmental Entity and is either: (i)owned or operated by a Municipality or Other Governmental Entity;</w:t>
      </w:r>
      <w:r>
        <w:rPr>
          <w:spacing w:val="-2"/>
          <w:sz w:val="24"/>
        </w:rPr>
        <w:t xml:space="preserve"> </w:t>
      </w:r>
      <w:r>
        <w:rPr>
          <w:sz w:val="24"/>
        </w:rPr>
        <w:t>or</w:t>
      </w:r>
    </w:p>
    <w:p w:rsidR="00872DC5" w:rsidRDefault="001F15AF">
      <w:pPr>
        <w:pStyle w:val="BodyText"/>
        <w:ind w:left="1544" w:firstLine="360"/>
        <w:jc w:val="left"/>
      </w:pPr>
      <w:r>
        <w:t>(ii) the Owner has assigned 100% of its output to Municipalities or Other Governmental Entities; or</w:t>
      </w:r>
    </w:p>
    <w:p w:rsidR="00872DC5" w:rsidRDefault="001F15AF">
      <w:pPr>
        <w:pStyle w:val="ListParagraph"/>
        <w:numPr>
          <w:ilvl w:val="2"/>
          <w:numId w:val="10"/>
        </w:numPr>
        <w:tabs>
          <w:tab w:val="left" w:pos="1883"/>
        </w:tabs>
        <w:ind w:left="1882" w:hanging="339"/>
        <w:rPr>
          <w:sz w:val="24"/>
        </w:rPr>
      </w:pPr>
      <w:r>
        <w:rPr>
          <w:sz w:val="24"/>
        </w:rPr>
        <w:t>Sited on privately owned property and is</w:t>
      </w:r>
      <w:r>
        <w:rPr>
          <w:spacing w:val="2"/>
          <w:sz w:val="24"/>
        </w:rPr>
        <w:t xml:space="preserve"> </w:t>
      </w:r>
      <w:r>
        <w:rPr>
          <w:sz w:val="24"/>
        </w:rPr>
        <w:t>either:</w:t>
      </w:r>
    </w:p>
    <w:p w:rsidR="00872DC5" w:rsidRDefault="001F15AF">
      <w:pPr>
        <w:pStyle w:val="ListParagraph"/>
        <w:numPr>
          <w:ilvl w:val="3"/>
          <w:numId w:val="10"/>
        </w:numPr>
        <w:tabs>
          <w:tab w:val="left" w:pos="2265"/>
        </w:tabs>
        <w:ind w:right="349"/>
        <w:rPr>
          <w:sz w:val="24"/>
        </w:rPr>
      </w:pPr>
      <w:r>
        <w:rPr>
          <w:sz w:val="24"/>
        </w:rPr>
        <w:t>Owned or operated by the Municipality in which the Solar Tariff Generation Unit is sited; or</w:t>
      </w:r>
    </w:p>
    <w:p w:rsidR="00872DC5" w:rsidRDefault="001F15AF">
      <w:pPr>
        <w:pStyle w:val="ListParagraph"/>
        <w:numPr>
          <w:ilvl w:val="3"/>
          <w:numId w:val="10"/>
        </w:numPr>
        <w:tabs>
          <w:tab w:val="left" w:pos="2265"/>
        </w:tabs>
        <w:ind w:right="344"/>
        <w:rPr>
          <w:sz w:val="24"/>
        </w:rPr>
      </w:pPr>
      <w:r>
        <w:rPr>
          <w:sz w:val="24"/>
        </w:rPr>
        <w:t>the Owner has assigned 100% of its output to the Municipality or Other Governmental Entities in the Municipality in which the Solar Tariff Generation Unit is</w:t>
      </w:r>
      <w:r>
        <w:rPr>
          <w:spacing w:val="-7"/>
          <w:sz w:val="24"/>
        </w:rPr>
        <w:t xml:space="preserve"> </w:t>
      </w:r>
      <w:r>
        <w:rPr>
          <w:sz w:val="24"/>
        </w:rPr>
        <w:t>sited.</w:t>
      </w:r>
    </w:p>
    <w:p w:rsidR="00872DC5" w:rsidRDefault="00872DC5">
      <w:pPr>
        <w:pStyle w:val="BodyText"/>
        <w:spacing w:before="1"/>
        <w:jc w:val="left"/>
      </w:pPr>
    </w:p>
    <w:p w:rsidR="00872DC5" w:rsidRDefault="001F15AF">
      <w:pPr>
        <w:pStyle w:val="BodyText"/>
        <w:ind w:left="1275"/>
        <w:jc w:val="left"/>
      </w:pPr>
      <w:r>
        <w:rPr>
          <w:u w:val="single"/>
        </w:rPr>
        <w:t>Publication Date</w:t>
      </w:r>
      <w:r>
        <w:t>. The date established by Department promulgation of revisions to the SMART Program pursuant to 225 CMR 20.07(5), specifically, April 15, 2020.</w:t>
      </w:r>
    </w:p>
    <w:p w:rsidR="00872DC5" w:rsidRDefault="00872DC5">
      <w:pPr>
        <w:pStyle w:val="BodyText"/>
        <w:jc w:val="left"/>
      </w:pPr>
    </w:p>
    <w:p w:rsidR="00872DC5" w:rsidRDefault="001F15AF">
      <w:pPr>
        <w:pStyle w:val="BodyText"/>
        <w:ind w:left="1275"/>
        <w:jc w:val="left"/>
      </w:pPr>
      <w:r>
        <w:rPr>
          <w:u w:val="single"/>
        </w:rPr>
        <w:t>Renewable Generation</w:t>
      </w:r>
      <w:r>
        <w:t xml:space="preserve">. Means Renewable Generation, as defined in 225 CMR 14.02: </w:t>
      </w:r>
      <w:r>
        <w:rPr>
          <w:i/>
        </w:rPr>
        <w:t>Definitions</w:t>
      </w:r>
      <w:r>
        <w:t>.</w:t>
      </w:r>
    </w:p>
    <w:p w:rsidR="00872DC5" w:rsidRDefault="00872DC5">
      <w:pPr>
        <w:pStyle w:val="BodyText"/>
        <w:spacing w:before="2"/>
        <w:jc w:val="left"/>
        <w:rPr>
          <w:sz w:val="16"/>
        </w:rPr>
      </w:pPr>
    </w:p>
    <w:p w:rsidR="00872DC5" w:rsidRDefault="001F15AF">
      <w:pPr>
        <w:pStyle w:val="BodyText"/>
        <w:spacing w:before="90"/>
        <w:ind w:left="1275" w:right="341"/>
      </w:pPr>
      <w:r>
        <w:rPr>
          <w:u w:val="single"/>
        </w:rPr>
        <w:t>Renewable Generation Attribute</w:t>
      </w:r>
      <w:r>
        <w:t xml:space="preserve">. Means a Renewable Generation Attribute, as defined in 225 CMR 14.02: </w:t>
      </w:r>
      <w:r>
        <w:rPr>
          <w:i/>
        </w:rPr>
        <w:t>Definitions</w:t>
      </w:r>
      <w:r>
        <w:t>.</w:t>
      </w:r>
    </w:p>
    <w:p w:rsidR="00872DC5" w:rsidRDefault="00872DC5">
      <w:pPr>
        <w:pStyle w:val="BodyText"/>
        <w:jc w:val="left"/>
      </w:pPr>
    </w:p>
    <w:p w:rsidR="00872DC5" w:rsidRDefault="001F15AF">
      <w:pPr>
        <w:pStyle w:val="BodyText"/>
        <w:ind w:left="1275" w:right="345"/>
      </w:pPr>
      <w:r>
        <w:rPr>
          <w:u w:val="single"/>
        </w:rPr>
        <w:t>Reservation Period</w:t>
      </w:r>
      <w:r>
        <w:t>. The period of time during which a Solar Tariff Generation Unit is entitled to a Statement of Qualification and Capacity Block reservation prior to the Solar Tariff Generation Unit’s receipt of notice of authorization to interconnect from the Distribution Company.</w:t>
      </w:r>
    </w:p>
    <w:p w:rsidR="00872DC5" w:rsidRDefault="00872DC5">
      <w:pPr>
        <w:pStyle w:val="BodyText"/>
        <w:spacing w:before="1"/>
        <w:jc w:val="left"/>
      </w:pPr>
    </w:p>
    <w:p w:rsidR="00872DC5" w:rsidRDefault="001F15AF">
      <w:pPr>
        <w:pStyle w:val="BodyText"/>
        <w:ind w:left="1275" w:right="337"/>
      </w:pPr>
      <w:r>
        <w:rPr>
          <w:u w:val="single"/>
        </w:rPr>
        <w:t>RPS</w:t>
      </w:r>
      <w:r>
        <w:rPr>
          <w:spacing w:val="-6"/>
          <w:u w:val="single"/>
        </w:rPr>
        <w:t xml:space="preserve"> </w:t>
      </w:r>
      <w:r>
        <w:rPr>
          <w:u w:val="single"/>
        </w:rPr>
        <w:t>Class</w:t>
      </w:r>
      <w:r>
        <w:rPr>
          <w:spacing w:val="-4"/>
          <w:u w:val="single"/>
        </w:rPr>
        <w:t xml:space="preserve"> </w:t>
      </w:r>
      <w:r>
        <w:rPr>
          <w:u w:val="single"/>
        </w:rPr>
        <w:t>I</w:t>
      </w:r>
      <w:r>
        <w:rPr>
          <w:spacing w:val="-7"/>
          <w:u w:val="single"/>
        </w:rPr>
        <w:t xml:space="preserve"> </w:t>
      </w:r>
      <w:r>
        <w:rPr>
          <w:u w:val="single"/>
        </w:rPr>
        <w:t>Renewable</w:t>
      </w:r>
      <w:r>
        <w:rPr>
          <w:spacing w:val="-2"/>
          <w:u w:val="single"/>
        </w:rPr>
        <w:t xml:space="preserve"> </w:t>
      </w:r>
      <w:r>
        <w:rPr>
          <w:u w:val="single"/>
        </w:rPr>
        <w:t>Generation</w:t>
      </w:r>
      <w:r>
        <w:t>.</w:t>
      </w:r>
      <w:r>
        <w:rPr>
          <w:spacing w:val="-4"/>
        </w:rPr>
        <w:t xml:space="preserve"> </w:t>
      </w:r>
      <w:r>
        <w:t>Means</w:t>
      </w:r>
      <w:r>
        <w:rPr>
          <w:spacing w:val="-4"/>
        </w:rPr>
        <w:t xml:space="preserve"> </w:t>
      </w:r>
      <w:r>
        <w:t>RPS</w:t>
      </w:r>
      <w:r>
        <w:rPr>
          <w:spacing w:val="-6"/>
        </w:rPr>
        <w:t xml:space="preserve"> </w:t>
      </w:r>
      <w:r>
        <w:t>Class</w:t>
      </w:r>
      <w:r>
        <w:rPr>
          <w:spacing w:val="-4"/>
        </w:rPr>
        <w:t xml:space="preserve"> </w:t>
      </w:r>
      <w:r>
        <w:t>I</w:t>
      </w:r>
      <w:r>
        <w:rPr>
          <w:spacing w:val="-7"/>
        </w:rPr>
        <w:t xml:space="preserve"> </w:t>
      </w:r>
      <w:r>
        <w:t>Renewable</w:t>
      </w:r>
      <w:r>
        <w:rPr>
          <w:spacing w:val="-4"/>
        </w:rPr>
        <w:t xml:space="preserve"> </w:t>
      </w:r>
      <w:r>
        <w:t>Generation,</w:t>
      </w:r>
      <w:r>
        <w:rPr>
          <w:spacing w:val="-1"/>
        </w:rPr>
        <w:t xml:space="preserve"> </w:t>
      </w:r>
      <w:r>
        <w:t>as</w:t>
      </w:r>
      <w:r>
        <w:rPr>
          <w:spacing w:val="-4"/>
        </w:rPr>
        <w:t xml:space="preserve"> </w:t>
      </w:r>
      <w:r>
        <w:t>defined</w:t>
      </w:r>
      <w:r>
        <w:rPr>
          <w:spacing w:val="-4"/>
        </w:rPr>
        <w:t xml:space="preserve"> </w:t>
      </w:r>
      <w:r>
        <w:t>in</w:t>
      </w:r>
      <w:r>
        <w:rPr>
          <w:spacing w:val="-3"/>
        </w:rPr>
        <w:t xml:space="preserve"> </w:t>
      </w:r>
      <w:r>
        <w:t>225 CMR 14.02:</w:t>
      </w:r>
      <w:r>
        <w:rPr>
          <w:spacing w:val="-1"/>
        </w:rPr>
        <w:t xml:space="preserve"> </w:t>
      </w:r>
      <w:r>
        <w:rPr>
          <w:i/>
        </w:rPr>
        <w:t>Definitions</w:t>
      </w:r>
      <w:r>
        <w:t>.</w:t>
      </w:r>
    </w:p>
    <w:p w:rsidR="00872DC5" w:rsidRDefault="00872DC5">
      <w:pPr>
        <w:pStyle w:val="BodyText"/>
        <w:jc w:val="left"/>
      </w:pPr>
    </w:p>
    <w:p w:rsidR="00872DC5" w:rsidRDefault="001F15AF">
      <w:pPr>
        <w:pStyle w:val="BodyText"/>
        <w:ind w:left="1275" w:right="343"/>
      </w:pPr>
      <w:r>
        <w:rPr>
          <w:u w:val="single"/>
        </w:rPr>
        <w:t>RPS Class I Renewable Generation Attribute</w:t>
      </w:r>
      <w:r>
        <w:t xml:space="preserve">. Means a RPS Class I Renewable Generation Attribute, as defined in 225 CMR 14.02: </w:t>
      </w:r>
      <w:r>
        <w:rPr>
          <w:i/>
        </w:rPr>
        <w:t>Definitions</w:t>
      </w:r>
      <w:r>
        <w:t>.</w:t>
      </w:r>
    </w:p>
    <w:p w:rsidR="00872DC5" w:rsidRDefault="00872DC5">
      <w:pPr>
        <w:pStyle w:val="BodyText"/>
        <w:jc w:val="left"/>
      </w:pPr>
    </w:p>
    <w:p w:rsidR="00872DC5" w:rsidRDefault="001F15AF">
      <w:pPr>
        <w:pStyle w:val="BodyText"/>
        <w:ind w:left="1275" w:right="337"/>
      </w:pPr>
      <w:r>
        <w:rPr>
          <w:u w:val="single"/>
        </w:rPr>
        <w:lastRenderedPageBreak/>
        <w:t>RPS Class I Renewable Generation Unit</w:t>
      </w:r>
      <w:r>
        <w:t xml:space="preserve">. Means a RPS Class I Renewable Generation Unit, as defined in 225 CMR 14.02: </w:t>
      </w:r>
      <w:r>
        <w:rPr>
          <w:i/>
        </w:rPr>
        <w:t>Definitions</w:t>
      </w:r>
      <w:r>
        <w:t>.</w:t>
      </w:r>
    </w:p>
    <w:p w:rsidR="00872DC5" w:rsidRDefault="001F15AF">
      <w:pPr>
        <w:pStyle w:val="BodyText"/>
        <w:spacing w:before="79"/>
        <w:ind w:left="1275" w:right="343"/>
      </w:pPr>
      <w:r>
        <w:rPr>
          <w:u w:val="single"/>
        </w:rPr>
        <w:t>SMART Tariff</w:t>
      </w:r>
      <w:r>
        <w:t>. The SMART Provision tariff for each individual Distribution Company as reviewed and approved by the DPU, as may be amended from time to time.</w:t>
      </w:r>
    </w:p>
    <w:p w:rsidR="00872DC5" w:rsidRDefault="00872DC5">
      <w:pPr>
        <w:pStyle w:val="BodyText"/>
        <w:jc w:val="left"/>
      </w:pPr>
    </w:p>
    <w:p w:rsidR="00872DC5" w:rsidRDefault="001F15AF">
      <w:pPr>
        <w:pStyle w:val="BodyText"/>
        <w:ind w:left="1275" w:right="342"/>
      </w:pPr>
      <w:r>
        <w:rPr>
          <w:u w:val="single"/>
        </w:rPr>
        <w:t>Solar Massachusetts Renewable Target (SMART) Program</w:t>
      </w:r>
      <w:r>
        <w:t>. The solar incentive program established pursuant to 225 CMR 20.00.</w:t>
      </w:r>
    </w:p>
    <w:p w:rsidR="00872DC5" w:rsidRDefault="00872DC5">
      <w:pPr>
        <w:pStyle w:val="BodyText"/>
        <w:jc w:val="left"/>
      </w:pPr>
    </w:p>
    <w:p w:rsidR="00872DC5" w:rsidRDefault="001F15AF">
      <w:pPr>
        <w:pStyle w:val="BodyText"/>
        <w:ind w:left="1275" w:right="342"/>
      </w:pPr>
      <w:r>
        <w:rPr>
          <w:u w:val="single"/>
        </w:rPr>
        <w:t>Solar Program Administrator</w:t>
      </w:r>
      <w:r>
        <w:t>. The program administrator for 225 CMR 20.00 that is selected pursuant to the process set forth in 225 CMR 20.09.</w:t>
      </w:r>
    </w:p>
    <w:p w:rsidR="00872DC5" w:rsidRDefault="00872DC5">
      <w:pPr>
        <w:pStyle w:val="BodyText"/>
        <w:jc w:val="left"/>
      </w:pPr>
    </w:p>
    <w:p w:rsidR="00872DC5" w:rsidRDefault="001F15AF">
      <w:pPr>
        <w:pStyle w:val="BodyText"/>
        <w:ind w:left="1275" w:right="342"/>
      </w:pPr>
      <w:r>
        <w:rPr>
          <w:u w:val="single"/>
        </w:rPr>
        <w:t>Solar</w:t>
      </w:r>
      <w:r>
        <w:rPr>
          <w:spacing w:val="-10"/>
          <w:u w:val="single"/>
        </w:rPr>
        <w:t xml:space="preserve"> </w:t>
      </w:r>
      <w:r>
        <w:rPr>
          <w:u w:val="single"/>
        </w:rPr>
        <w:t>Tariff</w:t>
      </w:r>
      <w:r>
        <w:rPr>
          <w:spacing w:val="-8"/>
          <w:u w:val="single"/>
        </w:rPr>
        <w:t xml:space="preserve"> </w:t>
      </w:r>
      <w:r>
        <w:rPr>
          <w:u w:val="single"/>
        </w:rPr>
        <w:t>Generation</w:t>
      </w:r>
      <w:r>
        <w:rPr>
          <w:spacing w:val="-6"/>
          <w:u w:val="single"/>
        </w:rPr>
        <w:t xml:space="preserve"> </w:t>
      </w:r>
      <w:r>
        <w:rPr>
          <w:u w:val="single"/>
        </w:rPr>
        <w:t>Unit</w:t>
      </w:r>
      <w:r>
        <w:t>.</w:t>
      </w:r>
      <w:r>
        <w:rPr>
          <w:spacing w:val="-8"/>
        </w:rPr>
        <w:t xml:space="preserve"> </w:t>
      </w:r>
      <w:r>
        <w:t>A</w:t>
      </w:r>
      <w:r>
        <w:rPr>
          <w:spacing w:val="-8"/>
        </w:rPr>
        <w:t xml:space="preserve"> </w:t>
      </w:r>
      <w:r>
        <w:t>Generation</w:t>
      </w:r>
      <w:r>
        <w:rPr>
          <w:spacing w:val="-9"/>
        </w:rPr>
        <w:t xml:space="preserve"> </w:t>
      </w:r>
      <w:r>
        <w:t>Unit</w:t>
      </w:r>
      <w:r>
        <w:rPr>
          <w:spacing w:val="-7"/>
        </w:rPr>
        <w:t xml:space="preserve"> </w:t>
      </w:r>
      <w:r>
        <w:t>that</w:t>
      </w:r>
      <w:r>
        <w:rPr>
          <w:spacing w:val="-8"/>
        </w:rPr>
        <w:t xml:space="preserve"> </w:t>
      </w:r>
      <w:r>
        <w:t>generates</w:t>
      </w:r>
      <w:r>
        <w:rPr>
          <w:spacing w:val="-7"/>
        </w:rPr>
        <w:t xml:space="preserve"> </w:t>
      </w:r>
      <w:r>
        <w:t>electricity</w:t>
      </w:r>
      <w:r>
        <w:rPr>
          <w:spacing w:val="-8"/>
        </w:rPr>
        <w:t xml:space="preserve"> </w:t>
      </w:r>
      <w:r>
        <w:t>using</w:t>
      </w:r>
      <w:r>
        <w:rPr>
          <w:spacing w:val="-7"/>
        </w:rPr>
        <w:t xml:space="preserve"> </w:t>
      </w:r>
      <w:r>
        <w:t>solar</w:t>
      </w:r>
      <w:r>
        <w:rPr>
          <w:spacing w:val="-10"/>
        </w:rPr>
        <w:t xml:space="preserve"> </w:t>
      </w:r>
      <w:r>
        <w:t>photovoltaic technology and meets all of the eligibility criteria set forth in 225 CMR 20.05 and</w:t>
      </w:r>
      <w:r>
        <w:rPr>
          <w:spacing w:val="-6"/>
        </w:rPr>
        <w:t xml:space="preserve"> </w:t>
      </w:r>
      <w:r>
        <w:t>20.06.</w:t>
      </w:r>
    </w:p>
    <w:p w:rsidR="00872DC5" w:rsidRDefault="00872DC5">
      <w:pPr>
        <w:pStyle w:val="BodyText"/>
        <w:jc w:val="left"/>
      </w:pPr>
    </w:p>
    <w:p w:rsidR="00872DC5" w:rsidRDefault="001F15AF">
      <w:pPr>
        <w:pStyle w:val="BodyText"/>
        <w:spacing w:before="1"/>
        <w:ind w:left="1275" w:right="337"/>
      </w:pPr>
      <w:r>
        <w:rPr>
          <w:u w:val="single"/>
        </w:rPr>
        <w:t>Standalone</w:t>
      </w:r>
      <w:r>
        <w:rPr>
          <w:spacing w:val="-5"/>
          <w:u w:val="single"/>
        </w:rPr>
        <w:t xml:space="preserve"> </w:t>
      </w:r>
      <w:r>
        <w:rPr>
          <w:u w:val="single"/>
        </w:rPr>
        <w:t>Solar</w:t>
      </w:r>
      <w:r>
        <w:rPr>
          <w:spacing w:val="-5"/>
          <w:u w:val="single"/>
        </w:rPr>
        <w:t xml:space="preserve"> </w:t>
      </w:r>
      <w:r>
        <w:rPr>
          <w:u w:val="single"/>
        </w:rPr>
        <w:t>Tariff</w:t>
      </w:r>
      <w:r>
        <w:rPr>
          <w:spacing w:val="-1"/>
          <w:u w:val="single"/>
        </w:rPr>
        <w:t xml:space="preserve"> </w:t>
      </w:r>
      <w:r>
        <w:rPr>
          <w:u w:val="single"/>
        </w:rPr>
        <w:t>Generation</w:t>
      </w:r>
      <w:r>
        <w:rPr>
          <w:spacing w:val="-5"/>
          <w:u w:val="single"/>
        </w:rPr>
        <w:t xml:space="preserve"> </w:t>
      </w:r>
      <w:r>
        <w:rPr>
          <w:u w:val="single"/>
        </w:rPr>
        <w:t>Unit</w:t>
      </w:r>
      <w:r>
        <w:t>.</w:t>
      </w:r>
      <w:r>
        <w:rPr>
          <w:spacing w:val="-4"/>
        </w:rPr>
        <w:t xml:space="preserve"> </w:t>
      </w:r>
      <w:r>
        <w:t>A</w:t>
      </w:r>
      <w:r>
        <w:rPr>
          <w:spacing w:val="-4"/>
        </w:rPr>
        <w:t xml:space="preserve"> </w:t>
      </w:r>
      <w:r>
        <w:t>Solar</w:t>
      </w:r>
      <w:r>
        <w:rPr>
          <w:spacing w:val="-8"/>
        </w:rPr>
        <w:t xml:space="preserve"> </w:t>
      </w:r>
      <w:r>
        <w:t>Tariff</w:t>
      </w:r>
      <w:r>
        <w:rPr>
          <w:spacing w:val="-4"/>
        </w:rPr>
        <w:t xml:space="preserve"> </w:t>
      </w:r>
      <w:r>
        <w:t>Generation</w:t>
      </w:r>
      <w:r>
        <w:rPr>
          <w:spacing w:val="-4"/>
        </w:rPr>
        <w:t xml:space="preserve"> </w:t>
      </w:r>
      <w:r>
        <w:t>Unit</w:t>
      </w:r>
      <w:r>
        <w:rPr>
          <w:spacing w:val="-3"/>
        </w:rPr>
        <w:t xml:space="preserve"> </w:t>
      </w:r>
      <w:r>
        <w:t>that</w:t>
      </w:r>
      <w:r>
        <w:rPr>
          <w:spacing w:val="-5"/>
        </w:rPr>
        <w:t xml:space="preserve"> </w:t>
      </w:r>
      <w:r>
        <w:t>serves</w:t>
      </w:r>
      <w:r>
        <w:rPr>
          <w:spacing w:val="-4"/>
        </w:rPr>
        <w:t xml:space="preserve"> </w:t>
      </w:r>
      <w:r>
        <w:t>no</w:t>
      </w:r>
      <w:r>
        <w:rPr>
          <w:spacing w:val="-4"/>
        </w:rPr>
        <w:t xml:space="preserve"> </w:t>
      </w:r>
      <w:r>
        <w:t>associated On-site</w:t>
      </w:r>
      <w:r>
        <w:rPr>
          <w:spacing w:val="-8"/>
        </w:rPr>
        <w:t xml:space="preserve"> </w:t>
      </w:r>
      <w:r>
        <w:t>Load</w:t>
      </w:r>
      <w:r>
        <w:rPr>
          <w:spacing w:val="-6"/>
        </w:rPr>
        <w:t xml:space="preserve"> </w:t>
      </w:r>
      <w:r>
        <w:t>other</w:t>
      </w:r>
      <w:r>
        <w:rPr>
          <w:spacing w:val="-8"/>
        </w:rPr>
        <w:t xml:space="preserve"> </w:t>
      </w:r>
      <w:r>
        <w:t>than</w:t>
      </w:r>
      <w:r>
        <w:rPr>
          <w:spacing w:val="-7"/>
        </w:rPr>
        <w:t xml:space="preserve"> </w:t>
      </w:r>
      <w:r>
        <w:t>parasitic</w:t>
      </w:r>
      <w:r>
        <w:rPr>
          <w:spacing w:val="-7"/>
        </w:rPr>
        <w:t xml:space="preserve"> </w:t>
      </w:r>
      <w:r>
        <w:t>or</w:t>
      </w:r>
      <w:r>
        <w:rPr>
          <w:spacing w:val="-8"/>
        </w:rPr>
        <w:t xml:space="preserve"> </w:t>
      </w:r>
      <w:r>
        <w:t>station</w:t>
      </w:r>
      <w:r>
        <w:rPr>
          <w:spacing w:val="-6"/>
        </w:rPr>
        <w:t xml:space="preserve"> </w:t>
      </w:r>
      <w:r>
        <w:t>load</w:t>
      </w:r>
      <w:r>
        <w:rPr>
          <w:spacing w:val="-5"/>
        </w:rPr>
        <w:t xml:space="preserve"> </w:t>
      </w:r>
      <w:r>
        <w:t>utilized</w:t>
      </w:r>
      <w:r>
        <w:rPr>
          <w:spacing w:val="-7"/>
        </w:rPr>
        <w:t xml:space="preserve"> </w:t>
      </w:r>
      <w:r>
        <w:t>to</w:t>
      </w:r>
      <w:r>
        <w:rPr>
          <w:spacing w:val="-6"/>
        </w:rPr>
        <w:t xml:space="preserve"> </w:t>
      </w:r>
      <w:r>
        <w:t>operate</w:t>
      </w:r>
      <w:r>
        <w:rPr>
          <w:spacing w:val="-8"/>
        </w:rPr>
        <w:t xml:space="preserve"> </w:t>
      </w:r>
      <w:r>
        <w:t>the</w:t>
      </w:r>
      <w:r>
        <w:rPr>
          <w:spacing w:val="-7"/>
        </w:rPr>
        <w:t xml:space="preserve"> </w:t>
      </w:r>
      <w:r>
        <w:t>Generation</w:t>
      </w:r>
      <w:r>
        <w:rPr>
          <w:spacing w:val="-6"/>
        </w:rPr>
        <w:t xml:space="preserve"> </w:t>
      </w:r>
      <w:r>
        <w:t>Unit</w:t>
      </w:r>
      <w:r>
        <w:rPr>
          <w:spacing w:val="-5"/>
        </w:rPr>
        <w:t xml:space="preserve"> </w:t>
      </w:r>
      <w:r>
        <w:t>or</w:t>
      </w:r>
      <w:r>
        <w:rPr>
          <w:spacing w:val="-7"/>
        </w:rPr>
        <w:t xml:space="preserve"> </w:t>
      </w:r>
      <w:r>
        <w:t>coupled Energy Storage</w:t>
      </w:r>
      <w:r>
        <w:rPr>
          <w:spacing w:val="-2"/>
        </w:rPr>
        <w:t xml:space="preserve"> </w:t>
      </w:r>
      <w:r>
        <w:t>System.</w:t>
      </w:r>
    </w:p>
    <w:p w:rsidR="00872DC5" w:rsidRDefault="00872DC5">
      <w:pPr>
        <w:pStyle w:val="BodyText"/>
        <w:jc w:val="left"/>
      </w:pPr>
    </w:p>
    <w:p w:rsidR="00872DC5" w:rsidRDefault="001F15AF">
      <w:pPr>
        <w:pStyle w:val="BodyText"/>
        <w:ind w:left="1275"/>
      </w:pPr>
      <w:r>
        <w:rPr>
          <w:u w:val="single"/>
        </w:rPr>
        <w:t>State Qualifying Facility</w:t>
      </w:r>
      <w:r>
        <w:t>. Means a Qualifying Facility, as defined by the DPU in 220 CMR 8.02:</w:t>
      </w:r>
    </w:p>
    <w:p w:rsidR="00872DC5" w:rsidRDefault="001F15AF">
      <w:pPr>
        <w:ind w:left="1275"/>
        <w:jc w:val="both"/>
        <w:rPr>
          <w:sz w:val="24"/>
        </w:rPr>
      </w:pPr>
      <w:r>
        <w:rPr>
          <w:i/>
          <w:sz w:val="24"/>
        </w:rPr>
        <w:t>Definitions</w:t>
      </w:r>
      <w:r>
        <w:rPr>
          <w:sz w:val="24"/>
        </w:rPr>
        <w:t>, or any successor rule.</w:t>
      </w:r>
    </w:p>
    <w:p w:rsidR="00872DC5" w:rsidRDefault="00872DC5">
      <w:pPr>
        <w:pStyle w:val="BodyText"/>
        <w:jc w:val="left"/>
      </w:pPr>
    </w:p>
    <w:p w:rsidR="00872DC5" w:rsidRDefault="001F15AF">
      <w:pPr>
        <w:pStyle w:val="BodyText"/>
        <w:ind w:left="1275" w:right="339"/>
      </w:pPr>
      <w:r>
        <w:rPr>
          <w:u w:val="single"/>
        </w:rPr>
        <w:t>Statement of Qualification</w:t>
      </w:r>
      <w:r>
        <w:t>. A document issued by the Department that qualifies a Solar Tariff Generation Unit under 225 CMR 20.00.</w:t>
      </w:r>
    </w:p>
    <w:p w:rsidR="00872DC5" w:rsidRDefault="00872DC5">
      <w:pPr>
        <w:pStyle w:val="BodyText"/>
        <w:jc w:val="left"/>
      </w:pPr>
    </w:p>
    <w:p w:rsidR="00872DC5" w:rsidRDefault="001F15AF">
      <w:pPr>
        <w:pStyle w:val="BodyText"/>
        <w:ind w:left="1275" w:right="341"/>
      </w:pPr>
      <w:r>
        <w:rPr>
          <w:u w:val="single"/>
        </w:rPr>
        <w:t>Third-Party Owner</w:t>
      </w:r>
      <w:r>
        <w:t>. An entity that has a turnkey contract involving a power purchase agreement, lease, or other arrangements with a Customer of Record, but is the Owner of the Solar Tariff Generation Unit. The Third-Party Owner may have a separate contract with another entity for the actual installation work.</w:t>
      </w:r>
    </w:p>
    <w:p w:rsidR="00872DC5" w:rsidRDefault="00872DC5">
      <w:pPr>
        <w:pStyle w:val="BodyText"/>
        <w:spacing w:before="1"/>
        <w:jc w:val="left"/>
      </w:pPr>
    </w:p>
    <w:p w:rsidR="00872DC5" w:rsidRDefault="001F15AF">
      <w:pPr>
        <w:pStyle w:val="ListParagraph"/>
        <w:numPr>
          <w:ilvl w:val="1"/>
          <w:numId w:val="9"/>
        </w:numPr>
        <w:tabs>
          <w:tab w:val="left" w:pos="645"/>
        </w:tabs>
        <w:rPr>
          <w:sz w:val="24"/>
        </w:rPr>
      </w:pPr>
      <w:r>
        <w:rPr>
          <w:sz w:val="24"/>
          <w:u w:val="single"/>
        </w:rPr>
        <w:t>:</w:t>
      </w:r>
      <w:r>
        <w:rPr>
          <w:spacing w:val="-1"/>
          <w:sz w:val="24"/>
          <w:u w:val="single"/>
        </w:rPr>
        <w:t xml:space="preserve"> </w:t>
      </w:r>
      <w:r>
        <w:rPr>
          <w:sz w:val="24"/>
          <w:u w:val="single"/>
        </w:rPr>
        <w:t>Administration</w:t>
      </w:r>
    </w:p>
    <w:p w:rsidR="00872DC5" w:rsidRDefault="00872DC5">
      <w:pPr>
        <w:pStyle w:val="BodyText"/>
        <w:spacing w:before="2"/>
        <w:jc w:val="left"/>
        <w:rPr>
          <w:sz w:val="16"/>
        </w:rPr>
      </w:pPr>
    </w:p>
    <w:p w:rsidR="00872DC5" w:rsidRDefault="001F15AF">
      <w:pPr>
        <w:pStyle w:val="BodyText"/>
        <w:spacing w:before="90"/>
        <w:ind w:left="1270"/>
        <w:jc w:val="left"/>
      </w:pPr>
      <w:r>
        <w:t>225 CMR 20.00 shall be administered by the Department.</w:t>
      </w:r>
    </w:p>
    <w:p w:rsidR="00872DC5" w:rsidRDefault="00872DC5">
      <w:pPr>
        <w:pStyle w:val="BodyText"/>
        <w:jc w:val="left"/>
      </w:pPr>
    </w:p>
    <w:p w:rsidR="00872DC5" w:rsidRDefault="001F15AF">
      <w:pPr>
        <w:pStyle w:val="ListParagraph"/>
        <w:numPr>
          <w:ilvl w:val="1"/>
          <w:numId w:val="9"/>
        </w:numPr>
        <w:tabs>
          <w:tab w:val="left" w:pos="645"/>
        </w:tabs>
        <w:rPr>
          <w:sz w:val="24"/>
        </w:rPr>
      </w:pPr>
      <w:r>
        <w:rPr>
          <w:sz w:val="24"/>
          <w:u w:val="single"/>
        </w:rPr>
        <w:t>:</w:t>
      </w:r>
      <w:r>
        <w:rPr>
          <w:spacing w:val="-1"/>
          <w:sz w:val="24"/>
          <w:u w:val="single"/>
        </w:rPr>
        <w:t xml:space="preserve"> </w:t>
      </w:r>
      <w:r>
        <w:rPr>
          <w:sz w:val="24"/>
          <w:u w:val="single"/>
        </w:rPr>
        <w:t>Applicability</w:t>
      </w:r>
    </w:p>
    <w:p w:rsidR="00872DC5" w:rsidRDefault="00872DC5">
      <w:pPr>
        <w:pStyle w:val="BodyText"/>
        <w:spacing w:before="2"/>
        <w:jc w:val="left"/>
        <w:rPr>
          <w:sz w:val="16"/>
        </w:rPr>
      </w:pPr>
    </w:p>
    <w:p w:rsidR="00872DC5" w:rsidRDefault="001F15AF">
      <w:pPr>
        <w:pStyle w:val="BodyText"/>
        <w:spacing w:before="90"/>
        <w:ind w:left="1275" w:right="361" w:firstLine="268"/>
        <w:jc w:val="left"/>
      </w:pPr>
      <w:r>
        <w:t>225 CMR 20.00 applies to Distribution Companies and to the Owners of Solar Tariff Generation Units.</w:t>
      </w:r>
    </w:p>
    <w:p w:rsidR="00872DC5" w:rsidRDefault="00872DC5">
      <w:pPr>
        <w:pStyle w:val="BodyText"/>
        <w:jc w:val="left"/>
      </w:pPr>
    </w:p>
    <w:p w:rsidR="00872DC5" w:rsidRDefault="001F15AF">
      <w:pPr>
        <w:pStyle w:val="ListParagraph"/>
        <w:numPr>
          <w:ilvl w:val="1"/>
          <w:numId w:val="9"/>
        </w:numPr>
        <w:tabs>
          <w:tab w:val="left" w:pos="645"/>
        </w:tabs>
        <w:rPr>
          <w:sz w:val="24"/>
        </w:rPr>
      </w:pPr>
      <w:r>
        <w:rPr>
          <w:sz w:val="24"/>
          <w:u w:val="single"/>
        </w:rPr>
        <w:t>: Tariff Based Incentive Program for Solar Photovoltaic Generation</w:t>
      </w:r>
      <w:r>
        <w:rPr>
          <w:spacing w:val="3"/>
          <w:sz w:val="24"/>
          <w:u w:val="single"/>
        </w:rPr>
        <w:t xml:space="preserve"> </w:t>
      </w:r>
      <w:r>
        <w:rPr>
          <w:sz w:val="24"/>
          <w:u w:val="single"/>
        </w:rPr>
        <w:t>Units</w:t>
      </w:r>
    </w:p>
    <w:p w:rsidR="00872DC5" w:rsidRDefault="00872DC5">
      <w:pPr>
        <w:pStyle w:val="BodyText"/>
        <w:spacing w:before="2"/>
        <w:jc w:val="left"/>
        <w:rPr>
          <w:sz w:val="16"/>
        </w:rPr>
      </w:pPr>
    </w:p>
    <w:p w:rsidR="00872DC5" w:rsidRDefault="001F15AF">
      <w:pPr>
        <w:pStyle w:val="ListParagraph"/>
        <w:numPr>
          <w:ilvl w:val="2"/>
          <w:numId w:val="9"/>
        </w:numPr>
        <w:tabs>
          <w:tab w:val="left" w:pos="1562"/>
        </w:tabs>
        <w:spacing w:before="90"/>
        <w:ind w:right="341" w:firstLine="0"/>
        <w:jc w:val="both"/>
        <w:rPr>
          <w:sz w:val="24"/>
        </w:rPr>
      </w:pPr>
      <w:r>
        <w:rPr>
          <w:sz w:val="24"/>
          <w:u w:val="single"/>
        </w:rPr>
        <w:t>Size of Program</w:t>
      </w:r>
      <w:r>
        <w:rPr>
          <w:sz w:val="24"/>
        </w:rPr>
        <w:t>. The SMART Program shall support 3,200 MW of new solar generating capacity.</w:t>
      </w:r>
    </w:p>
    <w:p w:rsidR="00872DC5" w:rsidRDefault="00872DC5">
      <w:pPr>
        <w:pStyle w:val="BodyText"/>
        <w:spacing w:before="1"/>
        <w:jc w:val="left"/>
      </w:pPr>
    </w:p>
    <w:p w:rsidR="00872DC5" w:rsidRDefault="001F15AF">
      <w:pPr>
        <w:pStyle w:val="ListParagraph"/>
        <w:numPr>
          <w:ilvl w:val="2"/>
          <w:numId w:val="9"/>
        </w:numPr>
        <w:tabs>
          <w:tab w:val="left" w:pos="1530"/>
        </w:tabs>
        <w:ind w:right="337" w:firstLine="0"/>
        <w:jc w:val="both"/>
        <w:rPr>
          <w:sz w:val="24"/>
        </w:rPr>
      </w:pPr>
      <w:r>
        <w:rPr>
          <w:sz w:val="24"/>
          <w:u w:val="single"/>
        </w:rPr>
        <w:t>SMART Program Effective Date(s)</w:t>
      </w:r>
      <w:r>
        <w:rPr>
          <w:sz w:val="24"/>
        </w:rPr>
        <w:t>. Solar Tariff Generation Units that receive a Statement of Qualification under the SMART Program will be eligible to begin receiving incentive payments upon the effective date of the SMART Tariffs, as approved by the DPU. Revisions to the SMART Program pursuant to 225 CMR 20.07(5) that require amendments to the SMART Tariffs shall</w:t>
      </w:r>
      <w:r>
        <w:rPr>
          <w:spacing w:val="-38"/>
          <w:sz w:val="24"/>
        </w:rPr>
        <w:t xml:space="preserve"> </w:t>
      </w:r>
      <w:r>
        <w:rPr>
          <w:sz w:val="24"/>
        </w:rPr>
        <w:t>take effect upon review and approval of revised SMART Tariffs by the</w:t>
      </w:r>
      <w:r>
        <w:rPr>
          <w:spacing w:val="-3"/>
          <w:sz w:val="24"/>
        </w:rPr>
        <w:t xml:space="preserve"> </w:t>
      </w:r>
      <w:r>
        <w:rPr>
          <w:sz w:val="24"/>
        </w:rPr>
        <w:t>DPU.</w:t>
      </w:r>
    </w:p>
    <w:p w:rsidR="00872DC5" w:rsidRDefault="001F15AF">
      <w:pPr>
        <w:pStyle w:val="ListParagraph"/>
        <w:numPr>
          <w:ilvl w:val="2"/>
          <w:numId w:val="9"/>
        </w:numPr>
        <w:tabs>
          <w:tab w:val="left" w:pos="1545"/>
        </w:tabs>
        <w:spacing w:before="63"/>
        <w:ind w:right="338" w:firstLine="0"/>
        <w:jc w:val="both"/>
        <w:rPr>
          <w:sz w:val="24"/>
        </w:rPr>
      </w:pPr>
      <w:r>
        <w:rPr>
          <w:sz w:val="24"/>
          <w:u w:val="single"/>
        </w:rPr>
        <w:t>Block Allocation</w:t>
      </w:r>
      <w:r>
        <w:rPr>
          <w:sz w:val="24"/>
        </w:rPr>
        <w:t xml:space="preserve">. The amount of capacity available in each Distribution Company’s service </w:t>
      </w:r>
      <w:r>
        <w:rPr>
          <w:sz w:val="24"/>
        </w:rPr>
        <w:lastRenderedPageBreak/>
        <w:t>territory will be proportional to the total electric load served to Massachusetts End-use Customers by the Distribution Company in calendar year 2016. The Department may update the amount of capacity available in proportion to total electric load served to End-use Customers by each Distribution Company based on updated electric load served data, as available. Each Distribution Company shall divide the capacity available in its service territory into sixteen equally sized Capacity Blocks, provided, however, that if a Distribution Company served less than 5% of the total electric load collectively served to all Massachusetts End-use Customers by the Distribution Companies in calendar year 2016, it may elect to have less than sixteen equally sized Capacity Blocks.</w:t>
      </w:r>
    </w:p>
    <w:p w:rsidR="00872DC5" w:rsidRDefault="00872DC5">
      <w:pPr>
        <w:pStyle w:val="BodyText"/>
        <w:jc w:val="left"/>
      </w:pPr>
    </w:p>
    <w:p w:rsidR="00872DC5" w:rsidRDefault="001F15AF">
      <w:pPr>
        <w:pStyle w:val="ListParagraph"/>
        <w:numPr>
          <w:ilvl w:val="3"/>
          <w:numId w:val="9"/>
        </w:numPr>
        <w:tabs>
          <w:tab w:val="left" w:pos="1974"/>
        </w:tabs>
        <w:ind w:right="340" w:firstLine="0"/>
        <w:jc w:val="both"/>
        <w:rPr>
          <w:sz w:val="24"/>
        </w:rPr>
      </w:pPr>
      <w:r>
        <w:rPr>
          <w:sz w:val="24"/>
          <w:u w:val="single"/>
        </w:rPr>
        <w:t>Set-aside for Solar Tariff Generation Units Less than or Equal to 25 kW</w:t>
      </w:r>
      <w:r>
        <w:rPr>
          <w:sz w:val="24"/>
        </w:rPr>
        <w:t>. Each Capacity Block shall have a minimum of 20% and maximum of 35% of its total available capacity reserved for Solar Tariff Generation Units with nameplate capacities less than or equal to 25 kW.</w:t>
      </w:r>
    </w:p>
    <w:p w:rsidR="00872DC5" w:rsidRDefault="001F15AF">
      <w:pPr>
        <w:pStyle w:val="ListParagraph"/>
        <w:numPr>
          <w:ilvl w:val="3"/>
          <w:numId w:val="9"/>
        </w:numPr>
        <w:tabs>
          <w:tab w:val="left" w:pos="2049"/>
        </w:tabs>
        <w:spacing w:before="1"/>
        <w:ind w:right="342" w:firstLine="60"/>
        <w:jc w:val="both"/>
        <w:rPr>
          <w:sz w:val="24"/>
        </w:rPr>
      </w:pPr>
      <w:r>
        <w:rPr>
          <w:sz w:val="24"/>
          <w:u w:val="single"/>
        </w:rPr>
        <w:t>Special Provisions for Block 1</w:t>
      </w:r>
      <w:r>
        <w:rPr>
          <w:sz w:val="24"/>
        </w:rPr>
        <w:t>. Other than Solar Tariff Generation Units selected under the one-time competitive procurement described in 225 CMR 20.07(3), no Solar Tariff Generation Unit shall be eligible to qualify in a Distribution Company’s first Capacity Block unless</w:t>
      </w:r>
      <w:r>
        <w:rPr>
          <w:spacing w:val="-6"/>
          <w:sz w:val="24"/>
        </w:rPr>
        <w:t xml:space="preserve"> </w:t>
      </w:r>
      <w:r>
        <w:rPr>
          <w:sz w:val="24"/>
        </w:rPr>
        <w:t>it</w:t>
      </w:r>
      <w:r>
        <w:rPr>
          <w:spacing w:val="-5"/>
          <w:sz w:val="24"/>
        </w:rPr>
        <w:t xml:space="preserve"> </w:t>
      </w:r>
      <w:r>
        <w:rPr>
          <w:sz w:val="24"/>
        </w:rPr>
        <w:t>has</w:t>
      </w:r>
      <w:r>
        <w:rPr>
          <w:spacing w:val="-6"/>
          <w:sz w:val="24"/>
        </w:rPr>
        <w:t xml:space="preserve"> </w:t>
      </w:r>
      <w:r>
        <w:rPr>
          <w:sz w:val="24"/>
        </w:rPr>
        <w:t>a</w:t>
      </w:r>
      <w:r>
        <w:rPr>
          <w:spacing w:val="-4"/>
          <w:sz w:val="24"/>
        </w:rPr>
        <w:t xml:space="preserve"> </w:t>
      </w:r>
      <w:r>
        <w:rPr>
          <w:sz w:val="24"/>
        </w:rPr>
        <w:t>capacity</w:t>
      </w:r>
      <w:r>
        <w:rPr>
          <w:spacing w:val="-5"/>
          <w:sz w:val="24"/>
        </w:rPr>
        <w:t xml:space="preserve"> </w:t>
      </w:r>
      <w:r>
        <w:rPr>
          <w:sz w:val="24"/>
        </w:rPr>
        <w:t>equal</w:t>
      </w:r>
      <w:r>
        <w:rPr>
          <w:spacing w:val="-6"/>
          <w:sz w:val="24"/>
        </w:rPr>
        <w:t xml:space="preserve"> </w:t>
      </w:r>
      <w:r>
        <w:rPr>
          <w:sz w:val="24"/>
        </w:rPr>
        <w:t>to</w:t>
      </w:r>
      <w:r>
        <w:rPr>
          <w:spacing w:val="-5"/>
          <w:sz w:val="24"/>
        </w:rPr>
        <w:t xml:space="preserve"> </w:t>
      </w:r>
      <w:r>
        <w:rPr>
          <w:sz w:val="24"/>
        </w:rPr>
        <w:t>or</w:t>
      </w:r>
      <w:r>
        <w:rPr>
          <w:spacing w:val="-6"/>
          <w:sz w:val="24"/>
        </w:rPr>
        <w:t xml:space="preserve"> </w:t>
      </w:r>
      <w:r>
        <w:rPr>
          <w:sz w:val="24"/>
        </w:rPr>
        <w:t>less</w:t>
      </w:r>
      <w:r>
        <w:rPr>
          <w:spacing w:val="-6"/>
          <w:sz w:val="24"/>
        </w:rPr>
        <w:t xml:space="preserve"> </w:t>
      </w:r>
      <w:r>
        <w:rPr>
          <w:sz w:val="24"/>
        </w:rPr>
        <w:t>than</w:t>
      </w:r>
      <w:r>
        <w:rPr>
          <w:spacing w:val="-4"/>
          <w:sz w:val="24"/>
        </w:rPr>
        <w:t xml:space="preserve"> </w:t>
      </w:r>
      <w:r>
        <w:rPr>
          <w:sz w:val="24"/>
        </w:rPr>
        <w:t>1,000</w:t>
      </w:r>
      <w:r>
        <w:rPr>
          <w:spacing w:val="-3"/>
          <w:sz w:val="24"/>
        </w:rPr>
        <w:t xml:space="preserve"> </w:t>
      </w:r>
      <w:r>
        <w:rPr>
          <w:sz w:val="24"/>
        </w:rPr>
        <w:t>kW</w:t>
      </w:r>
      <w:r>
        <w:rPr>
          <w:spacing w:val="-7"/>
          <w:sz w:val="24"/>
        </w:rPr>
        <w:t xml:space="preserve"> </w:t>
      </w:r>
      <w:r>
        <w:rPr>
          <w:sz w:val="24"/>
        </w:rPr>
        <w:t>or</w:t>
      </w:r>
      <w:r>
        <w:rPr>
          <w:spacing w:val="-6"/>
          <w:sz w:val="24"/>
        </w:rPr>
        <w:t xml:space="preserve"> </w:t>
      </w:r>
      <w:r>
        <w:rPr>
          <w:sz w:val="24"/>
        </w:rPr>
        <w:t>is</w:t>
      </w:r>
      <w:r>
        <w:rPr>
          <w:spacing w:val="-2"/>
          <w:sz w:val="24"/>
        </w:rPr>
        <w:t xml:space="preserve"> </w:t>
      </w:r>
      <w:r>
        <w:rPr>
          <w:sz w:val="24"/>
        </w:rPr>
        <w:t>eligible</w:t>
      </w:r>
      <w:r>
        <w:rPr>
          <w:spacing w:val="-7"/>
          <w:sz w:val="24"/>
        </w:rPr>
        <w:t xml:space="preserve"> </w:t>
      </w:r>
      <w:r>
        <w:rPr>
          <w:sz w:val="24"/>
        </w:rPr>
        <w:t>to</w:t>
      </w:r>
      <w:r>
        <w:rPr>
          <w:spacing w:val="-5"/>
          <w:sz w:val="24"/>
        </w:rPr>
        <w:t xml:space="preserve"> </w:t>
      </w:r>
      <w:r>
        <w:rPr>
          <w:sz w:val="24"/>
        </w:rPr>
        <w:t>receive</w:t>
      </w:r>
      <w:r>
        <w:rPr>
          <w:spacing w:val="-6"/>
          <w:sz w:val="24"/>
        </w:rPr>
        <w:t xml:space="preserve"> </w:t>
      </w:r>
      <w:r>
        <w:rPr>
          <w:sz w:val="24"/>
        </w:rPr>
        <w:t>a</w:t>
      </w:r>
      <w:r>
        <w:rPr>
          <w:spacing w:val="-7"/>
          <w:sz w:val="24"/>
        </w:rPr>
        <w:t xml:space="preserve"> </w:t>
      </w:r>
      <w:r>
        <w:rPr>
          <w:sz w:val="24"/>
        </w:rPr>
        <w:t>Compensation Rate</w:t>
      </w:r>
      <w:r>
        <w:rPr>
          <w:spacing w:val="-1"/>
          <w:sz w:val="24"/>
        </w:rPr>
        <w:t xml:space="preserve"> </w:t>
      </w:r>
      <w:r>
        <w:rPr>
          <w:sz w:val="24"/>
        </w:rPr>
        <w:t>Adder.</w:t>
      </w:r>
    </w:p>
    <w:p w:rsidR="00872DC5" w:rsidRDefault="001F15AF">
      <w:pPr>
        <w:pStyle w:val="ListParagraph"/>
        <w:numPr>
          <w:ilvl w:val="3"/>
          <w:numId w:val="9"/>
        </w:numPr>
        <w:tabs>
          <w:tab w:val="left" w:pos="1970"/>
        </w:tabs>
        <w:ind w:right="341" w:firstLine="0"/>
        <w:jc w:val="both"/>
        <w:rPr>
          <w:sz w:val="24"/>
        </w:rPr>
      </w:pPr>
      <w:r>
        <w:rPr>
          <w:sz w:val="24"/>
          <w:u w:val="single"/>
        </w:rPr>
        <w:t>Set-aside for Solar Tariff Generation Units Greater than 25kW and Less than or Equal to 500 kW.</w:t>
      </w:r>
      <w:r>
        <w:rPr>
          <w:sz w:val="24"/>
        </w:rPr>
        <w:t xml:space="preserve"> Each Capacity Block, starting with the first full capacity block after the Publication Date, shall have a minimum of 20% of its total available capacity reserved for Solar Tariff Generation Units with nameplate capacities greater than 25kW and less than or equal to 500 kW.</w:t>
      </w:r>
    </w:p>
    <w:p w:rsidR="00872DC5" w:rsidRDefault="001F15AF">
      <w:pPr>
        <w:pStyle w:val="ListParagraph"/>
        <w:numPr>
          <w:ilvl w:val="3"/>
          <w:numId w:val="9"/>
        </w:numPr>
        <w:tabs>
          <w:tab w:val="left" w:pos="2013"/>
        </w:tabs>
        <w:ind w:right="339" w:firstLine="0"/>
        <w:jc w:val="both"/>
        <w:rPr>
          <w:sz w:val="24"/>
        </w:rPr>
      </w:pPr>
      <w:r>
        <w:rPr>
          <w:sz w:val="24"/>
          <w:u w:val="single"/>
        </w:rPr>
        <w:t>Set-aside for Low Income Community Shared and Low Income Property Solar Tariff Generation Units</w:t>
      </w:r>
      <w:r>
        <w:rPr>
          <w:sz w:val="24"/>
        </w:rPr>
        <w:t>. Each Capacity Block, starting with the first full capacity block after the Publication</w:t>
      </w:r>
      <w:r>
        <w:rPr>
          <w:spacing w:val="-4"/>
          <w:sz w:val="24"/>
        </w:rPr>
        <w:t xml:space="preserve"> </w:t>
      </w:r>
      <w:r>
        <w:rPr>
          <w:sz w:val="24"/>
        </w:rPr>
        <w:t>Date,</w:t>
      </w:r>
      <w:r>
        <w:rPr>
          <w:spacing w:val="-4"/>
          <w:sz w:val="24"/>
        </w:rPr>
        <w:t xml:space="preserve"> </w:t>
      </w:r>
      <w:r>
        <w:rPr>
          <w:sz w:val="24"/>
        </w:rPr>
        <w:t>shall</w:t>
      </w:r>
      <w:r>
        <w:rPr>
          <w:spacing w:val="-3"/>
          <w:sz w:val="24"/>
        </w:rPr>
        <w:t xml:space="preserve"> </w:t>
      </w:r>
      <w:r>
        <w:rPr>
          <w:sz w:val="24"/>
        </w:rPr>
        <w:t>have</w:t>
      </w:r>
      <w:r>
        <w:rPr>
          <w:spacing w:val="-5"/>
          <w:sz w:val="24"/>
        </w:rPr>
        <w:t xml:space="preserve"> </w:t>
      </w:r>
      <w:r>
        <w:rPr>
          <w:sz w:val="24"/>
        </w:rPr>
        <w:t>a</w:t>
      </w:r>
      <w:r>
        <w:rPr>
          <w:spacing w:val="-5"/>
          <w:sz w:val="24"/>
        </w:rPr>
        <w:t xml:space="preserve"> </w:t>
      </w:r>
      <w:r>
        <w:rPr>
          <w:sz w:val="24"/>
        </w:rPr>
        <w:t>minimum</w:t>
      </w:r>
      <w:r>
        <w:rPr>
          <w:spacing w:val="-3"/>
          <w:sz w:val="24"/>
        </w:rPr>
        <w:t xml:space="preserve"> </w:t>
      </w:r>
      <w:r>
        <w:rPr>
          <w:sz w:val="24"/>
        </w:rPr>
        <w:t>of</w:t>
      </w:r>
      <w:r>
        <w:rPr>
          <w:spacing w:val="-5"/>
          <w:sz w:val="24"/>
        </w:rPr>
        <w:t xml:space="preserve"> </w:t>
      </w:r>
      <w:r>
        <w:rPr>
          <w:sz w:val="24"/>
        </w:rPr>
        <w:t>5%</w:t>
      </w:r>
      <w:r>
        <w:rPr>
          <w:spacing w:val="-5"/>
          <w:sz w:val="24"/>
        </w:rPr>
        <w:t xml:space="preserve"> </w:t>
      </w:r>
      <w:r>
        <w:rPr>
          <w:sz w:val="24"/>
        </w:rPr>
        <w:t>of</w:t>
      </w:r>
      <w:r>
        <w:rPr>
          <w:spacing w:val="-5"/>
          <w:sz w:val="24"/>
        </w:rPr>
        <w:t xml:space="preserve"> </w:t>
      </w:r>
      <w:r>
        <w:rPr>
          <w:sz w:val="24"/>
        </w:rPr>
        <w:t>its</w:t>
      </w:r>
      <w:r>
        <w:rPr>
          <w:spacing w:val="-4"/>
          <w:sz w:val="24"/>
        </w:rPr>
        <w:t xml:space="preserve"> </w:t>
      </w:r>
      <w:r>
        <w:rPr>
          <w:sz w:val="24"/>
        </w:rPr>
        <w:t>total</w:t>
      </w:r>
      <w:r>
        <w:rPr>
          <w:spacing w:val="-3"/>
          <w:sz w:val="24"/>
        </w:rPr>
        <w:t xml:space="preserve"> </w:t>
      </w:r>
      <w:r>
        <w:rPr>
          <w:sz w:val="24"/>
        </w:rPr>
        <w:t>available</w:t>
      </w:r>
      <w:r>
        <w:rPr>
          <w:spacing w:val="-4"/>
          <w:sz w:val="24"/>
        </w:rPr>
        <w:t xml:space="preserve"> </w:t>
      </w:r>
      <w:r>
        <w:rPr>
          <w:sz w:val="24"/>
        </w:rPr>
        <w:t>capacity</w:t>
      </w:r>
      <w:r>
        <w:rPr>
          <w:spacing w:val="-3"/>
          <w:sz w:val="24"/>
        </w:rPr>
        <w:t xml:space="preserve"> </w:t>
      </w:r>
      <w:r>
        <w:rPr>
          <w:sz w:val="24"/>
        </w:rPr>
        <w:t>reserved</w:t>
      </w:r>
      <w:r>
        <w:rPr>
          <w:spacing w:val="-4"/>
          <w:sz w:val="24"/>
        </w:rPr>
        <w:t xml:space="preserve"> </w:t>
      </w:r>
      <w:r>
        <w:rPr>
          <w:sz w:val="24"/>
        </w:rPr>
        <w:t>for</w:t>
      </w:r>
      <w:r>
        <w:rPr>
          <w:spacing w:val="-5"/>
          <w:sz w:val="24"/>
        </w:rPr>
        <w:t xml:space="preserve"> </w:t>
      </w:r>
      <w:r>
        <w:rPr>
          <w:sz w:val="24"/>
        </w:rPr>
        <w:t>Low Income Community Shared and Low Income Property Solar Tariff Generation</w:t>
      </w:r>
      <w:r>
        <w:rPr>
          <w:spacing w:val="-4"/>
          <w:sz w:val="24"/>
        </w:rPr>
        <w:t xml:space="preserve"> </w:t>
      </w:r>
      <w:r>
        <w:rPr>
          <w:sz w:val="24"/>
        </w:rPr>
        <w:t>Units.</w:t>
      </w:r>
    </w:p>
    <w:p w:rsidR="00872DC5" w:rsidRDefault="001F15AF">
      <w:pPr>
        <w:pStyle w:val="ListParagraph"/>
        <w:numPr>
          <w:ilvl w:val="3"/>
          <w:numId w:val="9"/>
        </w:numPr>
        <w:tabs>
          <w:tab w:val="left" w:pos="2013"/>
        </w:tabs>
        <w:spacing w:before="1"/>
        <w:ind w:right="337" w:firstLine="0"/>
        <w:jc w:val="both"/>
        <w:rPr>
          <w:sz w:val="24"/>
        </w:rPr>
      </w:pPr>
      <w:r>
        <w:rPr>
          <w:sz w:val="24"/>
          <w:u w:val="single"/>
        </w:rPr>
        <w:t>Special Provision for Eversource Energy Capacity Blocks.</w:t>
      </w:r>
      <w:r>
        <w:rPr>
          <w:sz w:val="24"/>
        </w:rPr>
        <w:t xml:space="preserve"> Beginning with the ninth Capacity Block, the service territories formerly designated as NSTAR Electric Company and Western Massachusetts Electric Company, shall be combined into a single service territory with a total available capacity equal to that amount previously available for the two separate Distribution</w:t>
      </w:r>
      <w:r>
        <w:rPr>
          <w:spacing w:val="-11"/>
          <w:sz w:val="24"/>
        </w:rPr>
        <w:t xml:space="preserve"> </w:t>
      </w:r>
      <w:r>
        <w:rPr>
          <w:sz w:val="24"/>
        </w:rPr>
        <w:t>Companies’.</w:t>
      </w:r>
      <w:r>
        <w:rPr>
          <w:spacing w:val="39"/>
          <w:sz w:val="24"/>
        </w:rPr>
        <w:t xml:space="preserve"> </w:t>
      </w:r>
      <w:r>
        <w:rPr>
          <w:sz w:val="24"/>
        </w:rPr>
        <w:t>The</w:t>
      </w:r>
      <w:r>
        <w:rPr>
          <w:spacing w:val="-10"/>
          <w:sz w:val="24"/>
        </w:rPr>
        <w:t xml:space="preserve"> </w:t>
      </w:r>
      <w:r>
        <w:rPr>
          <w:sz w:val="24"/>
        </w:rPr>
        <w:t>total</w:t>
      </w:r>
      <w:r>
        <w:rPr>
          <w:spacing w:val="-11"/>
          <w:sz w:val="24"/>
        </w:rPr>
        <w:t xml:space="preserve"> </w:t>
      </w:r>
      <w:r>
        <w:rPr>
          <w:sz w:val="24"/>
        </w:rPr>
        <w:t>combined</w:t>
      </w:r>
      <w:r>
        <w:rPr>
          <w:spacing w:val="-8"/>
          <w:sz w:val="24"/>
        </w:rPr>
        <w:t xml:space="preserve"> </w:t>
      </w:r>
      <w:r>
        <w:rPr>
          <w:sz w:val="24"/>
        </w:rPr>
        <w:t>capacity</w:t>
      </w:r>
      <w:r>
        <w:rPr>
          <w:spacing w:val="-11"/>
          <w:sz w:val="24"/>
        </w:rPr>
        <w:t xml:space="preserve"> </w:t>
      </w:r>
      <w:r>
        <w:rPr>
          <w:sz w:val="24"/>
        </w:rPr>
        <w:t>available</w:t>
      </w:r>
      <w:r>
        <w:rPr>
          <w:spacing w:val="-9"/>
          <w:sz w:val="24"/>
        </w:rPr>
        <w:t xml:space="preserve"> </w:t>
      </w:r>
      <w:r>
        <w:rPr>
          <w:sz w:val="24"/>
        </w:rPr>
        <w:t>in</w:t>
      </w:r>
      <w:r>
        <w:rPr>
          <w:spacing w:val="-10"/>
          <w:sz w:val="24"/>
        </w:rPr>
        <w:t xml:space="preserve"> </w:t>
      </w:r>
      <w:r>
        <w:rPr>
          <w:sz w:val="24"/>
        </w:rPr>
        <w:t>this</w:t>
      </w:r>
      <w:r>
        <w:rPr>
          <w:spacing w:val="-11"/>
          <w:sz w:val="24"/>
        </w:rPr>
        <w:t xml:space="preserve"> </w:t>
      </w:r>
      <w:r>
        <w:rPr>
          <w:sz w:val="24"/>
        </w:rPr>
        <w:t>single</w:t>
      </w:r>
      <w:r>
        <w:rPr>
          <w:spacing w:val="-12"/>
          <w:sz w:val="24"/>
        </w:rPr>
        <w:t xml:space="preserve"> </w:t>
      </w:r>
      <w:r>
        <w:rPr>
          <w:sz w:val="24"/>
        </w:rPr>
        <w:t>service</w:t>
      </w:r>
      <w:r>
        <w:rPr>
          <w:spacing w:val="-11"/>
          <w:sz w:val="24"/>
        </w:rPr>
        <w:t xml:space="preserve"> </w:t>
      </w:r>
      <w:r>
        <w:rPr>
          <w:sz w:val="24"/>
        </w:rPr>
        <w:t>territory shall be divided into eight equally sized Capacity Blocks. The Base Compensation Rates established for the service territories formerly designated as NSTAR Electric Company and Western Massachusetts Electric Company shall remain separate and will continue to</w:t>
      </w:r>
      <w:r>
        <w:rPr>
          <w:spacing w:val="-7"/>
          <w:sz w:val="24"/>
        </w:rPr>
        <w:t xml:space="preserve"> </w:t>
      </w:r>
      <w:r>
        <w:rPr>
          <w:sz w:val="24"/>
        </w:rPr>
        <w:t>apply.</w:t>
      </w:r>
    </w:p>
    <w:p w:rsidR="00872DC5" w:rsidRDefault="00872DC5">
      <w:pPr>
        <w:pStyle w:val="BodyText"/>
        <w:jc w:val="left"/>
      </w:pPr>
    </w:p>
    <w:p w:rsidR="00872DC5" w:rsidRDefault="001F15AF">
      <w:pPr>
        <w:pStyle w:val="ListParagraph"/>
        <w:numPr>
          <w:ilvl w:val="2"/>
          <w:numId w:val="9"/>
        </w:numPr>
        <w:tabs>
          <w:tab w:val="left" w:pos="1538"/>
        </w:tabs>
        <w:ind w:right="343" w:firstLine="0"/>
        <w:jc w:val="both"/>
        <w:rPr>
          <w:sz w:val="24"/>
        </w:rPr>
      </w:pPr>
      <w:r>
        <w:rPr>
          <w:sz w:val="24"/>
          <w:u w:val="single"/>
        </w:rPr>
        <w:t>Transition between Capacity Blocks</w:t>
      </w:r>
      <w:r>
        <w:rPr>
          <w:sz w:val="24"/>
        </w:rPr>
        <w:t>. If there is not enough capacity remaining in a Capacity Block for a Solar Tariff Generation Unit to fit entirely within the Capacity Block, that Solar Tariff Generation</w:t>
      </w:r>
      <w:r>
        <w:rPr>
          <w:spacing w:val="-5"/>
          <w:sz w:val="24"/>
        </w:rPr>
        <w:t xml:space="preserve"> </w:t>
      </w:r>
      <w:r>
        <w:rPr>
          <w:sz w:val="24"/>
        </w:rPr>
        <w:t>Unit</w:t>
      </w:r>
      <w:r>
        <w:rPr>
          <w:spacing w:val="-4"/>
          <w:sz w:val="24"/>
        </w:rPr>
        <w:t xml:space="preserve"> </w:t>
      </w:r>
      <w:r>
        <w:rPr>
          <w:sz w:val="24"/>
        </w:rPr>
        <w:t>shall</w:t>
      </w:r>
      <w:r>
        <w:rPr>
          <w:spacing w:val="-4"/>
          <w:sz w:val="24"/>
        </w:rPr>
        <w:t xml:space="preserve"> </w:t>
      </w:r>
      <w:r>
        <w:rPr>
          <w:sz w:val="24"/>
        </w:rPr>
        <w:t>receive</w:t>
      </w:r>
      <w:r>
        <w:rPr>
          <w:spacing w:val="-4"/>
          <w:sz w:val="24"/>
        </w:rPr>
        <w:t xml:space="preserve"> </w:t>
      </w:r>
      <w:r>
        <w:rPr>
          <w:sz w:val="24"/>
        </w:rPr>
        <w:t>a</w:t>
      </w:r>
      <w:r>
        <w:rPr>
          <w:spacing w:val="-6"/>
          <w:sz w:val="24"/>
        </w:rPr>
        <w:t xml:space="preserve"> </w:t>
      </w:r>
      <w:r>
        <w:rPr>
          <w:sz w:val="24"/>
        </w:rPr>
        <w:t>blended</w:t>
      </w:r>
      <w:r>
        <w:rPr>
          <w:spacing w:val="-4"/>
          <w:sz w:val="24"/>
        </w:rPr>
        <w:t xml:space="preserve"> </w:t>
      </w:r>
      <w:r>
        <w:rPr>
          <w:sz w:val="24"/>
        </w:rPr>
        <w:t>total</w:t>
      </w:r>
      <w:r>
        <w:rPr>
          <w:spacing w:val="-4"/>
          <w:sz w:val="24"/>
        </w:rPr>
        <w:t xml:space="preserve"> </w:t>
      </w:r>
      <w:r>
        <w:rPr>
          <w:sz w:val="24"/>
        </w:rPr>
        <w:t>compensation</w:t>
      </w:r>
      <w:r>
        <w:rPr>
          <w:spacing w:val="-5"/>
          <w:sz w:val="24"/>
        </w:rPr>
        <w:t xml:space="preserve"> </w:t>
      </w:r>
      <w:r>
        <w:rPr>
          <w:sz w:val="24"/>
        </w:rPr>
        <w:t>rate,</w:t>
      </w:r>
      <w:r>
        <w:rPr>
          <w:spacing w:val="-5"/>
          <w:sz w:val="24"/>
        </w:rPr>
        <w:t xml:space="preserve"> </w:t>
      </w:r>
      <w:r>
        <w:rPr>
          <w:sz w:val="24"/>
        </w:rPr>
        <w:t>which</w:t>
      </w:r>
      <w:r>
        <w:rPr>
          <w:spacing w:val="-4"/>
          <w:sz w:val="24"/>
        </w:rPr>
        <w:t xml:space="preserve"> </w:t>
      </w:r>
      <w:r>
        <w:rPr>
          <w:sz w:val="24"/>
        </w:rPr>
        <w:t>shall</w:t>
      </w:r>
      <w:r>
        <w:rPr>
          <w:spacing w:val="-4"/>
          <w:sz w:val="24"/>
        </w:rPr>
        <w:t xml:space="preserve"> </w:t>
      </w:r>
      <w:r>
        <w:rPr>
          <w:sz w:val="24"/>
        </w:rPr>
        <w:t>be</w:t>
      </w:r>
      <w:r>
        <w:rPr>
          <w:spacing w:val="-5"/>
          <w:sz w:val="24"/>
        </w:rPr>
        <w:t xml:space="preserve"> </w:t>
      </w:r>
      <w:r>
        <w:rPr>
          <w:sz w:val="24"/>
        </w:rPr>
        <w:t>prorated</w:t>
      </w:r>
      <w:r>
        <w:rPr>
          <w:spacing w:val="-5"/>
          <w:sz w:val="24"/>
        </w:rPr>
        <w:t xml:space="preserve"> </w:t>
      </w:r>
      <w:r>
        <w:rPr>
          <w:sz w:val="24"/>
        </w:rPr>
        <w:t>according to</w:t>
      </w:r>
      <w:r>
        <w:rPr>
          <w:spacing w:val="-15"/>
          <w:sz w:val="24"/>
        </w:rPr>
        <w:t xml:space="preserve"> </w:t>
      </w:r>
      <w:r>
        <w:rPr>
          <w:sz w:val="24"/>
        </w:rPr>
        <w:t>the</w:t>
      </w:r>
      <w:r>
        <w:rPr>
          <w:spacing w:val="-16"/>
          <w:sz w:val="24"/>
        </w:rPr>
        <w:t xml:space="preserve"> </w:t>
      </w:r>
      <w:r>
        <w:rPr>
          <w:sz w:val="24"/>
        </w:rPr>
        <w:t>amount</w:t>
      </w:r>
      <w:r>
        <w:rPr>
          <w:spacing w:val="-15"/>
          <w:sz w:val="24"/>
        </w:rPr>
        <w:t xml:space="preserve"> </w:t>
      </w:r>
      <w:r>
        <w:rPr>
          <w:sz w:val="24"/>
        </w:rPr>
        <w:t>of</w:t>
      </w:r>
      <w:r>
        <w:rPr>
          <w:spacing w:val="-16"/>
          <w:sz w:val="24"/>
        </w:rPr>
        <w:t xml:space="preserve"> </w:t>
      </w:r>
      <w:r>
        <w:rPr>
          <w:sz w:val="24"/>
        </w:rPr>
        <w:t>the</w:t>
      </w:r>
      <w:r>
        <w:rPr>
          <w:spacing w:val="-14"/>
          <w:sz w:val="24"/>
        </w:rPr>
        <w:t xml:space="preserve"> </w:t>
      </w:r>
      <w:r>
        <w:rPr>
          <w:sz w:val="24"/>
        </w:rPr>
        <w:t>Solar</w:t>
      </w:r>
      <w:r>
        <w:rPr>
          <w:spacing w:val="-13"/>
          <w:sz w:val="24"/>
        </w:rPr>
        <w:t xml:space="preserve"> </w:t>
      </w:r>
      <w:r>
        <w:rPr>
          <w:sz w:val="24"/>
        </w:rPr>
        <w:t>Tariff</w:t>
      </w:r>
      <w:r>
        <w:rPr>
          <w:spacing w:val="-17"/>
          <w:sz w:val="24"/>
        </w:rPr>
        <w:t xml:space="preserve"> </w:t>
      </w:r>
      <w:r>
        <w:rPr>
          <w:sz w:val="24"/>
        </w:rPr>
        <w:t>Generation</w:t>
      </w:r>
      <w:r>
        <w:rPr>
          <w:spacing w:val="-15"/>
          <w:sz w:val="24"/>
        </w:rPr>
        <w:t xml:space="preserve"> </w:t>
      </w:r>
      <w:r>
        <w:rPr>
          <w:sz w:val="24"/>
        </w:rPr>
        <w:t>Unit’s</w:t>
      </w:r>
      <w:r>
        <w:rPr>
          <w:spacing w:val="-14"/>
          <w:sz w:val="24"/>
        </w:rPr>
        <w:t xml:space="preserve"> </w:t>
      </w:r>
      <w:r>
        <w:rPr>
          <w:sz w:val="24"/>
        </w:rPr>
        <w:t>capacity</w:t>
      </w:r>
      <w:r>
        <w:rPr>
          <w:spacing w:val="-16"/>
          <w:sz w:val="24"/>
        </w:rPr>
        <w:t xml:space="preserve"> </w:t>
      </w:r>
      <w:r>
        <w:rPr>
          <w:sz w:val="24"/>
        </w:rPr>
        <w:t>that</w:t>
      </w:r>
      <w:r>
        <w:rPr>
          <w:spacing w:val="-15"/>
          <w:sz w:val="24"/>
        </w:rPr>
        <w:t xml:space="preserve"> </w:t>
      </w:r>
      <w:r>
        <w:rPr>
          <w:sz w:val="24"/>
        </w:rPr>
        <w:t>is</w:t>
      </w:r>
      <w:r>
        <w:rPr>
          <w:spacing w:val="-13"/>
          <w:sz w:val="24"/>
        </w:rPr>
        <w:t xml:space="preserve"> </w:t>
      </w:r>
      <w:r>
        <w:rPr>
          <w:sz w:val="24"/>
        </w:rPr>
        <w:t>assigned</w:t>
      </w:r>
      <w:r>
        <w:rPr>
          <w:spacing w:val="-16"/>
          <w:sz w:val="24"/>
        </w:rPr>
        <w:t xml:space="preserve"> </w:t>
      </w:r>
      <w:r>
        <w:rPr>
          <w:sz w:val="24"/>
        </w:rPr>
        <w:t>to</w:t>
      </w:r>
      <w:r>
        <w:rPr>
          <w:spacing w:val="-16"/>
          <w:sz w:val="24"/>
        </w:rPr>
        <w:t xml:space="preserve"> </w:t>
      </w:r>
      <w:r>
        <w:rPr>
          <w:sz w:val="24"/>
        </w:rPr>
        <w:t>each</w:t>
      </w:r>
      <w:r>
        <w:rPr>
          <w:spacing w:val="-15"/>
          <w:sz w:val="24"/>
        </w:rPr>
        <w:t xml:space="preserve"> </w:t>
      </w:r>
      <w:r>
        <w:rPr>
          <w:sz w:val="24"/>
        </w:rPr>
        <w:t>Capacity</w:t>
      </w:r>
      <w:r>
        <w:rPr>
          <w:spacing w:val="-16"/>
          <w:sz w:val="24"/>
        </w:rPr>
        <w:t xml:space="preserve"> </w:t>
      </w:r>
      <w:r>
        <w:rPr>
          <w:sz w:val="24"/>
        </w:rPr>
        <w:t>Block.</w:t>
      </w:r>
    </w:p>
    <w:p w:rsidR="00872DC5" w:rsidRDefault="00872DC5">
      <w:pPr>
        <w:pStyle w:val="BodyText"/>
        <w:spacing w:before="1"/>
        <w:jc w:val="left"/>
      </w:pPr>
    </w:p>
    <w:p w:rsidR="00872DC5" w:rsidRDefault="001F15AF">
      <w:pPr>
        <w:pStyle w:val="ListParagraph"/>
        <w:numPr>
          <w:ilvl w:val="2"/>
          <w:numId w:val="9"/>
        </w:numPr>
        <w:tabs>
          <w:tab w:val="left" w:pos="1523"/>
        </w:tabs>
        <w:ind w:left="1522" w:hanging="339"/>
        <w:jc w:val="both"/>
        <w:rPr>
          <w:sz w:val="24"/>
        </w:rPr>
      </w:pPr>
      <w:r>
        <w:rPr>
          <w:sz w:val="24"/>
          <w:u w:val="single"/>
        </w:rPr>
        <w:t>General Eligibility Criteria for Solar Tariff Generation</w:t>
      </w:r>
      <w:r>
        <w:rPr>
          <w:spacing w:val="-6"/>
          <w:sz w:val="24"/>
          <w:u w:val="single"/>
        </w:rPr>
        <w:t xml:space="preserve"> </w:t>
      </w:r>
      <w:r>
        <w:rPr>
          <w:sz w:val="24"/>
          <w:u w:val="single"/>
        </w:rPr>
        <w:t>Units</w:t>
      </w:r>
    </w:p>
    <w:p w:rsidR="00872DC5" w:rsidRDefault="001F15AF">
      <w:pPr>
        <w:pStyle w:val="ListParagraph"/>
        <w:numPr>
          <w:ilvl w:val="3"/>
          <w:numId w:val="9"/>
        </w:numPr>
        <w:tabs>
          <w:tab w:val="left" w:pos="2027"/>
        </w:tabs>
        <w:ind w:right="339" w:firstLine="0"/>
        <w:jc w:val="both"/>
        <w:rPr>
          <w:sz w:val="24"/>
        </w:rPr>
      </w:pPr>
      <w:r>
        <w:rPr>
          <w:sz w:val="24"/>
          <w:u w:val="single"/>
        </w:rPr>
        <w:t>General Eligibility Requirements</w:t>
      </w:r>
      <w:r>
        <w:rPr>
          <w:sz w:val="24"/>
        </w:rPr>
        <w:t>. The Solar Tariff Generation Unit must use solar photovoltaic technology and be interconnected with the electric grid in the Commonwealth</w:t>
      </w:r>
      <w:r>
        <w:rPr>
          <w:spacing w:val="-30"/>
          <w:sz w:val="24"/>
        </w:rPr>
        <w:t xml:space="preserve"> </w:t>
      </w:r>
      <w:r>
        <w:rPr>
          <w:sz w:val="24"/>
        </w:rPr>
        <w:t>of Massachusetts. The aggregate maximum capacity of Solar Tariff Generation Units located on a single parcel of land shall be five MW and shall not be inclusive of any solar photovoltaic generating</w:t>
      </w:r>
      <w:r>
        <w:rPr>
          <w:spacing w:val="19"/>
          <w:sz w:val="24"/>
        </w:rPr>
        <w:t xml:space="preserve"> </w:t>
      </w:r>
      <w:r>
        <w:rPr>
          <w:sz w:val="24"/>
        </w:rPr>
        <w:t>capacity</w:t>
      </w:r>
      <w:r>
        <w:rPr>
          <w:spacing w:val="20"/>
          <w:sz w:val="24"/>
        </w:rPr>
        <w:t xml:space="preserve"> </w:t>
      </w:r>
      <w:r>
        <w:rPr>
          <w:sz w:val="24"/>
        </w:rPr>
        <w:t>that</w:t>
      </w:r>
      <w:r>
        <w:rPr>
          <w:spacing w:val="20"/>
          <w:sz w:val="24"/>
        </w:rPr>
        <w:t xml:space="preserve"> </w:t>
      </w:r>
      <w:r>
        <w:rPr>
          <w:sz w:val="24"/>
        </w:rPr>
        <w:t>is</w:t>
      </w:r>
      <w:r>
        <w:rPr>
          <w:spacing w:val="21"/>
          <w:sz w:val="24"/>
        </w:rPr>
        <w:t xml:space="preserve"> </w:t>
      </w:r>
      <w:r>
        <w:rPr>
          <w:sz w:val="24"/>
        </w:rPr>
        <w:t>not</w:t>
      </w:r>
      <w:r>
        <w:rPr>
          <w:spacing w:val="19"/>
          <w:sz w:val="24"/>
        </w:rPr>
        <w:t xml:space="preserve"> </w:t>
      </w:r>
      <w:r>
        <w:rPr>
          <w:sz w:val="24"/>
        </w:rPr>
        <w:t>qualified</w:t>
      </w:r>
      <w:r>
        <w:rPr>
          <w:spacing w:val="20"/>
          <w:sz w:val="24"/>
        </w:rPr>
        <w:t xml:space="preserve"> </w:t>
      </w:r>
      <w:r>
        <w:rPr>
          <w:sz w:val="24"/>
        </w:rPr>
        <w:t>under</w:t>
      </w:r>
      <w:r>
        <w:rPr>
          <w:spacing w:val="23"/>
          <w:sz w:val="24"/>
        </w:rPr>
        <w:t xml:space="preserve"> </w:t>
      </w:r>
      <w:r>
        <w:rPr>
          <w:sz w:val="24"/>
        </w:rPr>
        <w:t>225</w:t>
      </w:r>
      <w:r>
        <w:rPr>
          <w:spacing w:val="20"/>
          <w:sz w:val="24"/>
        </w:rPr>
        <w:t xml:space="preserve"> </w:t>
      </w:r>
      <w:r>
        <w:rPr>
          <w:sz w:val="24"/>
        </w:rPr>
        <w:t>CMR</w:t>
      </w:r>
      <w:r>
        <w:rPr>
          <w:spacing w:val="20"/>
          <w:sz w:val="24"/>
        </w:rPr>
        <w:t xml:space="preserve"> </w:t>
      </w:r>
      <w:r>
        <w:rPr>
          <w:sz w:val="24"/>
        </w:rPr>
        <w:t>20.00.</w:t>
      </w:r>
      <w:r>
        <w:rPr>
          <w:spacing w:val="38"/>
          <w:sz w:val="24"/>
        </w:rPr>
        <w:t xml:space="preserve"> </w:t>
      </w:r>
      <w:r>
        <w:rPr>
          <w:sz w:val="24"/>
        </w:rPr>
        <w:t>For</w:t>
      </w:r>
      <w:r>
        <w:rPr>
          <w:spacing w:val="19"/>
          <w:sz w:val="24"/>
        </w:rPr>
        <w:t xml:space="preserve"> </w:t>
      </w:r>
      <w:r>
        <w:rPr>
          <w:sz w:val="24"/>
        </w:rPr>
        <w:t>any</w:t>
      </w:r>
      <w:r>
        <w:rPr>
          <w:spacing w:val="16"/>
          <w:sz w:val="24"/>
        </w:rPr>
        <w:t xml:space="preserve"> </w:t>
      </w:r>
      <w:r>
        <w:rPr>
          <w:sz w:val="24"/>
        </w:rPr>
        <w:t>parcel</w:t>
      </w:r>
      <w:r>
        <w:rPr>
          <w:spacing w:val="20"/>
          <w:sz w:val="24"/>
        </w:rPr>
        <w:t xml:space="preserve"> </w:t>
      </w:r>
      <w:r>
        <w:rPr>
          <w:sz w:val="24"/>
        </w:rPr>
        <w:t>of</w:t>
      </w:r>
      <w:r>
        <w:rPr>
          <w:spacing w:val="19"/>
          <w:sz w:val="24"/>
        </w:rPr>
        <w:t xml:space="preserve"> </w:t>
      </w:r>
      <w:r>
        <w:rPr>
          <w:sz w:val="24"/>
        </w:rPr>
        <w:t>land</w:t>
      </w:r>
      <w:r>
        <w:rPr>
          <w:spacing w:val="19"/>
          <w:sz w:val="24"/>
        </w:rPr>
        <w:t xml:space="preserve"> </w:t>
      </w:r>
      <w:r>
        <w:rPr>
          <w:sz w:val="24"/>
        </w:rPr>
        <w:t>for</w:t>
      </w:r>
    </w:p>
    <w:p w:rsidR="00872DC5" w:rsidRDefault="001F15AF">
      <w:pPr>
        <w:pStyle w:val="BodyText"/>
        <w:spacing w:before="63"/>
        <w:ind w:left="1635" w:right="337"/>
      </w:pPr>
      <w:r>
        <w:t xml:space="preserve">which a Solar Tariff Generation Unit has submitted a Statement of Qualification Application, </w:t>
      </w:r>
      <w:r>
        <w:lastRenderedPageBreak/>
        <w:t>if its current boundaries are the result of a subdivision recorded after January 1, 2010, the Owner shall demonstrate to the Department that the subdivision was not for the purpose of obtaining eligibility as a Solar Tariff Generation Unit. If the Owner fails to make such a showing to the Department, the five MW limit shall apply to the metes and bounds of the parcel as recorded prior to the subdivision.</w:t>
      </w:r>
    </w:p>
    <w:p w:rsidR="00872DC5" w:rsidRDefault="001F15AF">
      <w:pPr>
        <w:pStyle w:val="ListParagraph"/>
        <w:numPr>
          <w:ilvl w:val="3"/>
          <w:numId w:val="9"/>
        </w:numPr>
        <w:tabs>
          <w:tab w:val="left" w:pos="1994"/>
        </w:tabs>
        <w:ind w:right="340" w:firstLine="0"/>
        <w:jc w:val="both"/>
        <w:rPr>
          <w:sz w:val="24"/>
        </w:rPr>
      </w:pPr>
      <w:r>
        <w:rPr>
          <w:sz w:val="24"/>
          <w:u w:val="single"/>
        </w:rPr>
        <w:t>Commercial Operation Date Requirements</w:t>
      </w:r>
      <w:r>
        <w:rPr>
          <w:sz w:val="24"/>
        </w:rPr>
        <w:t>. A Solar Tariff Generation Unit must have a Commercial Operation Date on or after January 1, 2018 and shall not have been previously qualified and commercially operational as a Solar Carve-out Renewable Generation Unit or Solar Carve-out II Renewable Generation Unit, as defined in 225 CMR 14.02:</w:t>
      </w:r>
      <w:r>
        <w:rPr>
          <w:spacing w:val="-8"/>
          <w:sz w:val="24"/>
        </w:rPr>
        <w:t xml:space="preserve"> </w:t>
      </w:r>
      <w:r>
        <w:rPr>
          <w:i/>
          <w:sz w:val="24"/>
        </w:rPr>
        <w:t>Definitions</w:t>
      </w:r>
      <w:r>
        <w:rPr>
          <w:sz w:val="24"/>
        </w:rPr>
        <w:t>.</w:t>
      </w:r>
    </w:p>
    <w:p w:rsidR="00872DC5" w:rsidRDefault="001F15AF">
      <w:pPr>
        <w:pStyle w:val="ListParagraph"/>
        <w:numPr>
          <w:ilvl w:val="3"/>
          <w:numId w:val="9"/>
        </w:numPr>
        <w:tabs>
          <w:tab w:val="left" w:pos="1977"/>
        </w:tabs>
        <w:ind w:right="337" w:firstLine="0"/>
        <w:jc w:val="both"/>
        <w:rPr>
          <w:sz w:val="24"/>
        </w:rPr>
      </w:pPr>
      <w:r>
        <w:rPr>
          <w:sz w:val="24"/>
          <w:u w:val="single"/>
        </w:rPr>
        <w:t>Public Utility Regulatory Policies Act of 1978 Requirements</w:t>
      </w:r>
      <w:r>
        <w:rPr>
          <w:sz w:val="24"/>
        </w:rPr>
        <w:t>. A Solar Tariff Generation Unit with a maximum net power production capacity of greater than one MW shall obtain federal qualifying facility status from the Federal Energy Regulatory Commission pursuant</w:t>
      </w:r>
      <w:r>
        <w:rPr>
          <w:spacing w:val="-36"/>
          <w:sz w:val="24"/>
        </w:rPr>
        <w:t xml:space="preserve"> </w:t>
      </w:r>
      <w:r>
        <w:rPr>
          <w:sz w:val="24"/>
        </w:rPr>
        <w:t>to 18 C.F.R. § 292.207(a) and (b). A Solar Tariff Generation Unit with a maximum net power production capacity of less than or equal to one MW shall attest to its status as a federal qualifying facility in the Statement of Qualification</w:t>
      </w:r>
      <w:r>
        <w:rPr>
          <w:spacing w:val="-3"/>
          <w:sz w:val="24"/>
        </w:rPr>
        <w:t xml:space="preserve"> </w:t>
      </w:r>
      <w:r>
        <w:rPr>
          <w:sz w:val="24"/>
        </w:rPr>
        <w:t>application.</w:t>
      </w:r>
    </w:p>
    <w:p w:rsidR="00872DC5" w:rsidRDefault="001F15AF">
      <w:pPr>
        <w:pStyle w:val="ListParagraph"/>
        <w:numPr>
          <w:ilvl w:val="3"/>
          <w:numId w:val="9"/>
        </w:numPr>
        <w:tabs>
          <w:tab w:val="left" w:pos="1970"/>
        </w:tabs>
        <w:spacing w:before="1"/>
        <w:ind w:right="340" w:firstLine="0"/>
        <w:jc w:val="both"/>
        <w:rPr>
          <w:sz w:val="24"/>
        </w:rPr>
      </w:pPr>
      <w:r>
        <w:rPr>
          <w:sz w:val="24"/>
          <w:u w:val="single"/>
        </w:rPr>
        <w:t>RPS</w:t>
      </w:r>
      <w:r>
        <w:rPr>
          <w:spacing w:val="-5"/>
          <w:sz w:val="24"/>
          <w:u w:val="single"/>
        </w:rPr>
        <w:t xml:space="preserve"> </w:t>
      </w:r>
      <w:r>
        <w:rPr>
          <w:sz w:val="24"/>
          <w:u w:val="single"/>
        </w:rPr>
        <w:t>Class</w:t>
      </w:r>
      <w:r>
        <w:rPr>
          <w:spacing w:val="-6"/>
          <w:sz w:val="24"/>
          <w:u w:val="single"/>
        </w:rPr>
        <w:t xml:space="preserve"> </w:t>
      </w:r>
      <w:r>
        <w:rPr>
          <w:sz w:val="24"/>
          <w:u w:val="single"/>
        </w:rPr>
        <w:t>I</w:t>
      </w:r>
      <w:r>
        <w:rPr>
          <w:spacing w:val="-8"/>
          <w:sz w:val="24"/>
          <w:u w:val="single"/>
        </w:rPr>
        <w:t xml:space="preserve"> </w:t>
      </w:r>
      <w:r>
        <w:rPr>
          <w:sz w:val="24"/>
          <w:u w:val="single"/>
        </w:rPr>
        <w:t>Eligibility</w:t>
      </w:r>
      <w:r>
        <w:rPr>
          <w:sz w:val="24"/>
        </w:rPr>
        <w:t>.</w:t>
      </w:r>
      <w:r>
        <w:rPr>
          <w:spacing w:val="-6"/>
          <w:sz w:val="24"/>
        </w:rPr>
        <w:t xml:space="preserve"> </w:t>
      </w:r>
      <w:r>
        <w:rPr>
          <w:sz w:val="24"/>
        </w:rPr>
        <w:t>For</w:t>
      </w:r>
      <w:r>
        <w:rPr>
          <w:spacing w:val="-6"/>
          <w:sz w:val="24"/>
        </w:rPr>
        <w:t xml:space="preserve"> </w:t>
      </w:r>
      <w:r>
        <w:rPr>
          <w:sz w:val="24"/>
        </w:rPr>
        <w:t>each</w:t>
      </w:r>
      <w:r>
        <w:rPr>
          <w:spacing w:val="-6"/>
          <w:sz w:val="24"/>
        </w:rPr>
        <w:t xml:space="preserve"> </w:t>
      </w:r>
      <w:r>
        <w:rPr>
          <w:sz w:val="24"/>
        </w:rPr>
        <w:t>MWh</w:t>
      </w:r>
      <w:r>
        <w:rPr>
          <w:spacing w:val="-5"/>
          <w:sz w:val="24"/>
        </w:rPr>
        <w:t xml:space="preserve"> </w:t>
      </w:r>
      <w:r>
        <w:rPr>
          <w:sz w:val="24"/>
        </w:rPr>
        <w:t>of</w:t>
      </w:r>
      <w:r>
        <w:rPr>
          <w:spacing w:val="-5"/>
          <w:sz w:val="24"/>
        </w:rPr>
        <w:t xml:space="preserve"> </w:t>
      </w:r>
      <w:r>
        <w:rPr>
          <w:sz w:val="24"/>
        </w:rPr>
        <w:t>electricity</w:t>
      </w:r>
      <w:r>
        <w:rPr>
          <w:spacing w:val="-6"/>
          <w:sz w:val="24"/>
        </w:rPr>
        <w:t xml:space="preserve"> </w:t>
      </w:r>
      <w:r>
        <w:rPr>
          <w:sz w:val="24"/>
        </w:rPr>
        <w:t>generation</w:t>
      </w:r>
      <w:r>
        <w:rPr>
          <w:spacing w:val="-5"/>
          <w:sz w:val="24"/>
        </w:rPr>
        <w:t xml:space="preserve"> </w:t>
      </w:r>
      <w:r>
        <w:rPr>
          <w:sz w:val="24"/>
        </w:rPr>
        <w:t>produced</w:t>
      </w:r>
      <w:r>
        <w:rPr>
          <w:spacing w:val="-6"/>
          <w:sz w:val="24"/>
        </w:rPr>
        <w:t xml:space="preserve"> </w:t>
      </w:r>
      <w:r>
        <w:rPr>
          <w:sz w:val="24"/>
        </w:rPr>
        <w:t>by</w:t>
      </w:r>
      <w:r>
        <w:rPr>
          <w:spacing w:val="-5"/>
          <w:sz w:val="24"/>
        </w:rPr>
        <w:t xml:space="preserve"> </w:t>
      </w:r>
      <w:r>
        <w:rPr>
          <w:sz w:val="24"/>
        </w:rPr>
        <w:t>a</w:t>
      </w:r>
      <w:r>
        <w:rPr>
          <w:spacing w:val="-7"/>
          <w:sz w:val="24"/>
        </w:rPr>
        <w:t xml:space="preserve"> </w:t>
      </w:r>
      <w:r>
        <w:rPr>
          <w:sz w:val="24"/>
        </w:rPr>
        <w:t>Solar</w:t>
      </w:r>
      <w:r>
        <w:rPr>
          <w:spacing w:val="-7"/>
          <w:sz w:val="24"/>
        </w:rPr>
        <w:t xml:space="preserve"> </w:t>
      </w:r>
      <w:r>
        <w:rPr>
          <w:sz w:val="24"/>
        </w:rPr>
        <w:t>Tariff Generation Unit, it will be eligible to generate GIS Certificates encoded as RPS Class I Renewable Generation Attributes. These GIS Certificates and any other GIS Certificates associated with Environmental Attributes other than RPS Class I Renewable Generation Attributes, shall be transferred directly to an account owned by the Distribution Company in whose</w:t>
      </w:r>
      <w:r>
        <w:rPr>
          <w:spacing w:val="-7"/>
          <w:sz w:val="24"/>
        </w:rPr>
        <w:t xml:space="preserve"> </w:t>
      </w:r>
      <w:r>
        <w:rPr>
          <w:sz w:val="24"/>
        </w:rPr>
        <w:t>service</w:t>
      </w:r>
      <w:r>
        <w:rPr>
          <w:spacing w:val="-7"/>
          <w:sz w:val="24"/>
        </w:rPr>
        <w:t xml:space="preserve"> </w:t>
      </w:r>
      <w:r>
        <w:rPr>
          <w:sz w:val="24"/>
        </w:rPr>
        <w:t>territory</w:t>
      </w:r>
      <w:r>
        <w:rPr>
          <w:spacing w:val="-7"/>
          <w:sz w:val="24"/>
        </w:rPr>
        <w:t xml:space="preserve"> </w:t>
      </w:r>
      <w:r>
        <w:rPr>
          <w:sz w:val="24"/>
        </w:rPr>
        <w:t>the</w:t>
      </w:r>
      <w:r>
        <w:rPr>
          <w:spacing w:val="-6"/>
          <w:sz w:val="24"/>
        </w:rPr>
        <w:t xml:space="preserve"> </w:t>
      </w:r>
      <w:r>
        <w:rPr>
          <w:sz w:val="24"/>
        </w:rPr>
        <w:t>Solar</w:t>
      </w:r>
      <w:r>
        <w:rPr>
          <w:spacing w:val="-7"/>
          <w:sz w:val="24"/>
        </w:rPr>
        <w:t xml:space="preserve"> </w:t>
      </w:r>
      <w:r>
        <w:rPr>
          <w:sz w:val="24"/>
        </w:rPr>
        <w:t>Tariff</w:t>
      </w:r>
      <w:r>
        <w:rPr>
          <w:spacing w:val="-7"/>
          <w:sz w:val="24"/>
        </w:rPr>
        <w:t xml:space="preserve"> </w:t>
      </w:r>
      <w:r>
        <w:rPr>
          <w:sz w:val="24"/>
        </w:rPr>
        <w:t>Generation</w:t>
      </w:r>
      <w:r>
        <w:rPr>
          <w:spacing w:val="-3"/>
          <w:sz w:val="24"/>
        </w:rPr>
        <w:t xml:space="preserve"> </w:t>
      </w:r>
      <w:r>
        <w:rPr>
          <w:sz w:val="24"/>
        </w:rPr>
        <w:t>Unit</w:t>
      </w:r>
      <w:r>
        <w:rPr>
          <w:spacing w:val="-3"/>
          <w:sz w:val="24"/>
        </w:rPr>
        <w:t xml:space="preserve"> </w:t>
      </w:r>
      <w:r>
        <w:rPr>
          <w:sz w:val="24"/>
        </w:rPr>
        <w:t>is</w:t>
      </w:r>
      <w:r>
        <w:rPr>
          <w:spacing w:val="-6"/>
          <w:sz w:val="24"/>
        </w:rPr>
        <w:t xml:space="preserve"> </w:t>
      </w:r>
      <w:r>
        <w:rPr>
          <w:sz w:val="24"/>
        </w:rPr>
        <w:t>located</w:t>
      </w:r>
      <w:r>
        <w:rPr>
          <w:spacing w:val="-7"/>
          <w:sz w:val="24"/>
        </w:rPr>
        <w:t xml:space="preserve"> </w:t>
      </w:r>
      <w:r>
        <w:rPr>
          <w:sz w:val="24"/>
        </w:rPr>
        <w:t>upon</w:t>
      </w:r>
      <w:r>
        <w:rPr>
          <w:spacing w:val="-5"/>
          <w:sz w:val="24"/>
        </w:rPr>
        <w:t xml:space="preserve"> </w:t>
      </w:r>
      <w:r>
        <w:rPr>
          <w:sz w:val="24"/>
        </w:rPr>
        <w:t>issuance</w:t>
      </w:r>
      <w:r>
        <w:rPr>
          <w:spacing w:val="-7"/>
          <w:sz w:val="24"/>
        </w:rPr>
        <w:t xml:space="preserve"> </w:t>
      </w:r>
      <w:r>
        <w:rPr>
          <w:sz w:val="24"/>
        </w:rPr>
        <w:t>by</w:t>
      </w:r>
      <w:r>
        <w:rPr>
          <w:spacing w:val="-6"/>
          <w:sz w:val="24"/>
        </w:rPr>
        <w:t xml:space="preserve"> </w:t>
      </w:r>
      <w:r>
        <w:rPr>
          <w:sz w:val="24"/>
        </w:rPr>
        <w:t>NEPOOL GIS.</w:t>
      </w:r>
    </w:p>
    <w:p w:rsidR="00872DC5" w:rsidRDefault="001F15AF">
      <w:pPr>
        <w:pStyle w:val="ListParagraph"/>
        <w:numPr>
          <w:ilvl w:val="3"/>
          <w:numId w:val="9"/>
        </w:numPr>
        <w:tabs>
          <w:tab w:val="left" w:pos="1989"/>
        </w:tabs>
        <w:ind w:right="339" w:firstLine="0"/>
        <w:jc w:val="both"/>
        <w:rPr>
          <w:sz w:val="24"/>
        </w:rPr>
      </w:pPr>
      <w:r>
        <w:rPr>
          <w:sz w:val="24"/>
          <w:u w:val="single"/>
        </w:rPr>
        <w:t>Land Use and Siting Criteria</w:t>
      </w:r>
      <w:r>
        <w:rPr>
          <w:sz w:val="24"/>
        </w:rPr>
        <w:t>. A Solar Tariff Generation Unit must meet the following performance</w:t>
      </w:r>
      <w:r>
        <w:rPr>
          <w:spacing w:val="-5"/>
          <w:sz w:val="24"/>
        </w:rPr>
        <w:t xml:space="preserve"> </w:t>
      </w:r>
      <w:r>
        <w:rPr>
          <w:sz w:val="24"/>
        </w:rPr>
        <w:t>standards,</w:t>
      </w:r>
      <w:r>
        <w:rPr>
          <w:spacing w:val="-3"/>
          <w:sz w:val="24"/>
        </w:rPr>
        <w:t xml:space="preserve"> </w:t>
      </w:r>
      <w:r>
        <w:rPr>
          <w:sz w:val="24"/>
        </w:rPr>
        <w:t>and</w:t>
      </w:r>
      <w:r>
        <w:rPr>
          <w:spacing w:val="-4"/>
          <w:sz w:val="24"/>
        </w:rPr>
        <w:t xml:space="preserve"> </w:t>
      </w:r>
      <w:r>
        <w:rPr>
          <w:sz w:val="24"/>
        </w:rPr>
        <w:t>will</w:t>
      </w:r>
      <w:r>
        <w:rPr>
          <w:spacing w:val="-3"/>
          <w:sz w:val="24"/>
        </w:rPr>
        <w:t xml:space="preserve"> </w:t>
      </w:r>
      <w:r>
        <w:rPr>
          <w:sz w:val="24"/>
        </w:rPr>
        <w:t>be</w:t>
      </w:r>
      <w:r>
        <w:rPr>
          <w:spacing w:val="-5"/>
          <w:sz w:val="24"/>
        </w:rPr>
        <w:t xml:space="preserve"> </w:t>
      </w:r>
      <w:r>
        <w:rPr>
          <w:sz w:val="24"/>
        </w:rPr>
        <w:t>placed</w:t>
      </w:r>
      <w:r>
        <w:rPr>
          <w:spacing w:val="-4"/>
          <w:sz w:val="24"/>
        </w:rPr>
        <w:t xml:space="preserve"> </w:t>
      </w:r>
      <w:r>
        <w:rPr>
          <w:sz w:val="24"/>
        </w:rPr>
        <w:t>into</w:t>
      </w:r>
      <w:r>
        <w:rPr>
          <w:spacing w:val="-4"/>
          <w:sz w:val="24"/>
        </w:rPr>
        <w:t xml:space="preserve"> </w:t>
      </w:r>
      <w:r>
        <w:rPr>
          <w:sz w:val="24"/>
        </w:rPr>
        <w:t>one</w:t>
      </w:r>
      <w:r>
        <w:rPr>
          <w:spacing w:val="-5"/>
          <w:sz w:val="24"/>
        </w:rPr>
        <w:t xml:space="preserve"> </w:t>
      </w:r>
      <w:r>
        <w:rPr>
          <w:sz w:val="24"/>
        </w:rPr>
        <w:t>of</w:t>
      </w:r>
      <w:r>
        <w:rPr>
          <w:spacing w:val="-3"/>
          <w:sz w:val="24"/>
        </w:rPr>
        <w:t xml:space="preserve"> </w:t>
      </w:r>
      <w:r>
        <w:rPr>
          <w:sz w:val="24"/>
        </w:rPr>
        <w:t>three</w:t>
      </w:r>
      <w:r>
        <w:rPr>
          <w:spacing w:val="-2"/>
          <w:sz w:val="24"/>
        </w:rPr>
        <w:t xml:space="preserve"> </w:t>
      </w:r>
      <w:r>
        <w:rPr>
          <w:sz w:val="24"/>
        </w:rPr>
        <w:t>categories</w:t>
      </w:r>
      <w:r>
        <w:rPr>
          <w:spacing w:val="-4"/>
          <w:sz w:val="24"/>
        </w:rPr>
        <w:t xml:space="preserve"> </w:t>
      </w:r>
      <w:r>
        <w:rPr>
          <w:sz w:val="24"/>
        </w:rPr>
        <w:t>with</w:t>
      </w:r>
      <w:r>
        <w:rPr>
          <w:spacing w:val="-3"/>
          <w:sz w:val="24"/>
        </w:rPr>
        <w:t xml:space="preserve"> </w:t>
      </w:r>
      <w:r>
        <w:rPr>
          <w:sz w:val="24"/>
        </w:rPr>
        <w:t>respect</w:t>
      </w:r>
      <w:r>
        <w:rPr>
          <w:spacing w:val="-3"/>
          <w:sz w:val="24"/>
        </w:rPr>
        <w:t xml:space="preserve"> </w:t>
      </w:r>
      <w:r>
        <w:rPr>
          <w:sz w:val="24"/>
        </w:rPr>
        <w:t>to</w:t>
      </w:r>
      <w:r>
        <w:rPr>
          <w:spacing w:val="-3"/>
          <w:sz w:val="24"/>
        </w:rPr>
        <w:t xml:space="preserve"> </w:t>
      </w:r>
      <w:r>
        <w:rPr>
          <w:sz w:val="24"/>
        </w:rPr>
        <w:t>the</w:t>
      </w:r>
      <w:r>
        <w:rPr>
          <w:spacing w:val="-4"/>
          <w:sz w:val="24"/>
        </w:rPr>
        <w:t xml:space="preserve"> </w:t>
      </w:r>
      <w:r>
        <w:rPr>
          <w:sz w:val="24"/>
        </w:rPr>
        <w:t>land or property on which it is sited. For the purposes of 225 CMR 20.05(5)(e), previously developed</w:t>
      </w:r>
      <w:r>
        <w:rPr>
          <w:spacing w:val="-15"/>
          <w:sz w:val="24"/>
        </w:rPr>
        <w:t xml:space="preserve"> </w:t>
      </w:r>
      <w:r>
        <w:rPr>
          <w:sz w:val="24"/>
        </w:rPr>
        <w:t>shall</w:t>
      </w:r>
      <w:r>
        <w:rPr>
          <w:spacing w:val="-13"/>
          <w:sz w:val="24"/>
        </w:rPr>
        <w:t xml:space="preserve"> </w:t>
      </w:r>
      <w:r>
        <w:rPr>
          <w:sz w:val="24"/>
        </w:rPr>
        <w:t>mean</w:t>
      </w:r>
      <w:r>
        <w:rPr>
          <w:spacing w:val="-13"/>
          <w:sz w:val="24"/>
        </w:rPr>
        <w:t xml:space="preserve"> </w:t>
      </w:r>
      <w:r>
        <w:rPr>
          <w:sz w:val="24"/>
        </w:rPr>
        <w:t>having</w:t>
      </w:r>
      <w:r>
        <w:rPr>
          <w:spacing w:val="-14"/>
          <w:sz w:val="24"/>
        </w:rPr>
        <w:t xml:space="preserve"> </w:t>
      </w:r>
      <w:r>
        <w:rPr>
          <w:sz w:val="24"/>
        </w:rPr>
        <w:t>pre-existing</w:t>
      </w:r>
      <w:r>
        <w:rPr>
          <w:spacing w:val="-13"/>
          <w:sz w:val="24"/>
        </w:rPr>
        <w:t xml:space="preserve"> </w:t>
      </w:r>
      <w:r>
        <w:rPr>
          <w:sz w:val="24"/>
        </w:rPr>
        <w:t>paving,</w:t>
      </w:r>
      <w:r>
        <w:rPr>
          <w:spacing w:val="-14"/>
          <w:sz w:val="24"/>
        </w:rPr>
        <w:t xml:space="preserve"> </w:t>
      </w:r>
      <w:r>
        <w:rPr>
          <w:sz w:val="24"/>
        </w:rPr>
        <w:t>construction,</w:t>
      </w:r>
      <w:r>
        <w:rPr>
          <w:spacing w:val="-13"/>
          <w:sz w:val="24"/>
        </w:rPr>
        <w:t xml:space="preserve"> </w:t>
      </w:r>
      <w:r>
        <w:rPr>
          <w:sz w:val="24"/>
        </w:rPr>
        <w:t>or</w:t>
      </w:r>
      <w:r>
        <w:rPr>
          <w:spacing w:val="-14"/>
          <w:sz w:val="24"/>
        </w:rPr>
        <w:t xml:space="preserve"> </w:t>
      </w:r>
      <w:r>
        <w:rPr>
          <w:sz w:val="24"/>
        </w:rPr>
        <w:t>altered</w:t>
      </w:r>
      <w:r>
        <w:rPr>
          <w:spacing w:val="-13"/>
          <w:sz w:val="24"/>
        </w:rPr>
        <w:t xml:space="preserve"> </w:t>
      </w:r>
      <w:r>
        <w:rPr>
          <w:sz w:val="24"/>
        </w:rPr>
        <w:t>landscapes,</w:t>
      </w:r>
      <w:r>
        <w:rPr>
          <w:spacing w:val="-14"/>
          <w:sz w:val="24"/>
        </w:rPr>
        <w:t xml:space="preserve"> </w:t>
      </w:r>
      <w:r>
        <w:rPr>
          <w:sz w:val="24"/>
        </w:rPr>
        <w:t>and</w:t>
      </w:r>
      <w:r>
        <w:rPr>
          <w:spacing w:val="-13"/>
          <w:sz w:val="24"/>
        </w:rPr>
        <w:t xml:space="preserve"> </w:t>
      </w:r>
      <w:r>
        <w:rPr>
          <w:sz w:val="24"/>
        </w:rPr>
        <w:t>does not include altered landscapes resulting from current agricultural use, forestry, or use as preserved natural area.</w:t>
      </w:r>
    </w:p>
    <w:p w:rsidR="00872DC5" w:rsidRDefault="00872DC5">
      <w:pPr>
        <w:pStyle w:val="BodyText"/>
        <w:spacing w:before="1"/>
        <w:jc w:val="left"/>
      </w:pPr>
    </w:p>
    <w:p w:rsidR="00872DC5" w:rsidRDefault="001F15AF">
      <w:pPr>
        <w:pStyle w:val="ListParagraph"/>
        <w:numPr>
          <w:ilvl w:val="4"/>
          <w:numId w:val="9"/>
        </w:numPr>
        <w:tabs>
          <w:tab w:val="left" w:pos="2265"/>
        </w:tabs>
        <w:ind w:right="340" w:firstLine="0"/>
        <w:jc w:val="both"/>
        <w:rPr>
          <w:sz w:val="24"/>
        </w:rPr>
      </w:pPr>
      <w:r>
        <w:rPr>
          <w:sz w:val="24"/>
          <w:u w:val="single"/>
        </w:rPr>
        <w:t>Applicability of Land Use and Siting Criteria</w:t>
      </w:r>
      <w:r>
        <w:rPr>
          <w:sz w:val="24"/>
        </w:rPr>
        <w:t>. Date of application for participation in the SMART Program and project status as of the Publication Date will determine which Land Use and Siting Criteria apply to a Solar Tariff Generation</w:t>
      </w:r>
      <w:r>
        <w:rPr>
          <w:spacing w:val="-10"/>
          <w:sz w:val="24"/>
        </w:rPr>
        <w:t xml:space="preserve"> </w:t>
      </w:r>
      <w:r>
        <w:rPr>
          <w:sz w:val="24"/>
        </w:rPr>
        <w:t>Unit.</w:t>
      </w:r>
    </w:p>
    <w:p w:rsidR="00872DC5" w:rsidRDefault="001F15AF">
      <w:pPr>
        <w:pStyle w:val="ListParagraph"/>
        <w:numPr>
          <w:ilvl w:val="5"/>
          <w:numId w:val="9"/>
        </w:numPr>
        <w:tabs>
          <w:tab w:val="left" w:pos="2584"/>
        </w:tabs>
        <w:ind w:right="341" w:firstLine="0"/>
        <w:jc w:val="both"/>
        <w:rPr>
          <w:sz w:val="24"/>
        </w:rPr>
      </w:pPr>
      <w:r>
        <w:rPr>
          <w:sz w:val="24"/>
        </w:rPr>
        <w:t>Solar Tariff Generation Units that have received a Statement of Qualification as of the Publication Date shall be subject to the Land Use and Siting Criteria as outlined</w:t>
      </w:r>
      <w:r>
        <w:rPr>
          <w:spacing w:val="-18"/>
          <w:sz w:val="24"/>
        </w:rPr>
        <w:t xml:space="preserve"> </w:t>
      </w:r>
      <w:r>
        <w:rPr>
          <w:sz w:val="24"/>
        </w:rPr>
        <w:t>in 225 CMR 20.05(5)(e)2 through</w:t>
      </w:r>
      <w:r>
        <w:rPr>
          <w:spacing w:val="-1"/>
          <w:sz w:val="24"/>
        </w:rPr>
        <w:t xml:space="preserve"> </w:t>
      </w:r>
      <w:r>
        <w:rPr>
          <w:sz w:val="24"/>
        </w:rPr>
        <w:t>6.</w:t>
      </w:r>
    </w:p>
    <w:p w:rsidR="00872DC5" w:rsidRDefault="001F15AF">
      <w:pPr>
        <w:pStyle w:val="ListParagraph"/>
        <w:numPr>
          <w:ilvl w:val="5"/>
          <w:numId w:val="9"/>
        </w:numPr>
        <w:tabs>
          <w:tab w:val="left" w:pos="2615"/>
        </w:tabs>
        <w:ind w:right="344" w:firstLine="0"/>
        <w:jc w:val="both"/>
        <w:rPr>
          <w:sz w:val="24"/>
        </w:rPr>
      </w:pPr>
      <w:r>
        <w:rPr>
          <w:sz w:val="24"/>
        </w:rPr>
        <w:t>Effective after the Publication Date, all other Solar Tariff Generation Units must meet the Land Use and Siting Criteria established by 225 CMR</w:t>
      </w:r>
      <w:r>
        <w:rPr>
          <w:spacing w:val="-6"/>
          <w:sz w:val="24"/>
        </w:rPr>
        <w:t xml:space="preserve"> </w:t>
      </w:r>
      <w:r>
        <w:rPr>
          <w:sz w:val="24"/>
        </w:rPr>
        <w:t>20.05(5)(e)7.</w:t>
      </w:r>
    </w:p>
    <w:p w:rsidR="00872DC5" w:rsidRDefault="001F15AF">
      <w:pPr>
        <w:pStyle w:val="ListParagraph"/>
        <w:numPr>
          <w:ilvl w:val="5"/>
          <w:numId w:val="9"/>
        </w:numPr>
        <w:tabs>
          <w:tab w:val="left" w:pos="2680"/>
        </w:tabs>
        <w:ind w:right="340" w:firstLine="0"/>
        <w:jc w:val="both"/>
        <w:rPr>
          <w:sz w:val="24"/>
        </w:rPr>
      </w:pPr>
      <w:r>
        <w:rPr>
          <w:sz w:val="24"/>
          <w:u w:val="single"/>
        </w:rPr>
        <w:t>Exception to 20.05(5)(e)1(b)</w:t>
      </w:r>
      <w:r>
        <w:rPr>
          <w:sz w:val="24"/>
        </w:rPr>
        <w:t>. Solar Tariff Generation Units that meet the requirements of 225 CMR 20.06(1)(c) 2 and 225 CMR 20.06(1)(c)3 as of the Publication Date and submit an executed Interconnection Service Agreement as detailed</w:t>
      </w:r>
      <w:r>
        <w:rPr>
          <w:spacing w:val="-5"/>
          <w:sz w:val="24"/>
        </w:rPr>
        <w:t xml:space="preserve"> </w:t>
      </w:r>
      <w:r>
        <w:rPr>
          <w:sz w:val="24"/>
        </w:rPr>
        <w:t>in</w:t>
      </w:r>
      <w:r>
        <w:rPr>
          <w:spacing w:val="-3"/>
          <w:sz w:val="24"/>
        </w:rPr>
        <w:t xml:space="preserve"> </w:t>
      </w:r>
      <w:r>
        <w:rPr>
          <w:sz w:val="24"/>
        </w:rPr>
        <w:t>20.06(1)(c)1</w:t>
      </w:r>
      <w:r>
        <w:rPr>
          <w:spacing w:val="-2"/>
          <w:sz w:val="24"/>
        </w:rPr>
        <w:t xml:space="preserve"> </w:t>
      </w:r>
      <w:r>
        <w:rPr>
          <w:sz w:val="24"/>
        </w:rPr>
        <w:t>within</w:t>
      </w:r>
      <w:r>
        <w:rPr>
          <w:spacing w:val="-3"/>
          <w:sz w:val="24"/>
        </w:rPr>
        <w:t xml:space="preserve"> </w:t>
      </w:r>
      <w:r>
        <w:rPr>
          <w:sz w:val="24"/>
        </w:rPr>
        <w:t>6</w:t>
      </w:r>
      <w:r>
        <w:rPr>
          <w:spacing w:val="-4"/>
          <w:sz w:val="24"/>
        </w:rPr>
        <w:t xml:space="preserve"> </w:t>
      </w:r>
      <w:r>
        <w:rPr>
          <w:sz w:val="24"/>
        </w:rPr>
        <w:t>months</w:t>
      </w:r>
      <w:r>
        <w:rPr>
          <w:spacing w:val="-4"/>
          <w:sz w:val="24"/>
        </w:rPr>
        <w:t xml:space="preserve"> </w:t>
      </w:r>
      <w:r>
        <w:rPr>
          <w:sz w:val="24"/>
        </w:rPr>
        <w:t>of</w:t>
      </w:r>
      <w:r>
        <w:rPr>
          <w:spacing w:val="-5"/>
          <w:sz w:val="24"/>
        </w:rPr>
        <w:t xml:space="preserve"> </w:t>
      </w:r>
      <w:r>
        <w:rPr>
          <w:sz w:val="24"/>
        </w:rPr>
        <w:t>the</w:t>
      </w:r>
      <w:r>
        <w:rPr>
          <w:spacing w:val="-7"/>
          <w:sz w:val="24"/>
        </w:rPr>
        <w:t xml:space="preserve"> </w:t>
      </w:r>
      <w:r>
        <w:rPr>
          <w:sz w:val="24"/>
        </w:rPr>
        <w:t>Publication</w:t>
      </w:r>
      <w:r>
        <w:rPr>
          <w:spacing w:val="-5"/>
          <w:sz w:val="24"/>
        </w:rPr>
        <w:t xml:space="preserve"> </w:t>
      </w:r>
      <w:r>
        <w:rPr>
          <w:sz w:val="24"/>
        </w:rPr>
        <w:t>Date</w:t>
      </w:r>
      <w:r>
        <w:rPr>
          <w:spacing w:val="-4"/>
          <w:sz w:val="24"/>
        </w:rPr>
        <w:t xml:space="preserve"> </w:t>
      </w:r>
      <w:r>
        <w:rPr>
          <w:sz w:val="24"/>
        </w:rPr>
        <w:t>shall</w:t>
      </w:r>
      <w:r>
        <w:rPr>
          <w:spacing w:val="-3"/>
          <w:sz w:val="24"/>
        </w:rPr>
        <w:t xml:space="preserve"> </w:t>
      </w:r>
      <w:r>
        <w:rPr>
          <w:sz w:val="24"/>
        </w:rPr>
        <w:t>be</w:t>
      </w:r>
      <w:r>
        <w:rPr>
          <w:spacing w:val="-6"/>
          <w:sz w:val="24"/>
        </w:rPr>
        <w:t xml:space="preserve"> </w:t>
      </w:r>
      <w:r>
        <w:rPr>
          <w:sz w:val="24"/>
        </w:rPr>
        <w:t>subject</w:t>
      </w:r>
      <w:r>
        <w:rPr>
          <w:spacing w:val="-3"/>
          <w:sz w:val="24"/>
        </w:rPr>
        <w:t xml:space="preserve"> </w:t>
      </w:r>
      <w:r>
        <w:rPr>
          <w:sz w:val="24"/>
        </w:rPr>
        <w:t>to</w:t>
      </w:r>
      <w:r>
        <w:rPr>
          <w:spacing w:val="-3"/>
          <w:sz w:val="24"/>
        </w:rPr>
        <w:t xml:space="preserve"> </w:t>
      </w:r>
      <w:r>
        <w:rPr>
          <w:sz w:val="24"/>
        </w:rPr>
        <w:t>the Land Use and Siting Criteria as outlined in 225 CMR 20.05(5)(e)2 through</w:t>
      </w:r>
      <w:r>
        <w:rPr>
          <w:spacing w:val="-8"/>
          <w:sz w:val="24"/>
        </w:rPr>
        <w:t xml:space="preserve"> </w:t>
      </w:r>
      <w:r>
        <w:rPr>
          <w:sz w:val="24"/>
        </w:rPr>
        <w:t>6.</w:t>
      </w:r>
    </w:p>
    <w:p w:rsidR="00872DC5" w:rsidRDefault="001F15AF">
      <w:pPr>
        <w:pStyle w:val="ListParagraph"/>
        <w:numPr>
          <w:ilvl w:val="4"/>
          <w:numId w:val="9"/>
        </w:numPr>
        <w:tabs>
          <w:tab w:val="left" w:pos="2277"/>
        </w:tabs>
        <w:spacing w:before="1"/>
        <w:ind w:left="1995" w:right="339" w:firstLine="0"/>
        <w:jc w:val="both"/>
        <w:rPr>
          <w:sz w:val="24"/>
        </w:rPr>
      </w:pPr>
      <w:r>
        <w:rPr>
          <w:sz w:val="24"/>
          <w:u w:val="single"/>
        </w:rPr>
        <w:t>Category 1 Land Use</w:t>
      </w:r>
      <w:r>
        <w:rPr>
          <w:sz w:val="24"/>
        </w:rPr>
        <w:t xml:space="preserve">. Solar Tariff Generation Units that meet one or more of the following criteria will be designated as either Category 1 Agricultural or Category 1 </w:t>
      </w:r>
      <w:r>
        <w:rPr>
          <w:spacing w:val="-3"/>
          <w:sz w:val="24"/>
        </w:rPr>
        <w:t xml:space="preserve">Non- </w:t>
      </w:r>
      <w:r>
        <w:rPr>
          <w:sz w:val="24"/>
        </w:rPr>
        <w:t>Agricultural:</w:t>
      </w:r>
    </w:p>
    <w:p w:rsidR="00872DC5" w:rsidRDefault="001F15AF">
      <w:pPr>
        <w:pStyle w:val="ListParagraph"/>
        <w:numPr>
          <w:ilvl w:val="5"/>
          <w:numId w:val="9"/>
        </w:numPr>
        <w:tabs>
          <w:tab w:val="left" w:pos="2666"/>
        </w:tabs>
        <w:ind w:left="2355" w:right="342" w:firstLine="0"/>
        <w:jc w:val="both"/>
        <w:rPr>
          <w:sz w:val="24"/>
        </w:rPr>
      </w:pPr>
      <w:r>
        <w:rPr>
          <w:sz w:val="24"/>
          <w:u w:val="single"/>
        </w:rPr>
        <w:t>Category 1 Agricultural</w:t>
      </w:r>
      <w:r>
        <w:rPr>
          <w:sz w:val="24"/>
        </w:rPr>
        <w:t>: Solar Tariff Generation Units located on Land in Agricultural Use or Important Agricultural Farmland that meet one or more of the following criteria will be designated as Category</w:t>
      </w:r>
      <w:r>
        <w:rPr>
          <w:spacing w:val="-2"/>
          <w:sz w:val="24"/>
        </w:rPr>
        <w:t xml:space="preserve"> </w:t>
      </w:r>
      <w:r>
        <w:rPr>
          <w:sz w:val="24"/>
        </w:rPr>
        <w:t>1:</w:t>
      </w:r>
    </w:p>
    <w:p w:rsidR="00872DC5" w:rsidRDefault="001F15AF">
      <w:pPr>
        <w:pStyle w:val="ListParagraph"/>
        <w:numPr>
          <w:ilvl w:val="6"/>
          <w:numId w:val="9"/>
        </w:numPr>
        <w:tabs>
          <w:tab w:val="left" w:pos="2903"/>
        </w:tabs>
        <w:spacing w:before="63"/>
        <w:rPr>
          <w:sz w:val="24"/>
        </w:rPr>
      </w:pPr>
      <w:r>
        <w:rPr>
          <w:sz w:val="24"/>
        </w:rPr>
        <w:t>Agricultural Solar Tariff Generation</w:t>
      </w:r>
      <w:r>
        <w:rPr>
          <w:spacing w:val="-4"/>
          <w:sz w:val="24"/>
        </w:rPr>
        <w:t xml:space="preserve"> </w:t>
      </w:r>
      <w:r>
        <w:rPr>
          <w:sz w:val="24"/>
        </w:rPr>
        <w:t>Units;</w:t>
      </w:r>
    </w:p>
    <w:p w:rsidR="00872DC5" w:rsidRDefault="001F15AF">
      <w:pPr>
        <w:pStyle w:val="ListParagraph"/>
        <w:numPr>
          <w:ilvl w:val="6"/>
          <w:numId w:val="9"/>
        </w:numPr>
        <w:tabs>
          <w:tab w:val="left" w:pos="2970"/>
        </w:tabs>
        <w:ind w:left="2970" w:hanging="255"/>
        <w:rPr>
          <w:sz w:val="24"/>
        </w:rPr>
      </w:pPr>
      <w:r>
        <w:rPr>
          <w:sz w:val="24"/>
        </w:rPr>
        <w:lastRenderedPageBreak/>
        <w:t>Building Mounted Solar Tariff Generation</w:t>
      </w:r>
      <w:r>
        <w:rPr>
          <w:spacing w:val="-2"/>
          <w:sz w:val="24"/>
        </w:rPr>
        <w:t xml:space="preserve"> </w:t>
      </w:r>
      <w:r>
        <w:rPr>
          <w:sz w:val="24"/>
        </w:rPr>
        <w:t>Units;</w:t>
      </w:r>
    </w:p>
    <w:p w:rsidR="00872DC5" w:rsidRDefault="001F15AF">
      <w:pPr>
        <w:pStyle w:val="ListParagraph"/>
        <w:numPr>
          <w:ilvl w:val="6"/>
          <w:numId w:val="9"/>
        </w:numPr>
        <w:tabs>
          <w:tab w:val="left" w:pos="3037"/>
        </w:tabs>
        <w:ind w:left="3036" w:hanging="322"/>
        <w:rPr>
          <w:sz w:val="24"/>
        </w:rPr>
      </w:pPr>
      <w:r>
        <w:rPr>
          <w:sz w:val="24"/>
        </w:rPr>
        <w:t>Floating Solar Tariff Generation</w:t>
      </w:r>
      <w:r>
        <w:rPr>
          <w:spacing w:val="-2"/>
          <w:sz w:val="24"/>
        </w:rPr>
        <w:t xml:space="preserve"> </w:t>
      </w:r>
      <w:r>
        <w:rPr>
          <w:sz w:val="24"/>
        </w:rPr>
        <w:t>Units;</w:t>
      </w:r>
    </w:p>
    <w:p w:rsidR="00872DC5" w:rsidRDefault="001F15AF">
      <w:pPr>
        <w:pStyle w:val="ListParagraph"/>
        <w:numPr>
          <w:ilvl w:val="6"/>
          <w:numId w:val="9"/>
        </w:numPr>
        <w:tabs>
          <w:tab w:val="left" w:pos="3023"/>
        </w:tabs>
        <w:ind w:left="3022" w:hanging="308"/>
        <w:rPr>
          <w:sz w:val="24"/>
        </w:rPr>
      </w:pPr>
      <w:r>
        <w:rPr>
          <w:sz w:val="24"/>
        </w:rPr>
        <w:t>Canopy Solar Tariff Generation</w:t>
      </w:r>
      <w:r>
        <w:rPr>
          <w:spacing w:val="-2"/>
          <w:sz w:val="24"/>
        </w:rPr>
        <w:t xml:space="preserve"> </w:t>
      </w:r>
      <w:r>
        <w:rPr>
          <w:sz w:val="24"/>
        </w:rPr>
        <w:t>Units;</w:t>
      </w:r>
    </w:p>
    <w:p w:rsidR="00872DC5" w:rsidRDefault="001F15AF">
      <w:pPr>
        <w:pStyle w:val="ListParagraph"/>
        <w:numPr>
          <w:ilvl w:val="6"/>
          <w:numId w:val="9"/>
        </w:numPr>
        <w:tabs>
          <w:tab w:val="left" w:pos="2990"/>
        </w:tabs>
        <w:ind w:left="2715" w:right="345" w:firstLine="0"/>
        <w:rPr>
          <w:sz w:val="24"/>
        </w:rPr>
      </w:pPr>
      <w:r>
        <w:rPr>
          <w:sz w:val="24"/>
        </w:rPr>
        <w:t>Solar Tariff Generation Units sized to meet no greater than 200% of annual operation load of an agricultural facility.</w:t>
      </w:r>
    </w:p>
    <w:p w:rsidR="00872DC5" w:rsidRDefault="001F15AF">
      <w:pPr>
        <w:pStyle w:val="ListParagraph"/>
        <w:numPr>
          <w:ilvl w:val="5"/>
          <w:numId w:val="9"/>
        </w:numPr>
        <w:tabs>
          <w:tab w:val="left" w:pos="2601"/>
        </w:tabs>
        <w:ind w:left="2355" w:right="341" w:firstLine="0"/>
        <w:jc w:val="both"/>
        <w:rPr>
          <w:sz w:val="24"/>
        </w:rPr>
      </w:pPr>
      <w:r>
        <w:rPr>
          <w:sz w:val="24"/>
          <w:u w:val="single"/>
        </w:rPr>
        <w:t>Category 1 Non-Agricultural</w:t>
      </w:r>
      <w:r>
        <w:rPr>
          <w:sz w:val="24"/>
        </w:rPr>
        <w:t>: Solar Tariff Generation Units not located on Land in Agricultural Use or Important Agricultural Farmland that meet one or more of the following criteria will be designated as Category</w:t>
      </w:r>
      <w:r>
        <w:rPr>
          <w:spacing w:val="-1"/>
          <w:sz w:val="24"/>
        </w:rPr>
        <w:t xml:space="preserve"> </w:t>
      </w:r>
      <w:r>
        <w:rPr>
          <w:sz w:val="24"/>
        </w:rPr>
        <w:t>1:</w:t>
      </w:r>
    </w:p>
    <w:p w:rsidR="00872DC5" w:rsidRDefault="001F15AF">
      <w:pPr>
        <w:pStyle w:val="ListParagraph"/>
        <w:numPr>
          <w:ilvl w:val="6"/>
          <w:numId w:val="9"/>
        </w:numPr>
        <w:tabs>
          <w:tab w:val="left" w:pos="2896"/>
        </w:tabs>
        <w:ind w:left="2715" w:right="345" w:firstLine="0"/>
        <w:jc w:val="both"/>
        <w:rPr>
          <w:sz w:val="24"/>
        </w:rPr>
      </w:pPr>
      <w:r>
        <w:rPr>
          <w:sz w:val="24"/>
        </w:rPr>
        <w:t>Ground-mounted</w:t>
      </w:r>
      <w:r>
        <w:rPr>
          <w:spacing w:val="-9"/>
          <w:sz w:val="24"/>
        </w:rPr>
        <w:t xml:space="preserve"> </w:t>
      </w:r>
      <w:r>
        <w:rPr>
          <w:sz w:val="24"/>
        </w:rPr>
        <w:t>Solar</w:t>
      </w:r>
      <w:r>
        <w:rPr>
          <w:spacing w:val="-5"/>
          <w:sz w:val="24"/>
        </w:rPr>
        <w:t xml:space="preserve"> </w:t>
      </w:r>
      <w:r>
        <w:rPr>
          <w:sz w:val="24"/>
        </w:rPr>
        <w:t>Tariff</w:t>
      </w:r>
      <w:r>
        <w:rPr>
          <w:spacing w:val="-7"/>
          <w:sz w:val="24"/>
        </w:rPr>
        <w:t xml:space="preserve"> </w:t>
      </w:r>
      <w:r>
        <w:rPr>
          <w:sz w:val="24"/>
        </w:rPr>
        <w:t>Generation</w:t>
      </w:r>
      <w:r>
        <w:rPr>
          <w:spacing w:val="-9"/>
          <w:sz w:val="24"/>
        </w:rPr>
        <w:t xml:space="preserve"> </w:t>
      </w:r>
      <w:r>
        <w:rPr>
          <w:sz w:val="24"/>
        </w:rPr>
        <w:t>Units</w:t>
      </w:r>
      <w:r>
        <w:rPr>
          <w:spacing w:val="-6"/>
          <w:sz w:val="24"/>
        </w:rPr>
        <w:t xml:space="preserve"> </w:t>
      </w:r>
      <w:r>
        <w:rPr>
          <w:sz w:val="24"/>
        </w:rPr>
        <w:t>with</w:t>
      </w:r>
      <w:r>
        <w:rPr>
          <w:spacing w:val="-9"/>
          <w:sz w:val="24"/>
        </w:rPr>
        <w:t xml:space="preserve"> </w:t>
      </w:r>
      <w:r>
        <w:rPr>
          <w:sz w:val="24"/>
        </w:rPr>
        <w:t>a</w:t>
      </w:r>
      <w:r>
        <w:rPr>
          <w:spacing w:val="-10"/>
          <w:sz w:val="24"/>
        </w:rPr>
        <w:t xml:space="preserve"> </w:t>
      </w:r>
      <w:r>
        <w:rPr>
          <w:sz w:val="24"/>
        </w:rPr>
        <w:t>capacity</w:t>
      </w:r>
      <w:r>
        <w:rPr>
          <w:spacing w:val="-9"/>
          <w:sz w:val="24"/>
        </w:rPr>
        <w:t xml:space="preserve"> </w:t>
      </w:r>
      <w:r>
        <w:rPr>
          <w:sz w:val="24"/>
        </w:rPr>
        <w:t>less</w:t>
      </w:r>
      <w:r>
        <w:rPr>
          <w:spacing w:val="-8"/>
          <w:sz w:val="24"/>
        </w:rPr>
        <w:t xml:space="preserve"> </w:t>
      </w:r>
      <w:r>
        <w:rPr>
          <w:sz w:val="24"/>
        </w:rPr>
        <w:t>than</w:t>
      </w:r>
      <w:r>
        <w:rPr>
          <w:spacing w:val="-7"/>
          <w:sz w:val="24"/>
        </w:rPr>
        <w:t xml:space="preserve"> </w:t>
      </w:r>
      <w:r>
        <w:rPr>
          <w:sz w:val="24"/>
        </w:rPr>
        <w:t>or</w:t>
      </w:r>
      <w:r>
        <w:rPr>
          <w:spacing w:val="-9"/>
          <w:sz w:val="24"/>
        </w:rPr>
        <w:t xml:space="preserve"> </w:t>
      </w:r>
      <w:r>
        <w:rPr>
          <w:sz w:val="24"/>
        </w:rPr>
        <w:t>equal to 500 kW;</w:t>
      </w:r>
    </w:p>
    <w:p w:rsidR="00872DC5" w:rsidRDefault="001F15AF">
      <w:pPr>
        <w:pStyle w:val="ListParagraph"/>
        <w:numPr>
          <w:ilvl w:val="6"/>
          <w:numId w:val="9"/>
        </w:numPr>
        <w:tabs>
          <w:tab w:val="left" w:pos="2970"/>
        </w:tabs>
        <w:ind w:left="2970" w:hanging="255"/>
        <w:jc w:val="both"/>
        <w:rPr>
          <w:sz w:val="24"/>
        </w:rPr>
      </w:pPr>
      <w:r>
        <w:rPr>
          <w:sz w:val="24"/>
        </w:rPr>
        <w:t>Building Mounted Solar Tariff Generation</w:t>
      </w:r>
      <w:r>
        <w:rPr>
          <w:spacing w:val="-2"/>
          <w:sz w:val="24"/>
        </w:rPr>
        <w:t xml:space="preserve"> </w:t>
      </w:r>
      <w:r>
        <w:rPr>
          <w:sz w:val="24"/>
        </w:rPr>
        <w:t>Units;</w:t>
      </w:r>
    </w:p>
    <w:p w:rsidR="00872DC5" w:rsidRDefault="001F15AF">
      <w:pPr>
        <w:pStyle w:val="ListParagraph"/>
        <w:numPr>
          <w:ilvl w:val="6"/>
          <w:numId w:val="9"/>
        </w:numPr>
        <w:tabs>
          <w:tab w:val="left" w:pos="3038"/>
        </w:tabs>
        <w:spacing w:before="1"/>
        <w:ind w:left="3037" w:hanging="323"/>
        <w:jc w:val="both"/>
        <w:rPr>
          <w:sz w:val="24"/>
        </w:rPr>
      </w:pPr>
      <w:r>
        <w:rPr>
          <w:sz w:val="24"/>
        </w:rPr>
        <w:t>Solar Tariff Generation Units sited on</w:t>
      </w:r>
      <w:r>
        <w:rPr>
          <w:spacing w:val="-3"/>
          <w:sz w:val="24"/>
        </w:rPr>
        <w:t xml:space="preserve"> </w:t>
      </w:r>
      <w:r>
        <w:rPr>
          <w:sz w:val="24"/>
        </w:rPr>
        <w:t>Brownfields;</w:t>
      </w:r>
    </w:p>
    <w:p w:rsidR="00872DC5" w:rsidRDefault="001F15AF">
      <w:pPr>
        <w:pStyle w:val="ListParagraph"/>
        <w:numPr>
          <w:ilvl w:val="6"/>
          <w:numId w:val="9"/>
        </w:numPr>
        <w:tabs>
          <w:tab w:val="left" w:pos="3023"/>
        </w:tabs>
        <w:ind w:left="3022" w:hanging="308"/>
        <w:jc w:val="both"/>
        <w:rPr>
          <w:sz w:val="24"/>
        </w:rPr>
      </w:pPr>
      <w:r>
        <w:rPr>
          <w:sz w:val="24"/>
        </w:rPr>
        <w:t>Solar Tariff Generation Units sited on Eligible</w:t>
      </w:r>
      <w:r>
        <w:rPr>
          <w:spacing w:val="-6"/>
          <w:sz w:val="24"/>
        </w:rPr>
        <w:t xml:space="preserve"> </w:t>
      </w:r>
      <w:r>
        <w:rPr>
          <w:sz w:val="24"/>
        </w:rPr>
        <w:t>Landfills;</w:t>
      </w:r>
    </w:p>
    <w:p w:rsidR="00872DC5" w:rsidRDefault="001F15AF">
      <w:pPr>
        <w:pStyle w:val="ListParagraph"/>
        <w:numPr>
          <w:ilvl w:val="6"/>
          <w:numId w:val="9"/>
        </w:numPr>
        <w:tabs>
          <w:tab w:val="left" w:pos="2956"/>
        </w:tabs>
        <w:ind w:left="2955" w:hanging="241"/>
        <w:jc w:val="both"/>
        <w:rPr>
          <w:sz w:val="24"/>
        </w:rPr>
      </w:pPr>
      <w:r>
        <w:rPr>
          <w:sz w:val="24"/>
        </w:rPr>
        <w:t>Floating Solar Tariff Generation</w:t>
      </w:r>
      <w:r>
        <w:rPr>
          <w:spacing w:val="-2"/>
          <w:sz w:val="24"/>
        </w:rPr>
        <w:t xml:space="preserve"> </w:t>
      </w:r>
      <w:r>
        <w:rPr>
          <w:sz w:val="24"/>
        </w:rPr>
        <w:t>Units;</w:t>
      </w:r>
    </w:p>
    <w:p w:rsidR="00872DC5" w:rsidRDefault="001F15AF">
      <w:pPr>
        <w:pStyle w:val="ListParagraph"/>
        <w:numPr>
          <w:ilvl w:val="6"/>
          <w:numId w:val="9"/>
        </w:numPr>
        <w:tabs>
          <w:tab w:val="left" w:pos="3023"/>
        </w:tabs>
        <w:ind w:left="3022" w:hanging="308"/>
        <w:jc w:val="both"/>
        <w:rPr>
          <w:sz w:val="24"/>
        </w:rPr>
      </w:pPr>
      <w:r>
        <w:rPr>
          <w:sz w:val="24"/>
        </w:rPr>
        <w:t>Canopy Solar Tariff Generation</w:t>
      </w:r>
      <w:r>
        <w:rPr>
          <w:spacing w:val="-2"/>
          <w:sz w:val="24"/>
        </w:rPr>
        <w:t xml:space="preserve"> </w:t>
      </w:r>
      <w:r>
        <w:rPr>
          <w:sz w:val="24"/>
        </w:rPr>
        <w:t>Units;</w:t>
      </w:r>
    </w:p>
    <w:p w:rsidR="00872DC5" w:rsidRDefault="001F15AF">
      <w:pPr>
        <w:pStyle w:val="ListParagraph"/>
        <w:numPr>
          <w:ilvl w:val="6"/>
          <w:numId w:val="9"/>
        </w:numPr>
        <w:tabs>
          <w:tab w:val="left" w:pos="3093"/>
        </w:tabs>
        <w:ind w:left="2715" w:right="340" w:firstLine="0"/>
        <w:jc w:val="both"/>
        <w:rPr>
          <w:sz w:val="24"/>
        </w:rPr>
      </w:pPr>
      <w:r>
        <w:rPr>
          <w:sz w:val="24"/>
        </w:rPr>
        <w:t>Solar Tariff Generation Units that are ground-mounted with a capacity greater than 500 kW and less than or equal to 5,000 kW that are on land that has been previously developed;</w:t>
      </w:r>
      <w:r>
        <w:rPr>
          <w:spacing w:val="-1"/>
          <w:sz w:val="24"/>
        </w:rPr>
        <w:t xml:space="preserve"> </w:t>
      </w:r>
      <w:r>
        <w:rPr>
          <w:sz w:val="24"/>
        </w:rPr>
        <w:t>and</w:t>
      </w:r>
    </w:p>
    <w:p w:rsidR="00872DC5" w:rsidRDefault="001F15AF">
      <w:pPr>
        <w:pStyle w:val="ListParagraph"/>
        <w:numPr>
          <w:ilvl w:val="6"/>
          <w:numId w:val="9"/>
        </w:numPr>
        <w:tabs>
          <w:tab w:val="left" w:pos="3153"/>
        </w:tabs>
        <w:ind w:left="2715" w:right="339" w:firstLine="0"/>
        <w:jc w:val="both"/>
        <w:rPr>
          <w:sz w:val="24"/>
        </w:rPr>
      </w:pPr>
      <w:r>
        <w:rPr>
          <w:sz w:val="24"/>
        </w:rPr>
        <w:t>Solar</w:t>
      </w:r>
      <w:r>
        <w:rPr>
          <w:spacing w:val="-7"/>
          <w:sz w:val="24"/>
        </w:rPr>
        <w:t xml:space="preserve"> </w:t>
      </w:r>
      <w:r>
        <w:rPr>
          <w:sz w:val="24"/>
        </w:rPr>
        <w:t>Tariff</w:t>
      </w:r>
      <w:r>
        <w:rPr>
          <w:spacing w:val="-4"/>
          <w:sz w:val="24"/>
        </w:rPr>
        <w:t xml:space="preserve"> </w:t>
      </w:r>
      <w:r>
        <w:rPr>
          <w:sz w:val="24"/>
        </w:rPr>
        <w:t>Generation</w:t>
      </w:r>
      <w:r>
        <w:rPr>
          <w:spacing w:val="-6"/>
          <w:sz w:val="24"/>
        </w:rPr>
        <w:t xml:space="preserve"> </w:t>
      </w:r>
      <w:r>
        <w:rPr>
          <w:sz w:val="24"/>
        </w:rPr>
        <w:t>Units</w:t>
      </w:r>
      <w:r>
        <w:rPr>
          <w:spacing w:val="-5"/>
          <w:sz w:val="24"/>
        </w:rPr>
        <w:t xml:space="preserve"> </w:t>
      </w:r>
      <w:r>
        <w:rPr>
          <w:sz w:val="24"/>
        </w:rPr>
        <w:t>that</w:t>
      </w:r>
      <w:r>
        <w:rPr>
          <w:spacing w:val="-5"/>
          <w:sz w:val="24"/>
        </w:rPr>
        <w:t xml:space="preserve"> </w:t>
      </w:r>
      <w:r>
        <w:rPr>
          <w:sz w:val="24"/>
        </w:rPr>
        <w:t>are</w:t>
      </w:r>
      <w:r>
        <w:rPr>
          <w:spacing w:val="-8"/>
          <w:sz w:val="24"/>
        </w:rPr>
        <w:t xml:space="preserve"> </w:t>
      </w:r>
      <w:r>
        <w:rPr>
          <w:sz w:val="24"/>
        </w:rPr>
        <w:t>ground-mounted</w:t>
      </w:r>
      <w:r>
        <w:rPr>
          <w:spacing w:val="-5"/>
          <w:sz w:val="24"/>
        </w:rPr>
        <w:t xml:space="preserve"> </w:t>
      </w:r>
      <w:r>
        <w:rPr>
          <w:sz w:val="24"/>
        </w:rPr>
        <w:t>with</w:t>
      </w:r>
      <w:r>
        <w:rPr>
          <w:spacing w:val="-6"/>
          <w:sz w:val="24"/>
        </w:rPr>
        <w:t xml:space="preserve"> </w:t>
      </w:r>
      <w:r>
        <w:rPr>
          <w:sz w:val="24"/>
        </w:rPr>
        <w:t>a</w:t>
      </w:r>
      <w:r>
        <w:rPr>
          <w:spacing w:val="-4"/>
          <w:sz w:val="24"/>
        </w:rPr>
        <w:t xml:space="preserve"> </w:t>
      </w:r>
      <w:r>
        <w:rPr>
          <w:sz w:val="24"/>
        </w:rPr>
        <w:t>capacity</w:t>
      </w:r>
      <w:r>
        <w:rPr>
          <w:spacing w:val="-4"/>
          <w:sz w:val="24"/>
        </w:rPr>
        <w:t xml:space="preserve"> </w:t>
      </w:r>
      <w:r>
        <w:rPr>
          <w:sz w:val="24"/>
        </w:rPr>
        <w:t>greater than</w:t>
      </w:r>
      <w:r>
        <w:rPr>
          <w:spacing w:val="-12"/>
          <w:sz w:val="24"/>
        </w:rPr>
        <w:t xml:space="preserve"> </w:t>
      </w:r>
      <w:r>
        <w:rPr>
          <w:sz w:val="24"/>
        </w:rPr>
        <w:t>500</w:t>
      </w:r>
      <w:r>
        <w:rPr>
          <w:spacing w:val="-10"/>
          <w:sz w:val="24"/>
        </w:rPr>
        <w:t xml:space="preserve"> </w:t>
      </w:r>
      <w:r>
        <w:rPr>
          <w:sz w:val="24"/>
        </w:rPr>
        <w:t>kW</w:t>
      </w:r>
      <w:r>
        <w:rPr>
          <w:spacing w:val="-11"/>
          <w:sz w:val="24"/>
        </w:rPr>
        <w:t xml:space="preserve"> </w:t>
      </w:r>
      <w:r>
        <w:rPr>
          <w:sz w:val="24"/>
        </w:rPr>
        <w:t>and</w:t>
      </w:r>
      <w:r>
        <w:rPr>
          <w:spacing w:val="-11"/>
          <w:sz w:val="24"/>
        </w:rPr>
        <w:t xml:space="preserve"> </w:t>
      </w:r>
      <w:r>
        <w:rPr>
          <w:sz w:val="24"/>
        </w:rPr>
        <w:t>less</w:t>
      </w:r>
      <w:r>
        <w:rPr>
          <w:spacing w:val="-10"/>
          <w:sz w:val="24"/>
        </w:rPr>
        <w:t xml:space="preserve"> </w:t>
      </w:r>
      <w:r>
        <w:rPr>
          <w:sz w:val="24"/>
        </w:rPr>
        <w:t>than</w:t>
      </w:r>
      <w:r>
        <w:rPr>
          <w:spacing w:val="-10"/>
          <w:sz w:val="24"/>
        </w:rPr>
        <w:t xml:space="preserve"> </w:t>
      </w:r>
      <w:r>
        <w:rPr>
          <w:sz w:val="24"/>
        </w:rPr>
        <w:t>or</w:t>
      </w:r>
      <w:r>
        <w:rPr>
          <w:spacing w:val="-12"/>
          <w:sz w:val="24"/>
        </w:rPr>
        <w:t xml:space="preserve"> </w:t>
      </w:r>
      <w:r>
        <w:rPr>
          <w:sz w:val="24"/>
        </w:rPr>
        <w:t>equal</w:t>
      </w:r>
      <w:r>
        <w:rPr>
          <w:spacing w:val="-10"/>
          <w:sz w:val="24"/>
        </w:rPr>
        <w:t xml:space="preserve"> </w:t>
      </w:r>
      <w:r>
        <w:rPr>
          <w:sz w:val="24"/>
        </w:rPr>
        <w:t>to</w:t>
      </w:r>
      <w:r>
        <w:rPr>
          <w:spacing w:val="-10"/>
          <w:sz w:val="24"/>
        </w:rPr>
        <w:t xml:space="preserve"> </w:t>
      </w:r>
      <w:r>
        <w:rPr>
          <w:sz w:val="24"/>
        </w:rPr>
        <w:t>5,000</w:t>
      </w:r>
      <w:r>
        <w:rPr>
          <w:spacing w:val="-10"/>
          <w:sz w:val="24"/>
        </w:rPr>
        <w:t xml:space="preserve"> </w:t>
      </w:r>
      <w:r>
        <w:rPr>
          <w:sz w:val="24"/>
        </w:rPr>
        <w:t>kW</w:t>
      </w:r>
      <w:r>
        <w:rPr>
          <w:spacing w:val="-12"/>
          <w:sz w:val="24"/>
        </w:rPr>
        <w:t xml:space="preserve"> </w:t>
      </w:r>
      <w:r>
        <w:rPr>
          <w:sz w:val="24"/>
        </w:rPr>
        <w:t>that</w:t>
      </w:r>
      <w:r>
        <w:rPr>
          <w:spacing w:val="-10"/>
          <w:sz w:val="24"/>
        </w:rPr>
        <w:t xml:space="preserve"> </w:t>
      </w:r>
      <w:r>
        <w:rPr>
          <w:sz w:val="24"/>
        </w:rPr>
        <w:t>are</w:t>
      </w:r>
      <w:r>
        <w:rPr>
          <w:spacing w:val="-10"/>
          <w:sz w:val="24"/>
        </w:rPr>
        <w:t xml:space="preserve"> </w:t>
      </w:r>
      <w:r>
        <w:rPr>
          <w:sz w:val="24"/>
        </w:rPr>
        <w:t>sited</w:t>
      </w:r>
      <w:r>
        <w:rPr>
          <w:spacing w:val="-11"/>
          <w:sz w:val="24"/>
        </w:rPr>
        <w:t xml:space="preserve"> </w:t>
      </w:r>
      <w:r>
        <w:rPr>
          <w:sz w:val="24"/>
        </w:rPr>
        <w:t>within</w:t>
      </w:r>
      <w:r>
        <w:rPr>
          <w:spacing w:val="-10"/>
          <w:sz w:val="24"/>
        </w:rPr>
        <w:t xml:space="preserve"> </w:t>
      </w:r>
      <w:r>
        <w:rPr>
          <w:sz w:val="24"/>
        </w:rPr>
        <w:t>a</w:t>
      </w:r>
      <w:r>
        <w:rPr>
          <w:spacing w:val="-11"/>
          <w:sz w:val="24"/>
        </w:rPr>
        <w:t xml:space="preserve"> </w:t>
      </w:r>
      <w:r>
        <w:rPr>
          <w:sz w:val="24"/>
        </w:rPr>
        <w:t>solar</w:t>
      </w:r>
      <w:r>
        <w:rPr>
          <w:spacing w:val="-8"/>
          <w:sz w:val="24"/>
        </w:rPr>
        <w:t xml:space="preserve"> </w:t>
      </w:r>
      <w:r>
        <w:rPr>
          <w:sz w:val="24"/>
        </w:rPr>
        <w:t>overlay district or that comply with established local zoning that explicitly addresses solar or power</w:t>
      </w:r>
      <w:r>
        <w:rPr>
          <w:spacing w:val="-1"/>
          <w:sz w:val="24"/>
        </w:rPr>
        <w:t xml:space="preserve"> </w:t>
      </w:r>
      <w:r>
        <w:rPr>
          <w:sz w:val="24"/>
        </w:rPr>
        <w:t>generation.</w:t>
      </w:r>
    </w:p>
    <w:p w:rsidR="00872DC5" w:rsidRDefault="001F15AF">
      <w:pPr>
        <w:pStyle w:val="ListParagraph"/>
        <w:numPr>
          <w:ilvl w:val="4"/>
          <w:numId w:val="9"/>
        </w:numPr>
        <w:tabs>
          <w:tab w:val="left" w:pos="2177"/>
        </w:tabs>
        <w:ind w:left="1995" w:right="341" w:firstLine="0"/>
        <w:jc w:val="both"/>
        <w:rPr>
          <w:sz w:val="24"/>
        </w:rPr>
      </w:pPr>
      <w:r>
        <w:rPr>
          <w:sz w:val="24"/>
          <w:u w:val="single"/>
        </w:rPr>
        <w:t xml:space="preserve"> Category 2 Land Use</w:t>
      </w:r>
      <w:r>
        <w:rPr>
          <w:sz w:val="24"/>
        </w:rPr>
        <w:t>. Solar Tariff Generation Units not otherwise designated</w:t>
      </w:r>
      <w:r>
        <w:rPr>
          <w:spacing w:val="-17"/>
          <w:sz w:val="24"/>
        </w:rPr>
        <w:t xml:space="preserve"> </w:t>
      </w:r>
      <w:r>
        <w:rPr>
          <w:sz w:val="24"/>
        </w:rPr>
        <w:t>Category 1 that are ground-mounted with a capacity greater than 500 kW and less than or equal to 5,000 kW and that are sited on land</w:t>
      </w:r>
      <w:r>
        <w:rPr>
          <w:spacing w:val="-3"/>
          <w:sz w:val="24"/>
        </w:rPr>
        <w:t xml:space="preserve"> </w:t>
      </w:r>
      <w:r>
        <w:rPr>
          <w:sz w:val="24"/>
        </w:rPr>
        <w:t>that:</w:t>
      </w:r>
    </w:p>
    <w:p w:rsidR="00872DC5" w:rsidRDefault="001F15AF">
      <w:pPr>
        <w:pStyle w:val="ListParagraph"/>
        <w:numPr>
          <w:ilvl w:val="5"/>
          <w:numId w:val="9"/>
        </w:numPr>
        <w:tabs>
          <w:tab w:val="left" w:pos="2582"/>
        </w:tabs>
        <w:ind w:left="2581" w:hanging="227"/>
        <w:jc w:val="both"/>
        <w:rPr>
          <w:sz w:val="24"/>
        </w:rPr>
      </w:pPr>
      <w:r>
        <w:rPr>
          <w:sz w:val="24"/>
        </w:rPr>
        <w:t>has not been previously developed</w:t>
      </w:r>
      <w:r>
        <w:rPr>
          <w:spacing w:val="-1"/>
          <w:sz w:val="24"/>
        </w:rPr>
        <w:t xml:space="preserve"> </w:t>
      </w:r>
      <w:r>
        <w:rPr>
          <w:sz w:val="24"/>
        </w:rPr>
        <w:t>and</w:t>
      </w:r>
    </w:p>
    <w:p w:rsidR="00872DC5" w:rsidRDefault="001F15AF">
      <w:pPr>
        <w:pStyle w:val="ListParagraph"/>
        <w:numPr>
          <w:ilvl w:val="5"/>
          <w:numId w:val="9"/>
        </w:numPr>
        <w:tabs>
          <w:tab w:val="left" w:pos="2606"/>
        </w:tabs>
        <w:ind w:right="340" w:firstLine="0"/>
        <w:jc w:val="both"/>
        <w:rPr>
          <w:sz w:val="24"/>
        </w:rPr>
      </w:pPr>
      <w:r>
        <w:rPr>
          <w:sz w:val="24"/>
        </w:rPr>
        <w:t>is zoned for commercial or industrial use, shall be designated as Category 2 Land Use.</w:t>
      </w:r>
    </w:p>
    <w:p w:rsidR="00872DC5" w:rsidRDefault="001F15AF">
      <w:pPr>
        <w:pStyle w:val="ListParagraph"/>
        <w:numPr>
          <w:ilvl w:val="4"/>
          <w:numId w:val="9"/>
        </w:numPr>
        <w:tabs>
          <w:tab w:val="left" w:pos="2177"/>
        </w:tabs>
        <w:spacing w:before="1"/>
        <w:ind w:left="1995" w:right="343" w:firstLine="0"/>
        <w:jc w:val="both"/>
        <w:rPr>
          <w:sz w:val="24"/>
        </w:rPr>
      </w:pPr>
      <w:r>
        <w:rPr>
          <w:sz w:val="24"/>
          <w:u w:val="single"/>
        </w:rPr>
        <w:t xml:space="preserve"> Category 3 Land Use</w:t>
      </w:r>
      <w:r>
        <w:rPr>
          <w:sz w:val="24"/>
        </w:rPr>
        <w:t>. Solar Tariff Generation Units not otherwise designated</w:t>
      </w:r>
      <w:r>
        <w:rPr>
          <w:spacing w:val="-18"/>
          <w:sz w:val="24"/>
        </w:rPr>
        <w:t xml:space="preserve"> </w:t>
      </w:r>
      <w:r>
        <w:rPr>
          <w:sz w:val="24"/>
        </w:rPr>
        <w:t>Category 1 or Category 2 that are ground-mounted shall be designated as Category 3 Land</w:t>
      </w:r>
      <w:r>
        <w:rPr>
          <w:spacing w:val="-6"/>
          <w:sz w:val="24"/>
        </w:rPr>
        <w:t xml:space="preserve"> </w:t>
      </w:r>
      <w:r>
        <w:rPr>
          <w:sz w:val="24"/>
        </w:rPr>
        <w:t>Use.</w:t>
      </w:r>
    </w:p>
    <w:p w:rsidR="00872DC5" w:rsidRDefault="001F15AF">
      <w:pPr>
        <w:pStyle w:val="ListParagraph"/>
        <w:numPr>
          <w:ilvl w:val="4"/>
          <w:numId w:val="9"/>
        </w:numPr>
        <w:tabs>
          <w:tab w:val="left" w:pos="2272"/>
        </w:tabs>
        <w:ind w:left="1995" w:right="342" w:firstLine="0"/>
        <w:jc w:val="both"/>
        <w:rPr>
          <w:sz w:val="24"/>
        </w:rPr>
      </w:pPr>
      <w:r>
        <w:rPr>
          <w:sz w:val="24"/>
          <w:u w:val="single"/>
        </w:rPr>
        <w:t>Ineligible Land Use</w:t>
      </w:r>
      <w:r>
        <w:rPr>
          <w:sz w:val="24"/>
        </w:rPr>
        <w:t>. Solar photovoltaic Generation Units that meet one or more of following criteria shall not be eligible to qualify as Solar Tariff Generation Units under 225 CMR 20.00:</w:t>
      </w:r>
    </w:p>
    <w:p w:rsidR="00872DC5" w:rsidRDefault="001F15AF">
      <w:pPr>
        <w:pStyle w:val="ListParagraph"/>
        <w:numPr>
          <w:ilvl w:val="5"/>
          <w:numId w:val="9"/>
        </w:numPr>
        <w:tabs>
          <w:tab w:val="left" w:pos="2594"/>
        </w:tabs>
        <w:ind w:left="2355" w:right="340" w:firstLine="0"/>
        <w:jc w:val="both"/>
        <w:rPr>
          <w:sz w:val="24"/>
        </w:rPr>
      </w:pPr>
      <w:r>
        <w:rPr>
          <w:sz w:val="24"/>
        </w:rPr>
        <w:t>Solar photovoltaic Generation Units on protected open space, as established under Article XCVII of the Amendments to the Constitution, that do not meet the criteria of Category 1 Land</w:t>
      </w:r>
      <w:r>
        <w:rPr>
          <w:spacing w:val="-1"/>
          <w:sz w:val="24"/>
        </w:rPr>
        <w:t xml:space="preserve"> </w:t>
      </w:r>
      <w:r>
        <w:rPr>
          <w:sz w:val="24"/>
        </w:rPr>
        <w:t>Use;</w:t>
      </w:r>
    </w:p>
    <w:p w:rsidR="00872DC5" w:rsidRDefault="001F15AF">
      <w:pPr>
        <w:pStyle w:val="ListParagraph"/>
        <w:numPr>
          <w:ilvl w:val="5"/>
          <w:numId w:val="9"/>
        </w:numPr>
        <w:tabs>
          <w:tab w:val="left" w:pos="2594"/>
        </w:tabs>
        <w:ind w:left="2355" w:right="338" w:firstLine="0"/>
        <w:jc w:val="both"/>
        <w:rPr>
          <w:sz w:val="24"/>
        </w:rPr>
      </w:pPr>
      <w:r>
        <w:rPr>
          <w:sz w:val="24"/>
        </w:rPr>
        <w:t>Solar photovoltaic Generation Units sited in a wetland Resource Area, as defined</w:t>
      </w:r>
      <w:r>
        <w:rPr>
          <w:spacing w:val="-34"/>
          <w:sz w:val="24"/>
        </w:rPr>
        <w:t xml:space="preserve"> </w:t>
      </w:r>
      <w:r>
        <w:rPr>
          <w:sz w:val="24"/>
        </w:rPr>
        <w:t xml:space="preserve">in 310 CMR 10.04: </w:t>
      </w:r>
      <w:r>
        <w:rPr>
          <w:i/>
          <w:sz w:val="24"/>
        </w:rPr>
        <w:t>Definitions</w:t>
      </w:r>
      <w:r>
        <w:rPr>
          <w:sz w:val="24"/>
        </w:rPr>
        <w:t xml:space="preserve">, not including Buffer Zones, as defined in 310 CMR 10.04: </w:t>
      </w:r>
      <w:r>
        <w:rPr>
          <w:i/>
          <w:sz w:val="24"/>
        </w:rPr>
        <w:t>Definitions</w:t>
      </w:r>
      <w:r>
        <w:rPr>
          <w:sz w:val="24"/>
        </w:rPr>
        <w:t>, except as authorized by all necessary regulatory bodies;</w:t>
      </w:r>
      <w:r>
        <w:rPr>
          <w:spacing w:val="-2"/>
          <w:sz w:val="24"/>
        </w:rPr>
        <w:t xml:space="preserve"> </w:t>
      </w:r>
      <w:r>
        <w:rPr>
          <w:sz w:val="24"/>
        </w:rPr>
        <w:t>and</w:t>
      </w:r>
    </w:p>
    <w:p w:rsidR="00872DC5" w:rsidRDefault="001F15AF">
      <w:pPr>
        <w:pStyle w:val="ListParagraph"/>
        <w:numPr>
          <w:ilvl w:val="5"/>
          <w:numId w:val="9"/>
        </w:numPr>
        <w:tabs>
          <w:tab w:val="left" w:pos="2584"/>
        </w:tabs>
        <w:spacing w:before="1"/>
        <w:ind w:left="2355" w:right="341" w:firstLine="0"/>
        <w:jc w:val="both"/>
        <w:rPr>
          <w:sz w:val="24"/>
        </w:rPr>
      </w:pPr>
      <w:r>
        <w:rPr>
          <w:sz w:val="24"/>
        </w:rPr>
        <w:t xml:space="preserve">Solar photovoltaic Generation Units sited on properties included the </w:t>
      </w:r>
      <w:r>
        <w:rPr>
          <w:i/>
          <w:sz w:val="24"/>
        </w:rPr>
        <w:t>State Register</w:t>
      </w:r>
      <w:r>
        <w:rPr>
          <w:sz w:val="24"/>
        </w:rPr>
        <w:t xml:space="preserve">, as defined in 950 CMR 71.03: </w:t>
      </w:r>
      <w:r>
        <w:rPr>
          <w:i/>
          <w:sz w:val="24"/>
        </w:rPr>
        <w:t>Definitions</w:t>
      </w:r>
      <w:r>
        <w:rPr>
          <w:sz w:val="24"/>
        </w:rPr>
        <w:t>, except as authorized by regulatory</w:t>
      </w:r>
      <w:r>
        <w:rPr>
          <w:spacing w:val="-8"/>
          <w:sz w:val="24"/>
        </w:rPr>
        <w:t xml:space="preserve"> </w:t>
      </w:r>
      <w:r>
        <w:rPr>
          <w:sz w:val="24"/>
        </w:rPr>
        <w:t>bodies.</w:t>
      </w:r>
    </w:p>
    <w:p w:rsidR="00872DC5" w:rsidRDefault="001F15AF">
      <w:pPr>
        <w:pStyle w:val="ListParagraph"/>
        <w:numPr>
          <w:ilvl w:val="4"/>
          <w:numId w:val="9"/>
        </w:numPr>
        <w:tabs>
          <w:tab w:val="left" w:pos="2286"/>
        </w:tabs>
        <w:ind w:left="1995" w:right="338" w:firstLine="0"/>
        <w:jc w:val="both"/>
        <w:rPr>
          <w:sz w:val="24"/>
        </w:rPr>
      </w:pPr>
      <w:r>
        <w:rPr>
          <w:sz w:val="24"/>
          <w:u w:val="single"/>
        </w:rPr>
        <w:t>Performance Standards</w:t>
      </w:r>
      <w:r>
        <w:rPr>
          <w:sz w:val="24"/>
        </w:rPr>
        <w:t>: All ground-mounted Solar Tariff Generation Units with a capacity</w:t>
      </w:r>
      <w:r>
        <w:rPr>
          <w:spacing w:val="-13"/>
          <w:sz w:val="24"/>
        </w:rPr>
        <w:t xml:space="preserve"> </w:t>
      </w:r>
      <w:r>
        <w:rPr>
          <w:sz w:val="24"/>
        </w:rPr>
        <w:t>greater</w:t>
      </w:r>
      <w:r>
        <w:rPr>
          <w:spacing w:val="-13"/>
          <w:sz w:val="24"/>
        </w:rPr>
        <w:t xml:space="preserve"> </w:t>
      </w:r>
      <w:r>
        <w:rPr>
          <w:sz w:val="24"/>
        </w:rPr>
        <w:t>than</w:t>
      </w:r>
      <w:r>
        <w:rPr>
          <w:spacing w:val="-13"/>
          <w:sz w:val="24"/>
        </w:rPr>
        <w:t xml:space="preserve"> </w:t>
      </w:r>
      <w:r>
        <w:rPr>
          <w:sz w:val="24"/>
        </w:rPr>
        <w:t>500</w:t>
      </w:r>
      <w:r>
        <w:rPr>
          <w:spacing w:val="-9"/>
          <w:sz w:val="24"/>
        </w:rPr>
        <w:t xml:space="preserve"> </w:t>
      </w:r>
      <w:r>
        <w:rPr>
          <w:sz w:val="24"/>
        </w:rPr>
        <w:t>kW</w:t>
      </w:r>
      <w:r>
        <w:rPr>
          <w:spacing w:val="-12"/>
          <w:sz w:val="24"/>
        </w:rPr>
        <w:t xml:space="preserve"> </w:t>
      </w:r>
      <w:r>
        <w:rPr>
          <w:sz w:val="24"/>
        </w:rPr>
        <w:t>must</w:t>
      </w:r>
      <w:r>
        <w:rPr>
          <w:spacing w:val="-11"/>
          <w:sz w:val="24"/>
        </w:rPr>
        <w:t xml:space="preserve"> </w:t>
      </w:r>
      <w:r>
        <w:rPr>
          <w:sz w:val="24"/>
        </w:rPr>
        <w:t>provide</w:t>
      </w:r>
      <w:r>
        <w:rPr>
          <w:spacing w:val="-13"/>
          <w:sz w:val="24"/>
        </w:rPr>
        <w:t xml:space="preserve"> </w:t>
      </w:r>
      <w:r>
        <w:rPr>
          <w:sz w:val="24"/>
        </w:rPr>
        <w:t>a</w:t>
      </w:r>
      <w:r>
        <w:rPr>
          <w:spacing w:val="-11"/>
          <w:sz w:val="24"/>
        </w:rPr>
        <w:t xml:space="preserve"> </w:t>
      </w:r>
      <w:r>
        <w:rPr>
          <w:sz w:val="24"/>
        </w:rPr>
        <w:t>certification</w:t>
      </w:r>
      <w:r>
        <w:rPr>
          <w:spacing w:val="-13"/>
          <w:sz w:val="24"/>
        </w:rPr>
        <w:t xml:space="preserve"> </w:t>
      </w:r>
      <w:r>
        <w:rPr>
          <w:sz w:val="24"/>
        </w:rPr>
        <w:t>from</w:t>
      </w:r>
      <w:r>
        <w:rPr>
          <w:spacing w:val="-11"/>
          <w:sz w:val="24"/>
        </w:rPr>
        <w:t xml:space="preserve"> </w:t>
      </w:r>
      <w:r>
        <w:rPr>
          <w:sz w:val="24"/>
        </w:rPr>
        <w:t>a</w:t>
      </w:r>
      <w:r>
        <w:rPr>
          <w:spacing w:val="-11"/>
          <w:sz w:val="24"/>
        </w:rPr>
        <w:t xml:space="preserve"> </w:t>
      </w:r>
      <w:r>
        <w:rPr>
          <w:sz w:val="24"/>
        </w:rPr>
        <w:t>professional</w:t>
      </w:r>
      <w:r>
        <w:rPr>
          <w:spacing w:val="-13"/>
          <w:sz w:val="24"/>
        </w:rPr>
        <w:t xml:space="preserve"> </w:t>
      </w:r>
      <w:r>
        <w:rPr>
          <w:sz w:val="24"/>
        </w:rPr>
        <w:t>engineer</w:t>
      </w:r>
      <w:r>
        <w:rPr>
          <w:spacing w:val="-13"/>
          <w:sz w:val="24"/>
        </w:rPr>
        <w:t xml:space="preserve"> </w:t>
      </w:r>
      <w:r>
        <w:rPr>
          <w:sz w:val="24"/>
        </w:rPr>
        <w:t>that the</w:t>
      </w:r>
      <w:r>
        <w:rPr>
          <w:spacing w:val="-9"/>
          <w:sz w:val="24"/>
        </w:rPr>
        <w:t xml:space="preserve"> </w:t>
      </w:r>
      <w:r>
        <w:rPr>
          <w:sz w:val="24"/>
        </w:rPr>
        <w:t>construction</w:t>
      </w:r>
      <w:r>
        <w:rPr>
          <w:spacing w:val="-8"/>
          <w:sz w:val="24"/>
        </w:rPr>
        <w:t xml:space="preserve"> </w:t>
      </w:r>
      <w:r>
        <w:rPr>
          <w:sz w:val="24"/>
        </w:rPr>
        <w:t>of</w:t>
      </w:r>
      <w:r>
        <w:rPr>
          <w:spacing w:val="-9"/>
          <w:sz w:val="24"/>
        </w:rPr>
        <w:t xml:space="preserve"> </w:t>
      </w:r>
      <w:r>
        <w:rPr>
          <w:sz w:val="24"/>
        </w:rPr>
        <w:t>the</w:t>
      </w:r>
      <w:r>
        <w:rPr>
          <w:spacing w:val="-6"/>
          <w:sz w:val="24"/>
        </w:rPr>
        <w:t xml:space="preserve"> </w:t>
      </w:r>
      <w:r>
        <w:rPr>
          <w:sz w:val="24"/>
        </w:rPr>
        <w:t>Solar</w:t>
      </w:r>
      <w:r>
        <w:rPr>
          <w:spacing w:val="-10"/>
          <w:sz w:val="24"/>
        </w:rPr>
        <w:t xml:space="preserve"> </w:t>
      </w:r>
      <w:r>
        <w:rPr>
          <w:sz w:val="24"/>
        </w:rPr>
        <w:t>Tariff</w:t>
      </w:r>
      <w:r>
        <w:rPr>
          <w:spacing w:val="-8"/>
          <w:sz w:val="24"/>
        </w:rPr>
        <w:t xml:space="preserve"> </w:t>
      </w:r>
      <w:r>
        <w:rPr>
          <w:sz w:val="24"/>
        </w:rPr>
        <w:t>Generation</w:t>
      </w:r>
      <w:r>
        <w:rPr>
          <w:spacing w:val="-9"/>
          <w:sz w:val="24"/>
        </w:rPr>
        <w:t xml:space="preserve"> </w:t>
      </w:r>
      <w:r>
        <w:rPr>
          <w:sz w:val="24"/>
        </w:rPr>
        <w:t>Unit</w:t>
      </w:r>
      <w:r>
        <w:rPr>
          <w:spacing w:val="-4"/>
          <w:sz w:val="24"/>
        </w:rPr>
        <w:t xml:space="preserve"> </w:t>
      </w:r>
      <w:r>
        <w:rPr>
          <w:sz w:val="24"/>
        </w:rPr>
        <w:t>complied</w:t>
      </w:r>
      <w:r>
        <w:rPr>
          <w:spacing w:val="-9"/>
          <w:sz w:val="24"/>
        </w:rPr>
        <w:t xml:space="preserve"> </w:t>
      </w:r>
      <w:r>
        <w:rPr>
          <w:sz w:val="24"/>
        </w:rPr>
        <w:t>with</w:t>
      </w:r>
      <w:r>
        <w:rPr>
          <w:spacing w:val="-7"/>
          <w:sz w:val="24"/>
        </w:rPr>
        <w:t xml:space="preserve"> </w:t>
      </w:r>
      <w:r>
        <w:rPr>
          <w:sz w:val="24"/>
        </w:rPr>
        <w:t>the</w:t>
      </w:r>
      <w:r>
        <w:rPr>
          <w:spacing w:val="-9"/>
          <w:sz w:val="24"/>
        </w:rPr>
        <w:t xml:space="preserve"> </w:t>
      </w:r>
      <w:r>
        <w:rPr>
          <w:sz w:val="24"/>
        </w:rPr>
        <w:t>following</w:t>
      </w:r>
      <w:r>
        <w:rPr>
          <w:spacing w:val="-7"/>
          <w:sz w:val="24"/>
        </w:rPr>
        <w:t xml:space="preserve"> </w:t>
      </w:r>
      <w:r>
        <w:rPr>
          <w:sz w:val="24"/>
        </w:rPr>
        <w:t>standards when installed on Land in Agricultural Use, Important Agricultural Farmland, or other pervious open</w:t>
      </w:r>
      <w:r>
        <w:rPr>
          <w:spacing w:val="-1"/>
          <w:sz w:val="24"/>
        </w:rPr>
        <w:t xml:space="preserve"> </w:t>
      </w:r>
      <w:r>
        <w:rPr>
          <w:sz w:val="24"/>
        </w:rPr>
        <w:t>space:</w:t>
      </w:r>
    </w:p>
    <w:p w:rsidR="00872DC5" w:rsidRDefault="001F15AF">
      <w:pPr>
        <w:pStyle w:val="ListParagraph"/>
        <w:numPr>
          <w:ilvl w:val="5"/>
          <w:numId w:val="9"/>
        </w:numPr>
        <w:tabs>
          <w:tab w:val="left" w:pos="2582"/>
        </w:tabs>
        <w:ind w:left="2581" w:hanging="227"/>
        <w:jc w:val="both"/>
        <w:rPr>
          <w:sz w:val="24"/>
        </w:rPr>
      </w:pPr>
      <w:r>
        <w:rPr>
          <w:sz w:val="24"/>
        </w:rPr>
        <w:t>no removal of all field</w:t>
      </w:r>
      <w:r>
        <w:rPr>
          <w:spacing w:val="2"/>
          <w:sz w:val="24"/>
        </w:rPr>
        <w:t xml:space="preserve"> </w:t>
      </w:r>
      <w:r>
        <w:rPr>
          <w:sz w:val="24"/>
        </w:rPr>
        <w:t>soils;</w:t>
      </w:r>
    </w:p>
    <w:p w:rsidR="00872DC5" w:rsidRDefault="001F15AF">
      <w:pPr>
        <w:pStyle w:val="ListParagraph"/>
        <w:numPr>
          <w:ilvl w:val="5"/>
          <w:numId w:val="9"/>
        </w:numPr>
        <w:tabs>
          <w:tab w:val="left" w:pos="2596"/>
        </w:tabs>
        <w:ind w:left="2595" w:hanging="241"/>
        <w:jc w:val="both"/>
        <w:rPr>
          <w:sz w:val="24"/>
        </w:rPr>
      </w:pPr>
      <w:r>
        <w:rPr>
          <w:sz w:val="24"/>
        </w:rPr>
        <w:t>existing leveled field areas left as is without disturbance;</w:t>
      </w:r>
    </w:p>
    <w:p w:rsidR="00872DC5" w:rsidRDefault="001F15AF">
      <w:pPr>
        <w:pStyle w:val="ListParagraph"/>
        <w:numPr>
          <w:ilvl w:val="5"/>
          <w:numId w:val="9"/>
        </w:numPr>
        <w:tabs>
          <w:tab w:val="left" w:pos="2601"/>
        </w:tabs>
        <w:spacing w:before="63"/>
        <w:ind w:left="2355" w:right="337" w:firstLine="0"/>
        <w:jc w:val="both"/>
        <w:rPr>
          <w:sz w:val="24"/>
        </w:rPr>
      </w:pPr>
      <w:r>
        <w:rPr>
          <w:sz w:val="24"/>
        </w:rPr>
        <w:t xml:space="preserve">where soils need to be leveled and smoothed, such as filling potholes or leveling, </w:t>
      </w:r>
      <w:r>
        <w:rPr>
          <w:sz w:val="24"/>
        </w:rPr>
        <w:lastRenderedPageBreak/>
        <w:t>this shall be done with minimal overall impact with all displaced soils returned to the areas</w:t>
      </w:r>
      <w:r>
        <w:rPr>
          <w:spacing w:val="1"/>
          <w:sz w:val="24"/>
        </w:rPr>
        <w:t xml:space="preserve"> </w:t>
      </w:r>
      <w:r>
        <w:rPr>
          <w:sz w:val="24"/>
        </w:rPr>
        <w:t>affected;</w:t>
      </w:r>
    </w:p>
    <w:p w:rsidR="00872DC5" w:rsidRDefault="001F15AF">
      <w:pPr>
        <w:pStyle w:val="ListParagraph"/>
        <w:numPr>
          <w:ilvl w:val="5"/>
          <w:numId w:val="9"/>
        </w:numPr>
        <w:tabs>
          <w:tab w:val="left" w:pos="2591"/>
        </w:tabs>
        <w:ind w:left="2355" w:right="340" w:firstLine="0"/>
        <w:jc w:val="both"/>
        <w:rPr>
          <w:sz w:val="24"/>
        </w:rPr>
      </w:pPr>
      <w:r>
        <w:rPr>
          <w:sz w:val="24"/>
        </w:rPr>
        <w:t>ballasts,</w:t>
      </w:r>
      <w:r>
        <w:rPr>
          <w:spacing w:val="-6"/>
          <w:sz w:val="24"/>
        </w:rPr>
        <w:t xml:space="preserve"> </w:t>
      </w:r>
      <w:r>
        <w:rPr>
          <w:sz w:val="24"/>
        </w:rPr>
        <w:t>screw-type,</w:t>
      </w:r>
      <w:r>
        <w:rPr>
          <w:spacing w:val="-4"/>
          <w:sz w:val="24"/>
        </w:rPr>
        <w:t xml:space="preserve"> </w:t>
      </w:r>
      <w:r>
        <w:rPr>
          <w:sz w:val="24"/>
        </w:rPr>
        <w:t>or</w:t>
      </w:r>
      <w:r>
        <w:rPr>
          <w:spacing w:val="-5"/>
          <w:sz w:val="24"/>
        </w:rPr>
        <w:t xml:space="preserve"> </w:t>
      </w:r>
      <w:r>
        <w:rPr>
          <w:sz w:val="24"/>
        </w:rPr>
        <w:t>post</w:t>
      </w:r>
      <w:r>
        <w:rPr>
          <w:spacing w:val="-5"/>
          <w:sz w:val="24"/>
        </w:rPr>
        <w:t xml:space="preserve"> </w:t>
      </w:r>
      <w:r>
        <w:rPr>
          <w:sz w:val="24"/>
        </w:rPr>
        <w:t>driven</w:t>
      </w:r>
      <w:r>
        <w:rPr>
          <w:spacing w:val="-5"/>
          <w:sz w:val="24"/>
        </w:rPr>
        <w:t xml:space="preserve"> </w:t>
      </w:r>
      <w:r>
        <w:rPr>
          <w:sz w:val="24"/>
        </w:rPr>
        <w:t>pilings</w:t>
      </w:r>
      <w:r>
        <w:rPr>
          <w:spacing w:val="-5"/>
          <w:sz w:val="24"/>
        </w:rPr>
        <w:t xml:space="preserve"> </w:t>
      </w:r>
      <w:r>
        <w:rPr>
          <w:sz w:val="24"/>
        </w:rPr>
        <w:t>and</w:t>
      </w:r>
      <w:r>
        <w:rPr>
          <w:spacing w:val="-6"/>
          <w:sz w:val="24"/>
        </w:rPr>
        <w:t xml:space="preserve"> </w:t>
      </w:r>
      <w:r>
        <w:rPr>
          <w:sz w:val="24"/>
        </w:rPr>
        <w:t>other</w:t>
      </w:r>
      <w:r>
        <w:rPr>
          <w:spacing w:val="-6"/>
          <w:sz w:val="24"/>
        </w:rPr>
        <w:t xml:space="preserve"> </w:t>
      </w:r>
      <w:r>
        <w:rPr>
          <w:sz w:val="24"/>
        </w:rPr>
        <w:t>acceptable</w:t>
      </w:r>
      <w:r>
        <w:rPr>
          <w:spacing w:val="-7"/>
          <w:sz w:val="24"/>
        </w:rPr>
        <w:t xml:space="preserve"> </w:t>
      </w:r>
      <w:r>
        <w:rPr>
          <w:sz w:val="24"/>
        </w:rPr>
        <w:t>minimal</w:t>
      </w:r>
      <w:r>
        <w:rPr>
          <w:spacing w:val="-6"/>
          <w:sz w:val="24"/>
        </w:rPr>
        <w:t xml:space="preserve"> </w:t>
      </w:r>
      <w:r>
        <w:rPr>
          <w:sz w:val="24"/>
        </w:rPr>
        <w:t>soil</w:t>
      </w:r>
      <w:r>
        <w:rPr>
          <w:spacing w:val="-6"/>
          <w:sz w:val="24"/>
        </w:rPr>
        <w:t xml:space="preserve"> </w:t>
      </w:r>
      <w:r>
        <w:rPr>
          <w:sz w:val="24"/>
        </w:rPr>
        <w:t>impact methods that do not require footings or other permanent penetration of soils for mounting are required, unless the need for such can be</w:t>
      </w:r>
      <w:r>
        <w:rPr>
          <w:spacing w:val="-4"/>
          <w:sz w:val="24"/>
        </w:rPr>
        <w:t xml:space="preserve"> </w:t>
      </w:r>
      <w:r>
        <w:rPr>
          <w:sz w:val="24"/>
        </w:rPr>
        <w:t>demonstrated;</w:t>
      </w:r>
    </w:p>
    <w:p w:rsidR="00872DC5" w:rsidRDefault="001F15AF">
      <w:pPr>
        <w:pStyle w:val="ListParagraph"/>
        <w:numPr>
          <w:ilvl w:val="5"/>
          <w:numId w:val="9"/>
        </w:numPr>
        <w:tabs>
          <w:tab w:val="left" w:pos="2651"/>
        </w:tabs>
        <w:ind w:left="2355" w:right="337" w:firstLine="0"/>
        <w:jc w:val="both"/>
        <w:rPr>
          <w:sz w:val="24"/>
        </w:rPr>
      </w:pPr>
      <w:r>
        <w:rPr>
          <w:sz w:val="24"/>
        </w:rPr>
        <w:t>any soil penetrations that may be required for providing system foundations necessary</w:t>
      </w:r>
      <w:r>
        <w:rPr>
          <w:spacing w:val="-8"/>
          <w:sz w:val="24"/>
        </w:rPr>
        <w:t xml:space="preserve"> </w:t>
      </w:r>
      <w:r>
        <w:rPr>
          <w:sz w:val="24"/>
        </w:rPr>
        <w:t>for</w:t>
      </w:r>
      <w:r>
        <w:rPr>
          <w:spacing w:val="-8"/>
          <w:sz w:val="24"/>
        </w:rPr>
        <w:t xml:space="preserve"> </w:t>
      </w:r>
      <w:r>
        <w:rPr>
          <w:sz w:val="24"/>
        </w:rPr>
        <w:t>additional</w:t>
      </w:r>
      <w:r>
        <w:rPr>
          <w:spacing w:val="-7"/>
          <w:sz w:val="24"/>
        </w:rPr>
        <w:t xml:space="preserve"> </w:t>
      </w:r>
      <w:r>
        <w:rPr>
          <w:sz w:val="24"/>
        </w:rPr>
        <w:t>structural</w:t>
      </w:r>
      <w:r>
        <w:rPr>
          <w:spacing w:val="-6"/>
          <w:sz w:val="24"/>
        </w:rPr>
        <w:t xml:space="preserve"> </w:t>
      </w:r>
      <w:r>
        <w:rPr>
          <w:sz w:val="24"/>
        </w:rPr>
        <w:t>loading</w:t>
      </w:r>
      <w:r>
        <w:rPr>
          <w:spacing w:val="-5"/>
          <w:sz w:val="24"/>
        </w:rPr>
        <w:t xml:space="preserve"> </w:t>
      </w:r>
      <w:r>
        <w:rPr>
          <w:sz w:val="24"/>
        </w:rPr>
        <w:t>or</w:t>
      </w:r>
      <w:r>
        <w:rPr>
          <w:spacing w:val="-8"/>
          <w:sz w:val="24"/>
        </w:rPr>
        <w:t xml:space="preserve"> </w:t>
      </w:r>
      <w:r>
        <w:rPr>
          <w:sz w:val="24"/>
        </w:rPr>
        <w:t>for</w:t>
      </w:r>
      <w:r>
        <w:rPr>
          <w:spacing w:val="-8"/>
          <w:sz w:val="24"/>
        </w:rPr>
        <w:t xml:space="preserve"> </w:t>
      </w:r>
      <w:r>
        <w:rPr>
          <w:sz w:val="24"/>
        </w:rPr>
        <w:t>providing</w:t>
      </w:r>
      <w:r>
        <w:rPr>
          <w:spacing w:val="-6"/>
          <w:sz w:val="24"/>
        </w:rPr>
        <w:t xml:space="preserve"> </w:t>
      </w:r>
      <w:r>
        <w:rPr>
          <w:sz w:val="24"/>
        </w:rPr>
        <w:t>system</w:t>
      </w:r>
      <w:r>
        <w:rPr>
          <w:spacing w:val="-7"/>
          <w:sz w:val="24"/>
        </w:rPr>
        <w:t xml:space="preserve"> </w:t>
      </w:r>
      <w:r>
        <w:rPr>
          <w:sz w:val="24"/>
        </w:rPr>
        <w:t>trenching</w:t>
      </w:r>
      <w:r>
        <w:rPr>
          <w:spacing w:val="-8"/>
          <w:sz w:val="24"/>
        </w:rPr>
        <w:t xml:space="preserve"> </w:t>
      </w:r>
      <w:r>
        <w:rPr>
          <w:sz w:val="24"/>
        </w:rPr>
        <w:t>necessary for electrical routing shall be done with minimal soils disturbance, with any displaced soils to be temporary and recovered and returned after penetration and trenching work is completed;</w:t>
      </w:r>
    </w:p>
    <w:p w:rsidR="00872DC5" w:rsidRDefault="001F15AF">
      <w:pPr>
        <w:pStyle w:val="ListParagraph"/>
        <w:numPr>
          <w:ilvl w:val="5"/>
          <w:numId w:val="9"/>
        </w:numPr>
        <w:tabs>
          <w:tab w:val="left" w:pos="2550"/>
        </w:tabs>
        <w:ind w:left="2355" w:right="343" w:firstLine="0"/>
        <w:jc w:val="both"/>
        <w:rPr>
          <w:sz w:val="24"/>
        </w:rPr>
      </w:pPr>
      <w:r>
        <w:rPr>
          <w:sz w:val="24"/>
        </w:rPr>
        <w:t>no</w:t>
      </w:r>
      <w:r>
        <w:rPr>
          <w:spacing w:val="-7"/>
          <w:sz w:val="24"/>
        </w:rPr>
        <w:t xml:space="preserve"> </w:t>
      </w:r>
      <w:r>
        <w:rPr>
          <w:sz w:val="24"/>
        </w:rPr>
        <w:t>concrete</w:t>
      </w:r>
      <w:r>
        <w:rPr>
          <w:spacing w:val="-7"/>
          <w:sz w:val="24"/>
        </w:rPr>
        <w:t xml:space="preserve"> </w:t>
      </w:r>
      <w:r>
        <w:rPr>
          <w:sz w:val="24"/>
        </w:rPr>
        <w:t>or</w:t>
      </w:r>
      <w:r>
        <w:rPr>
          <w:spacing w:val="-5"/>
          <w:sz w:val="24"/>
        </w:rPr>
        <w:t xml:space="preserve"> </w:t>
      </w:r>
      <w:r>
        <w:rPr>
          <w:sz w:val="24"/>
        </w:rPr>
        <w:t>asphalt</w:t>
      </w:r>
      <w:r>
        <w:rPr>
          <w:spacing w:val="-6"/>
          <w:sz w:val="24"/>
        </w:rPr>
        <w:t xml:space="preserve"> </w:t>
      </w:r>
      <w:r>
        <w:rPr>
          <w:sz w:val="24"/>
        </w:rPr>
        <w:t>in</w:t>
      </w:r>
      <w:r>
        <w:rPr>
          <w:spacing w:val="-6"/>
          <w:sz w:val="24"/>
        </w:rPr>
        <w:t xml:space="preserve"> </w:t>
      </w:r>
      <w:r>
        <w:rPr>
          <w:sz w:val="24"/>
        </w:rPr>
        <w:t>the</w:t>
      </w:r>
      <w:r>
        <w:rPr>
          <w:spacing w:val="-7"/>
          <w:sz w:val="24"/>
        </w:rPr>
        <w:t xml:space="preserve"> </w:t>
      </w:r>
      <w:r>
        <w:rPr>
          <w:sz w:val="24"/>
        </w:rPr>
        <w:t>mounting</w:t>
      </w:r>
      <w:r>
        <w:rPr>
          <w:spacing w:val="-6"/>
          <w:sz w:val="24"/>
        </w:rPr>
        <w:t xml:space="preserve"> </w:t>
      </w:r>
      <w:r>
        <w:rPr>
          <w:sz w:val="24"/>
        </w:rPr>
        <w:t>area</w:t>
      </w:r>
      <w:r>
        <w:rPr>
          <w:spacing w:val="-6"/>
          <w:sz w:val="24"/>
        </w:rPr>
        <w:t xml:space="preserve"> </w:t>
      </w:r>
      <w:r>
        <w:rPr>
          <w:sz w:val="24"/>
        </w:rPr>
        <w:t>other</w:t>
      </w:r>
      <w:r>
        <w:rPr>
          <w:spacing w:val="-7"/>
          <w:sz w:val="24"/>
        </w:rPr>
        <w:t xml:space="preserve"> </w:t>
      </w:r>
      <w:r>
        <w:rPr>
          <w:sz w:val="24"/>
        </w:rPr>
        <w:t>than</w:t>
      </w:r>
      <w:r>
        <w:rPr>
          <w:spacing w:val="-7"/>
          <w:sz w:val="24"/>
        </w:rPr>
        <w:t xml:space="preserve"> </w:t>
      </w:r>
      <w:r>
        <w:rPr>
          <w:sz w:val="24"/>
        </w:rPr>
        <w:t>ballasts</w:t>
      </w:r>
      <w:r>
        <w:rPr>
          <w:spacing w:val="-6"/>
          <w:sz w:val="24"/>
        </w:rPr>
        <w:t xml:space="preserve"> </w:t>
      </w:r>
      <w:r>
        <w:rPr>
          <w:sz w:val="24"/>
        </w:rPr>
        <w:t>or</w:t>
      </w:r>
      <w:r>
        <w:rPr>
          <w:spacing w:val="-7"/>
          <w:sz w:val="24"/>
        </w:rPr>
        <w:t xml:space="preserve"> </w:t>
      </w:r>
      <w:r>
        <w:rPr>
          <w:sz w:val="24"/>
        </w:rPr>
        <w:t>other</w:t>
      </w:r>
      <w:r>
        <w:rPr>
          <w:spacing w:val="-7"/>
          <w:sz w:val="24"/>
        </w:rPr>
        <w:t xml:space="preserve"> </w:t>
      </w:r>
      <w:r>
        <w:rPr>
          <w:sz w:val="24"/>
        </w:rPr>
        <w:t>code</w:t>
      </w:r>
      <w:r>
        <w:rPr>
          <w:spacing w:val="-7"/>
          <w:sz w:val="24"/>
        </w:rPr>
        <w:t xml:space="preserve"> </w:t>
      </w:r>
      <w:r>
        <w:rPr>
          <w:sz w:val="24"/>
        </w:rPr>
        <w:t>required surfaces, such as transformer or electric gear</w:t>
      </w:r>
      <w:r>
        <w:rPr>
          <w:spacing w:val="-4"/>
          <w:sz w:val="24"/>
        </w:rPr>
        <w:t xml:space="preserve"> </w:t>
      </w:r>
      <w:r>
        <w:rPr>
          <w:sz w:val="24"/>
        </w:rPr>
        <w:t>pads;</w:t>
      </w:r>
    </w:p>
    <w:p w:rsidR="00872DC5" w:rsidRDefault="001F15AF">
      <w:pPr>
        <w:pStyle w:val="ListParagraph"/>
        <w:numPr>
          <w:ilvl w:val="5"/>
          <w:numId w:val="9"/>
        </w:numPr>
        <w:tabs>
          <w:tab w:val="left" w:pos="2589"/>
        </w:tabs>
        <w:spacing w:before="1"/>
        <w:ind w:left="2355" w:right="337" w:firstLine="0"/>
        <w:jc w:val="both"/>
        <w:rPr>
          <w:sz w:val="24"/>
        </w:rPr>
      </w:pPr>
      <w:r>
        <w:rPr>
          <w:sz w:val="24"/>
        </w:rPr>
        <w:t>address</w:t>
      </w:r>
      <w:r>
        <w:rPr>
          <w:spacing w:val="-9"/>
          <w:sz w:val="24"/>
        </w:rPr>
        <w:t xml:space="preserve"> </w:t>
      </w:r>
      <w:r>
        <w:rPr>
          <w:sz w:val="24"/>
        </w:rPr>
        <w:t>existing</w:t>
      </w:r>
      <w:r>
        <w:rPr>
          <w:spacing w:val="-7"/>
          <w:sz w:val="24"/>
        </w:rPr>
        <w:t xml:space="preserve"> </w:t>
      </w:r>
      <w:r>
        <w:rPr>
          <w:sz w:val="24"/>
        </w:rPr>
        <w:t>soil</w:t>
      </w:r>
      <w:r>
        <w:rPr>
          <w:spacing w:val="-10"/>
          <w:sz w:val="24"/>
        </w:rPr>
        <w:t xml:space="preserve"> </w:t>
      </w:r>
      <w:r>
        <w:rPr>
          <w:sz w:val="24"/>
        </w:rPr>
        <w:t>and</w:t>
      </w:r>
      <w:r>
        <w:rPr>
          <w:spacing w:val="-9"/>
          <w:sz w:val="24"/>
        </w:rPr>
        <w:t xml:space="preserve"> </w:t>
      </w:r>
      <w:r>
        <w:rPr>
          <w:sz w:val="24"/>
        </w:rPr>
        <w:t>water</w:t>
      </w:r>
      <w:r>
        <w:rPr>
          <w:spacing w:val="-10"/>
          <w:sz w:val="24"/>
        </w:rPr>
        <w:t xml:space="preserve"> </w:t>
      </w:r>
      <w:r>
        <w:rPr>
          <w:sz w:val="24"/>
        </w:rPr>
        <w:t>resource</w:t>
      </w:r>
      <w:r>
        <w:rPr>
          <w:spacing w:val="-10"/>
          <w:sz w:val="24"/>
        </w:rPr>
        <w:t xml:space="preserve"> </w:t>
      </w:r>
      <w:r>
        <w:rPr>
          <w:sz w:val="24"/>
        </w:rPr>
        <w:t>concerns</w:t>
      </w:r>
      <w:r>
        <w:rPr>
          <w:spacing w:val="-8"/>
          <w:sz w:val="24"/>
        </w:rPr>
        <w:t xml:space="preserve"> </w:t>
      </w:r>
      <w:r>
        <w:rPr>
          <w:sz w:val="24"/>
        </w:rPr>
        <w:t>that</w:t>
      </w:r>
      <w:r>
        <w:rPr>
          <w:spacing w:val="-9"/>
          <w:sz w:val="24"/>
        </w:rPr>
        <w:t xml:space="preserve"> </w:t>
      </w:r>
      <w:r>
        <w:rPr>
          <w:sz w:val="24"/>
        </w:rPr>
        <w:t>may</w:t>
      </w:r>
      <w:r>
        <w:rPr>
          <w:spacing w:val="-9"/>
          <w:sz w:val="24"/>
        </w:rPr>
        <w:t xml:space="preserve"> </w:t>
      </w:r>
      <w:r>
        <w:rPr>
          <w:sz w:val="24"/>
        </w:rPr>
        <w:t>be</w:t>
      </w:r>
      <w:r>
        <w:rPr>
          <w:spacing w:val="-10"/>
          <w:sz w:val="24"/>
        </w:rPr>
        <w:t xml:space="preserve"> </w:t>
      </w:r>
      <w:r>
        <w:rPr>
          <w:sz w:val="24"/>
        </w:rPr>
        <w:t>impacted</w:t>
      </w:r>
      <w:r>
        <w:rPr>
          <w:spacing w:val="-7"/>
          <w:sz w:val="24"/>
        </w:rPr>
        <w:t xml:space="preserve"> </w:t>
      </w:r>
      <w:r>
        <w:rPr>
          <w:sz w:val="24"/>
        </w:rPr>
        <w:t>to</w:t>
      </w:r>
      <w:r>
        <w:rPr>
          <w:spacing w:val="-8"/>
          <w:sz w:val="24"/>
        </w:rPr>
        <w:t xml:space="preserve"> </w:t>
      </w:r>
      <w:r>
        <w:rPr>
          <w:sz w:val="24"/>
        </w:rPr>
        <w:t>ensure</w:t>
      </w:r>
      <w:r>
        <w:rPr>
          <w:spacing w:val="-10"/>
          <w:sz w:val="24"/>
        </w:rPr>
        <w:t xml:space="preserve"> </w:t>
      </w:r>
      <w:r>
        <w:rPr>
          <w:sz w:val="24"/>
        </w:rPr>
        <w:t>the installation does not disturb an existing soil and water conservation plan or to avoid creating a negative impact to soil and water conservation best management practices, such as stimulating erosion or water run-off</w:t>
      </w:r>
      <w:r>
        <w:rPr>
          <w:spacing w:val="-1"/>
          <w:sz w:val="24"/>
        </w:rPr>
        <w:t xml:space="preserve"> </w:t>
      </w:r>
      <w:r>
        <w:rPr>
          <w:sz w:val="24"/>
        </w:rPr>
        <w:t>conditions;</w:t>
      </w:r>
    </w:p>
    <w:p w:rsidR="00872DC5" w:rsidRDefault="001F15AF">
      <w:pPr>
        <w:pStyle w:val="ListParagraph"/>
        <w:numPr>
          <w:ilvl w:val="5"/>
          <w:numId w:val="9"/>
        </w:numPr>
        <w:tabs>
          <w:tab w:val="left" w:pos="2596"/>
        </w:tabs>
        <w:ind w:left="2595" w:hanging="241"/>
        <w:jc w:val="both"/>
        <w:rPr>
          <w:sz w:val="24"/>
        </w:rPr>
      </w:pPr>
      <w:r>
        <w:rPr>
          <w:sz w:val="24"/>
        </w:rPr>
        <w:t>limited use of geotextile fabrics;</w:t>
      </w:r>
      <w:r>
        <w:rPr>
          <w:spacing w:val="-1"/>
          <w:sz w:val="24"/>
        </w:rPr>
        <w:t xml:space="preserve"> </w:t>
      </w:r>
      <w:r>
        <w:rPr>
          <w:sz w:val="24"/>
        </w:rPr>
        <w:t>and</w:t>
      </w:r>
    </w:p>
    <w:p w:rsidR="00872DC5" w:rsidRDefault="001F15AF">
      <w:pPr>
        <w:pStyle w:val="ListParagraph"/>
        <w:numPr>
          <w:ilvl w:val="5"/>
          <w:numId w:val="9"/>
        </w:numPr>
        <w:tabs>
          <w:tab w:val="left" w:pos="2543"/>
        </w:tabs>
        <w:ind w:left="2542" w:hanging="188"/>
        <w:jc w:val="both"/>
        <w:rPr>
          <w:sz w:val="24"/>
        </w:rPr>
      </w:pPr>
      <w:r>
        <w:rPr>
          <w:sz w:val="24"/>
        </w:rPr>
        <w:t>maintain vegetative cover to prevent soil</w:t>
      </w:r>
      <w:r>
        <w:rPr>
          <w:spacing w:val="-1"/>
          <w:sz w:val="24"/>
        </w:rPr>
        <w:t xml:space="preserve"> </w:t>
      </w:r>
      <w:r>
        <w:rPr>
          <w:sz w:val="24"/>
        </w:rPr>
        <w:t>erosion.</w:t>
      </w:r>
    </w:p>
    <w:p w:rsidR="00872DC5" w:rsidRDefault="001F15AF">
      <w:pPr>
        <w:pStyle w:val="ListParagraph"/>
        <w:numPr>
          <w:ilvl w:val="4"/>
          <w:numId w:val="9"/>
        </w:numPr>
        <w:tabs>
          <w:tab w:val="left" w:pos="2289"/>
        </w:tabs>
        <w:ind w:left="1995" w:right="342" w:firstLine="0"/>
        <w:jc w:val="both"/>
        <w:rPr>
          <w:sz w:val="24"/>
        </w:rPr>
      </w:pPr>
      <w:r>
        <w:rPr>
          <w:sz w:val="24"/>
          <w:u w:val="single"/>
        </w:rPr>
        <w:t>Land Use and Siting Criteria Effective after the Publication Date</w:t>
      </w:r>
      <w:r>
        <w:rPr>
          <w:sz w:val="24"/>
        </w:rPr>
        <w:t>. A Solar Tariff Generation</w:t>
      </w:r>
      <w:r>
        <w:rPr>
          <w:spacing w:val="-4"/>
          <w:sz w:val="24"/>
        </w:rPr>
        <w:t xml:space="preserve"> </w:t>
      </w:r>
      <w:r>
        <w:rPr>
          <w:sz w:val="24"/>
        </w:rPr>
        <w:t>Unit</w:t>
      </w:r>
      <w:r>
        <w:rPr>
          <w:spacing w:val="-2"/>
          <w:sz w:val="24"/>
        </w:rPr>
        <w:t xml:space="preserve"> </w:t>
      </w:r>
      <w:r>
        <w:rPr>
          <w:sz w:val="24"/>
        </w:rPr>
        <w:t>must</w:t>
      </w:r>
      <w:r>
        <w:rPr>
          <w:spacing w:val="-3"/>
          <w:sz w:val="24"/>
        </w:rPr>
        <w:t xml:space="preserve"> </w:t>
      </w:r>
      <w:r>
        <w:rPr>
          <w:sz w:val="24"/>
        </w:rPr>
        <w:t>meet</w:t>
      </w:r>
      <w:r>
        <w:rPr>
          <w:spacing w:val="-2"/>
          <w:sz w:val="24"/>
        </w:rPr>
        <w:t xml:space="preserve"> </w:t>
      </w:r>
      <w:r>
        <w:rPr>
          <w:sz w:val="24"/>
        </w:rPr>
        <w:t>the</w:t>
      </w:r>
      <w:r>
        <w:rPr>
          <w:spacing w:val="-4"/>
          <w:sz w:val="24"/>
        </w:rPr>
        <w:t xml:space="preserve"> </w:t>
      </w:r>
      <w:r>
        <w:rPr>
          <w:sz w:val="24"/>
        </w:rPr>
        <w:t>performance</w:t>
      </w:r>
      <w:r>
        <w:rPr>
          <w:spacing w:val="-4"/>
          <w:sz w:val="24"/>
        </w:rPr>
        <w:t xml:space="preserve"> </w:t>
      </w:r>
      <w:r>
        <w:rPr>
          <w:sz w:val="24"/>
        </w:rPr>
        <w:t>standards</w:t>
      </w:r>
      <w:r>
        <w:rPr>
          <w:spacing w:val="-4"/>
          <w:sz w:val="24"/>
        </w:rPr>
        <w:t xml:space="preserve"> </w:t>
      </w:r>
      <w:r>
        <w:rPr>
          <w:sz w:val="24"/>
        </w:rPr>
        <w:t>and will</w:t>
      </w:r>
      <w:r>
        <w:rPr>
          <w:spacing w:val="-3"/>
          <w:sz w:val="24"/>
        </w:rPr>
        <w:t xml:space="preserve"> </w:t>
      </w:r>
      <w:r>
        <w:rPr>
          <w:sz w:val="24"/>
        </w:rPr>
        <w:t>be</w:t>
      </w:r>
      <w:r>
        <w:rPr>
          <w:spacing w:val="-4"/>
          <w:sz w:val="24"/>
        </w:rPr>
        <w:t xml:space="preserve"> </w:t>
      </w:r>
      <w:r>
        <w:rPr>
          <w:sz w:val="24"/>
        </w:rPr>
        <w:t>placed</w:t>
      </w:r>
      <w:r>
        <w:rPr>
          <w:spacing w:val="-4"/>
          <w:sz w:val="24"/>
        </w:rPr>
        <w:t xml:space="preserve"> </w:t>
      </w:r>
      <w:r>
        <w:rPr>
          <w:sz w:val="24"/>
        </w:rPr>
        <w:t>into</w:t>
      </w:r>
      <w:r>
        <w:rPr>
          <w:spacing w:val="-2"/>
          <w:sz w:val="24"/>
        </w:rPr>
        <w:t xml:space="preserve"> </w:t>
      </w:r>
      <w:r>
        <w:rPr>
          <w:sz w:val="24"/>
        </w:rPr>
        <w:t>one</w:t>
      </w:r>
      <w:r>
        <w:rPr>
          <w:spacing w:val="-5"/>
          <w:sz w:val="24"/>
        </w:rPr>
        <w:t xml:space="preserve"> </w:t>
      </w:r>
      <w:r>
        <w:rPr>
          <w:sz w:val="24"/>
        </w:rPr>
        <w:t>of</w:t>
      </w:r>
      <w:r>
        <w:rPr>
          <w:spacing w:val="-4"/>
          <w:sz w:val="24"/>
        </w:rPr>
        <w:t xml:space="preserve"> </w:t>
      </w:r>
      <w:r>
        <w:rPr>
          <w:sz w:val="24"/>
        </w:rPr>
        <w:t xml:space="preserve">three categories with respect to the land or property on which it </w:t>
      </w:r>
      <w:r>
        <w:rPr>
          <w:spacing w:val="2"/>
          <w:sz w:val="24"/>
        </w:rPr>
        <w:t xml:space="preserve">is </w:t>
      </w:r>
      <w:r>
        <w:rPr>
          <w:sz w:val="24"/>
        </w:rPr>
        <w:t>sited as enumerated in 225 CMR 20.05(5)(e) 1 through 6, except as noted</w:t>
      </w:r>
      <w:r>
        <w:rPr>
          <w:spacing w:val="-1"/>
          <w:sz w:val="24"/>
        </w:rPr>
        <w:t xml:space="preserve"> </w:t>
      </w:r>
      <w:r>
        <w:rPr>
          <w:sz w:val="24"/>
        </w:rPr>
        <w:t>herein.</w:t>
      </w:r>
    </w:p>
    <w:p w:rsidR="00872DC5" w:rsidRDefault="001F15AF">
      <w:pPr>
        <w:pStyle w:val="ListParagraph"/>
        <w:numPr>
          <w:ilvl w:val="5"/>
          <w:numId w:val="9"/>
        </w:numPr>
        <w:tabs>
          <w:tab w:val="left" w:pos="2584"/>
        </w:tabs>
        <w:ind w:right="339" w:firstLine="0"/>
        <w:jc w:val="both"/>
        <w:rPr>
          <w:sz w:val="24"/>
        </w:rPr>
      </w:pPr>
      <w:r>
        <w:rPr>
          <w:sz w:val="24"/>
          <w:u w:val="single"/>
        </w:rPr>
        <w:t>Category 1 Non-Agricultural</w:t>
      </w:r>
      <w:r>
        <w:rPr>
          <w:sz w:val="24"/>
        </w:rPr>
        <w:t>. Solar Tariff Generation Units not located on Land in Agricultural Use or Important Agricultural Farmland that are a Public Entity Solar Tariff Generation Unit will be designated as Category 1 Non-Agricultural as in 20.05(5)(e)2b.</w:t>
      </w:r>
    </w:p>
    <w:p w:rsidR="00872DC5" w:rsidRDefault="001F15AF">
      <w:pPr>
        <w:pStyle w:val="ListParagraph"/>
        <w:numPr>
          <w:ilvl w:val="5"/>
          <w:numId w:val="9"/>
        </w:numPr>
        <w:tabs>
          <w:tab w:val="left" w:pos="2532"/>
        </w:tabs>
        <w:ind w:right="340" w:firstLine="0"/>
        <w:jc w:val="both"/>
        <w:rPr>
          <w:sz w:val="24"/>
        </w:rPr>
      </w:pPr>
      <w:r>
        <w:rPr>
          <w:sz w:val="24"/>
          <w:u w:val="single"/>
        </w:rPr>
        <w:t xml:space="preserve"> </w:t>
      </w:r>
      <w:r>
        <w:rPr>
          <w:spacing w:val="-8"/>
          <w:sz w:val="24"/>
          <w:u w:val="single"/>
        </w:rPr>
        <w:t xml:space="preserve"> </w:t>
      </w:r>
      <w:r>
        <w:rPr>
          <w:sz w:val="24"/>
          <w:u w:val="single"/>
        </w:rPr>
        <w:t>Category 2 Land Use</w:t>
      </w:r>
      <w:r>
        <w:rPr>
          <w:sz w:val="24"/>
        </w:rPr>
        <w:t>. Solar Tariff Generation Units not otherwise designated Category</w:t>
      </w:r>
      <w:r>
        <w:rPr>
          <w:spacing w:val="-6"/>
          <w:sz w:val="24"/>
        </w:rPr>
        <w:t xml:space="preserve"> </w:t>
      </w:r>
      <w:r>
        <w:rPr>
          <w:sz w:val="24"/>
        </w:rPr>
        <w:t>1</w:t>
      </w:r>
      <w:r>
        <w:rPr>
          <w:spacing w:val="-5"/>
          <w:sz w:val="24"/>
        </w:rPr>
        <w:t xml:space="preserve"> </w:t>
      </w:r>
      <w:r>
        <w:rPr>
          <w:sz w:val="24"/>
        </w:rPr>
        <w:t>that</w:t>
      </w:r>
      <w:r>
        <w:rPr>
          <w:spacing w:val="-5"/>
          <w:sz w:val="24"/>
        </w:rPr>
        <w:t xml:space="preserve"> </w:t>
      </w:r>
      <w:r>
        <w:rPr>
          <w:sz w:val="24"/>
        </w:rPr>
        <w:t>are</w:t>
      </w:r>
      <w:r>
        <w:rPr>
          <w:spacing w:val="-6"/>
          <w:sz w:val="24"/>
        </w:rPr>
        <w:t xml:space="preserve"> </w:t>
      </w:r>
      <w:r>
        <w:rPr>
          <w:sz w:val="24"/>
        </w:rPr>
        <w:t>ground-mounted</w:t>
      </w:r>
      <w:r>
        <w:rPr>
          <w:spacing w:val="-6"/>
          <w:sz w:val="24"/>
        </w:rPr>
        <w:t xml:space="preserve"> </w:t>
      </w:r>
      <w:r>
        <w:rPr>
          <w:sz w:val="24"/>
        </w:rPr>
        <w:t>with</w:t>
      </w:r>
      <w:r>
        <w:rPr>
          <w:spacing w:val="-5"/>
          <w:sz w:val="24"/>
        </w:rPr>
        <w:t xml:space="preserve"> </w:t>
      </w:r>
      <w:r>
        <w:rPr>
          <w:sz w:val="24"/>
        </w:rPr>
        <w:t>a</w:t>
      </w:r>
      <w:r>
        <w:rPr>
          <w:spacing w:val="-6"/>
          <w:sz w:val="24"/>
        </w:rPr>
        <w:t xml:space="preserve"> </w:t>
      </w:r>
      <w:r>
        <w:rPr>
          <w:sz w:val="24"/>
        </w:rPr>
        <w:t>capacity</w:t>
      </w:r>
      <w:r>
        <w:rPr>
          <w:spacing w:val="-5"/>
          <w:sz w:val="24"/>
        </w:rPr>
        <w:t xml:space="preserve"> </w:t>
      </w:r>
      <w:r>
        <w:rPr>
          <w:sz w:val="24"/>
        </w:rPr>
        <w:t>greater</w:t>
      </w:r>
      <w:r>
        <w:rPr>
          <w:spacing w:val="-6"/>
          <w:sz w:val="24"/>
        </w:rPr>
        <w:t xml:space="preserve"> </w:t>
      </w:r>
      <w:r>
        <w:rPr>
          <w:sz w:val="24"/>
        </w:rPr>
        <w:t>than</w:t>
      </w:r>
      <w:r>
        <w:rPr>
          <w:spacing w:val="-7"/>
          <w:sz w:val="24"/>
        </w:rPr>
        <w:t xml:space="preserve"> </w:t>
      </w:r>
      <w:r>
        <w:rPr>
          <w:sz w:val="24"/>
        </w:rPr>
        <w:t>500</w:t>
      </w:r>
      <w:r>
        <w:rPr>
          <w:spacing w:val="-5"/>
          <w:sz w:val="24"/>
        </w:rPr>
        <w:t xml:space="preserve"> </w:t>
      </w:r>
      <w:r>
        <w:rPr>
          <w:sz w:val="24"/>
        </w:rPr>
        <w:t>kW</w:t>
      </w:r>
      <w:r>
        <w:rPr>
          <w:spacing w:val="-4"/>
          <w:sz w:val="24"/>
        </w:rPr>
        <w:t xml:space="preserve"> </w:t>
      </w:r>
      <w:r>
        <w:rPr>
          <w:sz w:val="24"/>
        </w:rPr>
        <w:t>and</w:t>
      </w:r>
      <w:r>
        <w:rPr>
          <w:spacing w:val="-5"/>
          <w:sz w:val="24"/>
        </w:rPr>
        <w:t xml:space="preserve"> </w:t>
      </w:r>
      <w:r>
        <w:rPr>
          <w:sz w:val="24"/>
        </w:rPr>
        <w:t>less</w:t>
      </w:r>
      <w:r>
        <w:rPr>
          <w:spacing w:val="-6"/>
          <w:sz w:val="24"/>
        </w:rPr>
        <w:t xml:space="preserve"> </w:t>
      </w:r>
      <w:r>
        <w:rPr>
          <w:sz w:val="24"/>
        </w:rPr>
        <w:t>than or equal to 5,000 kW that are sited within a solar overlay district or that comply with established local zoning that explicitly addresses solar or power generation, shall be designated as Category 2 Land Use as in 20.05(5)(e)3.</w:t>
      </w:r>
    </w:p>
    <w:p w:rsidR="00872DC5" w:rsidRDefault="001F15AF">
      <w:pPr>
        <w:pStyle w:val="ListParagraph"/>
        <w:numPr>
          <w:ilvl w:val="5"/>
          <w:numId w:val="9"/>
        </w:numPr>
        <w:tabs>
          <w:tab w:val="left" w:pos="2586"/>
        </w:tabs>
        <w:spacing w:before="1"/>
        <w:ind w:right="341" w:firstLine="0"/>
        <w:jc w:val="both"/>
        <w:rPr>
          <w:sz w:val="24"/>
        </w:rPr>
      </w:pPr>
      <w:r>
        <w:rPr>
          <w:sz w:val="24"/>
          <w:u w:val="single"/>
        </w:rPr>
        <w:t>Ineligible Land Use</w:t>
      </w:r>
      <w:r>
        <w:rPr>
          <w:sz w:val="24"/>
        </w:rPr>
        <w:t>. Solar photovoltaic Generation Units that meet or one or more of</w:t>
      </w:r>
      <w:r>
        <w:rPr>
          <w:spacing w:val="-9"/>
          <w:sz w:val="24"/>
        </w:rPr>
        <w:t xml:space="preserve"> </w:t>
      </w:r>
      <w:r>
        <w:rPr>
          <w:sz w:val="24"/>
        </w:rPr>
        <w:t>the</w:t>
      </w:r>
      <w:r>
        <w:rPr>
          <w:spacing w:val="-9"/>
          <w:sz w:val="24"/>
        </w:rPr>
        <w:t xml:space="preserve"> </w:t>
      </w:r>
      <w:r>
        <w:rPr>
          <w:sz w:val="24"/>
        </w:rPr>
        <w:t>following</w:t>
      </w:r>
      <w:r>
        <w:rPr>
          <w:spacing w:val="-7"/>
          <w:sz w:val="24"/>
        </w:rPr>
        <w:t xml:space="preserve"> </w:t>
      </w:r>
      <w:r>
        <w:rPr>
          <w:sz w:val="24"/>
        </w:rPr>
        <w:t>criteria</w:t>
      </w:r>
      <w:r>
        <w:rPr>
          <w:spacing w:val="-10"/>
          <w:sz w:val="24"/>
        </w:rPr>
        <w:t xml:space="preserve"> </w:t>
      </w:r>
      <w:r>
        <w:rPr>
          <w:sz w:val="24"/>
        </w:rPr>
        <w:t>shall</w:t>
      </w:r>
      <w:r>
        <w:rPr>
          <w:spacing w:val="-7"/>
          <w:sz w:val="24"/>
        </w:rPr>
        <w:t xml:space="preserve"> </w:t>
      </w:r>
      <w:r>
        <w:rPr>
          <w:sz w:val="24"/>
        </w:rPr>
        <w:t>not</w:t>
      </w:r>
      <w:r>
        <w:rPr>
          <w:spacing w:val="-8"/>
          <w:sz w:val="24"/>
        </w:rPr>
        <w:t xml:space="preserve"> </w:t>
      </w:r>
      <w:r>
        <w:rPr>
          <w:sz w:val="24"/>
        </w:rPr>
        <w:t>be</w:t>
      </w:r>
      <w:r>
        <w:rPr>
          <w:spacing w:val="-10"/>
          <w:sz w:val="24"/>
        </w:rPr>
        <w:t xml:space="preserve"> </w:t>
      </w:r>
      <w:r>
        <w:rPr>
          <w:sz w:val="24"/>
        </w:rPr>
        <w:t>eligible</w:t>
      </w:r>
      <w:r>
        <w:rPr>
          <w:spacing w:val="-9"/>
          <w:sz w:val="24"/>
        </w:rPr>
        <w:t xml:space="preserve"> </w:t>
      </w:r>
      <w:r>
        <w:rPr>
          <w:sz w:val="24"/>
        </w:rPr>
        <w:t>to</w:t>
      </w:r>
      <w:r>
        <w:rPr>
          <w:spacing w:val="-8"/>
          <w:sz w:val="24"/>
        </w:rPr>
        <w:t xml:space="preserve"> </w:t>
      </w:r>
      <w:r>
        <w:rPr>
          <w:sz w:val="24"/>
        </w:rPr>
        <w:t>qualify</w:t>
      </w:r>
      <w:r>
        <w:rPr>
          <w:spacing w:val="-8"/>
          <w:sz w:val="24"/>
        </w:rPr>
        <w:t xml:space="preserve"> </w:t>
      </w:r>
      <w:r>
        <w:rPr>
          <w:sz w:val="24"/>
        </w:rPr>
        <w:t>as</w:t>
      </w:r>
      <w:r>
        <w:rPr>
          <w:spacing w:val="-8"/>
          <w:sz w:val="24"/>
        </w:rPr>
        <w:t xml:space="preserve"> </w:t>
      </w:r>
      <w:r>
        <w:rPr>
          <w:sz w:val="24"/>
        </w:rPr>
        <w:t>Solar</w:t>
      </w:r>
      <w:r>
        <w:rPr>
          <w:spacing w:val="-9"/>
          <w:sz w:val="24"/>
        </w:rPr>
        <w:t xml:space="preserve"> </w:t>
      </w:r>
      <w:r>
        <w:rPr>
          <w:sz w:val="24"/>
        </w:rPr>
        <w:t>Tariff</w:t>
      </w:r>
      <w:r>
        <w:rPr>
          <w:spacing w:val="-9"/>
          <w:sz w:val="24"/>
        </w:rPr>
        <w:t xml:space="preserve"> </w:t>
      </w:r>
      <w:r>
        <w:rPr>
          <w:sz w:val="24"/>
        </w:rPr>
        <w:t>Generation</w:t>
      </w:r>
      <w:r>
        <w:rPr>
          <w:spacing w:val="-9"/>
          <w:sz w:val="24"/>
        </w:rPr>
        <w:t xml:space="preserve"> </w:t>
      </w:r>
      <w:r>
        <w:rPr>
          <w:sz w:val="24"/>
        </w:rPr>
        <w:t>Units under 225 CMR</w:t>
      </w:r>
      <w:r>
        <w:rPr>
          <w:spacing w:val="-2"/>
          <w:sz w:val="24"/>
        </w:rPr>
        <w:t xml:space="preserve"> </w:t>
      </w:r>
      <w:r>
        <w:rPr>
          <w:sz w:val="24"/>
        </w:rPr>
        <w:t>20.00:</w:t>
      </w:r>
    </w:p>
    <w:p w:rsidR="00872DC5" w:rsidRDefault="001F15AF">
      <w:pPr>
        <w:pStyle w:val="ListParagraph"/>
        <w:numPr>
          <w:ilvl w:val="0"/>
          <w:numId w:val="8"/>
        </w:numPr>
        <w:tabs>
          <w:tab w:val="left" w:pos="2951"/>
        </w:tabs>
        <w:ind w:hanging="241"/>
        <w:jc w:val="both"/>
        <w:rPr>
          <w:sz w:val="24"/>
        </w:rPr>
      </w:pPr>
      <w:r>
        <w:rPr>
          <w:sz w:val="24"/>
        </w:rPr>
        <w:t>One or more of the criteria established in 225 CMR 20.05(5)(e)5;</w:t>
      </w:r>
      <w:r>
        <w:rPr>
          <w:spacing w:val="-6"/>
          <w:sz w:val="24"/>
        </w:rPr>
        <w:t xml:space="preserve"> </w:t>
      </w:r>
      <w:r>
        <w:rPr>
          <w:sz w:val="24"/>
        </w:rPr>
        <w:t>or</w:t>
      </w:r>
    </w:p>
    <w:p w:rsidR="00872DC5" w:rsidRDefault="001F15AF">
      <w:pPr>
        <w:pStyle w:val="ListParagraph"/>
        <w:numPr>
          <w:ilvl w:val="0"/>
          <w:numId w:val="8"/>
        </w:numPr>
        <w:tabs>
          <w:tab w:val="left" w:pos="2956"/>
        </w:tabs>
        <w:ind w:left="2710" w:right="338" w:firstLine="0"/>
        <w:jc w:val="both"/>
        <w:rPr>
          <w:sz w:val="24"/>
        </w:rPr>
      </w:pPr>
      <w:r>
        <w:rPr>
          <w:sz w:val="24"/>
        </w:rPr>
        <w:t>Solar Tariff Generation Units sited on land designated as Priority Habitat, Core Habitat or Critical Natural Landscape, that do not meet the criteria of Category 1 Land</w:t>
      </w:r>
      <w:r>
        <w:rPr>
          <w:spacing w:val="-1"/>
          <w:sz w:val="24"/>
        </w:rPr>
        <w:t xml:space="preserve"> </w:t>
      </w:r>
      <w:r>
        <w:rPr>
          <w:sz w:val="24"/>
        </w:rPr>
        <w:t>Use.</w:t>
      </w:r>
    </w:p>
    <w:p w:rsidR="00872DC5" w:rsidRDefault="001F15AF">
      <w:pPr>
        <w:pStyle w:val="ListParagraph"/>
        <w:numPr>
          <w:ilvl w:val="0"/>
          <w:numId w:val="8"/>
        </w:numPr>
        <w:tabs>
          <w:tab w:val="left" w:pos="2978"/>
        </w:tabs>
        <w:ind w:left="2710" w:right="340" w:firstLine="0"/>
        <w:jc w:val="both"/>
        <w:rPr>
          <w:sz w:val="24"/>
        </w:rPr>
      </w:pPr>
      <w:r>
        <w:rPr>
          <w:sz w:val="24"/>
        </w:rPr>
        <w:t>Solar Tariff Generation Units sited on a parcel with 50% or more of its area designated</w:t>
      </w:r>
      <w:r>
        <w:rPr>
          <w:spacing w:val="-11"/>
          <w:sz w:val="24"/>
        </w:rPr>
        <w:t xml:space="preserve"> </w:t>
      </w:r>
      <w:r>
        <w:rPr>
          <w:sz w:val="24"/>
        </w:rPr>
        <w:t>as</w:t>
      </w:r>
      <w:r>
        <w:rPr>
          <w:spacing w:val="-11"/>
          <w:sz w:val="24"/>
        </w:rPr>
        <w:t xml:space="preserve"> </w:t>
      </w:r>
      <w:r>
        <w:rPr>
          <w:sz w:val="24"/>
        </w:rPr>
        <w:t>Priority</w:t>
      </w:r>
      <w:r>
        <w:rPr>
          <w:spacing w:val="-11"/>
          <w:sz w:val="24"/>
        </w:rPr>
        <w:t xml:space="preserve"> </w:t>
      </w:r>
      <w:r>
        <w:rPr>
          <w:sz w:val="24"/>
        </w:rPr>
        <w:t>Habitat,</w:t>
      </w:r>
      <w:r>
        <w:rPr>
          <w:spacing w:val="-11"/>
          <w:sz w:val="24"/>
        </w:rPr>
        <w:t xml:space="preserve"> </w:t>
      </w:r>
      <w:r>
        <w:rPr>
          <w:sz w:val="24"/>
        </w:rPr>
        <w:t>Core</w:t>
      </w:r>
      <w:r>
        <w:rPr>
          <w:spacing w:val="-12"/>
          <w:sz w:val="24"/>
        </w:rPr>
        <w:t xml:space="preserve"> </w:t>
      </w:r>
      <w:r>
        <w:rPr>
          <w:sz w:val="24"/>
        </w:rPr>
        <w:t>Habitat</w:t>
      </w:r>
      <w:r>
        <w:rPr>
          <w:spacing w:val="-10"/>
          <w:sz w:val="24"/>
        </w:rPr>
        <w:t xml:space="preserve"> </w:t>
      </w:r>
      <w:r>
        <w:rPr>
          <w:sz w:val="24"/>
        </w:rPr>
        <w:t>and/or</w:t>
      </w:r>
      <w:r>
        <w:rPr>
          <w:spacing w:val="-10"/>
          <w:sz w:val="24"/>
        </w:rPr>
        <w:t xml:space="preserve"> </w:t>
      </w:r>
      <w:r>
        <w:rPr>
          <w:sz w:val="24"/>
        </w:rPr>
        <w:t>Critical</w:t>
      </w:r>
      <w:r>
        <w:rPr>
          <w:spacing w:val="-11"/>
          <w:sz w:val="24"/>
        </w:rPr>
        <w:t xml:space="preserve"> </w:t>
      </w:r>
      <w:r>
        <w:rPr>
          <w:sz w:val="24"/>
        </w:rPr>
        <w:t>Natural</w:t>
      </w:r>
      <w:r>
        <w:rPr>
          <w:spacing w:val="-11"/>
          <w:sz w:val="24"/>
        </w:rPr>
        <w:t xml:space="preserve"> </w:t>
      </w:r>
      <w:r>
        <w:rPr>
          <w:sz w:val="24"/>
        </w:rPr>
        <w:t>Landscape,</w:t>
      </w:r>
      <w:r>
        <w:rPr>
          <w:spacing w:val="-10"/>
          <w:sz w:val="24"/>
        </w:rPr>
        <w:t xml:space="preserve"> </w:t>
      </w:r>
      <w:r>
        <w:rPr>
          <w:sz w:val="24"/>
        </w:rPr>
        <w:t>that do not meet the criteria of Category 1 Land</w:t>
      </w:r>
      <w:r>
        <w:rPr>
          <w:spacing w:val="-3"/>
          <w:sz w:val="24"/>
        </w:rPr>
        <w:t xml:space="preserve"> </w:t>
      </w:r>
      <w:r>
        <w:rPr>
          <w:sz w:val="24"/>
        </w:rPr>
        <w:t>Use.</w:t>
      </w:r>
    </w:p>
    <w:p w:rsidR="00872DC5" w:rsidRDefault="001F15AF">
      <w:pPr>
        <w:pStyle w:val="ListParagraph"/>
        <w:numPr>
          <w:ilvl w:val="3"/>
          <w:numId w:val="9"/>
        </w:numPr>
        <w:tabs>
          <w:tab w:val="left" w:pos="1931"/>
        </w:tabs>
        <w:spacing w:before="1"/>
        <w:ind w:right="337" w:firstLine="0"/>
        <w:jc w:val="both"/>
        <w:rPr>
          <w:sz w:val="24"/>
        </w:rPr>
      </w:pPr>
      <w:r>
        <w:rPr>
          <w:sz w:val="24"/>
          <w:u w:val="single"/>
        </w:rPr>
        <w:t>Project</w:t>
      </w:r>
      <w:r>
        <w:rPr>
          <w:spacing w:val="-3"/>
          <w:sz w:val="24"/>
          <w:u w:val="single"/>
        </w:rPr>
        <w:t xml:space="preserve"> </w:t>
      </w:r>
      <w:r>
        <w:rPr>
          <w:sz w:val="24"/>
          <w:u w:val="single"/>
        </w:rPr>
        <w:t>Segmentation</w:t>
      </w:r>
      <w:r>
        <w:rPr>
          <w:sz w:val="24"/>
        </w:rPr>
        <w:t>.</w:t>
      </w:r>
      <w:r>
        <w:rPr>
          <w:spacing w:val="-3"/>
          <w:sz w:val="24"/>
        </w:rPr>
        <w:t xml:space="preserve"> </w:t>
      </w:r>
      <w:r>
        <w:rPr>
          <w:sz w:val="24"/>
        </w:rPr>
        <w:t>No</w:t>
      </w:r>
      <w:r>
        <w:rPr>
          <w:spacing w:val="-4"/>
          <w:sz w:val="24"/>
        </w:rPr>
        <w:t xml:space="preserve"> </w:t>
      </w:r>
      <w:r>
        <w:rPr>
          <w:sz w:val="24"/>
        </w:rPr>
        <w:t>more</w:t>
      </w:r>
      <w:r>
        <w:rPr>
          <w:spacing w:val="-4"/>
          <w:sz w:val="24"/>
        </w:rPr>
        <w:t xml:space="preserve"> </w:t>
      </w:r>
      <w:r>
        <w:rPr>
          <w:sz w:val="24"/>
        </w:rPr>
        <w:t>than</w:t>
      </w:r>
      <w:r>
        <w:rPr>
          <w:spacing w:val="-4"/>
          <w:sz w:val="24"/>
        </w:rPr>
        <w:t xml:space="preserve"> </w:t>
      </w:r>
      <w:r>
        <w:rPr>
          <w:sz w:val="24"/>
        </w:rPr>
        <w:t>one</w:t>
      </w:r>
      <w:r>
        <w:rPr>
          <w:spacing w:val="-4"/>
          <w:sz w:val="24"/>
        </w:rPr>
        <w:t xml:space="preserve"> </w:t>
      </w:r>
      <w:r>
        <w:rPr>
          <w:sz w:val="24"/>
        </w:rPr>
        <w:t>Solar</w:t>
      </w:r>
      <w:r>
        <w:rPr>
          <w:spacing w:val="-5"/>
          <w:sz w:val="24"/>
        </w:rPr>
        <w:t xml:space="preserve"> </w:t>
      </w:r>
      <w:r>
        <w:rPr>
          <w:sz w:val="24"/>
        </w:rPr>
        <w:t>Tariff</w:t>
      </w:r>
      <w:r>
        <w:rPr>
          <w:spacing w:val="-5"/>
          <w:sz w:val="24"/>
        </w:rPr>
        <w:t xml:space="preserve"> </w:t>
      </w:r>
      <w:r>
        <w:rPr>
          <w:sz w:val="24"/>
        </w:rPr>
        <w:t>Generation</w:t>
      </w:r>
      <w:r>
        <w:rPr>
          <w:spacing w:val="-4"/>
          <w:sz w:val="24"/>
        </w:rPr>
        <w:t xml:space="preserve"> </w:t>
      </w:r>
      <w:r>
        <w:rPr>
          <w:sz w:val="24"/>
        </w:rPr>
        <w:t>Unit</w:t>
      </w:r>
      <w:r>
        <w:rPr>
          <w:spacing w:val="-2"/>
          <w:sz w:val="24"/>
        </w:rPr>
        <w:t xml:space="preserve"> </w:t>
      </w:r>
      <w:r>
        <w:rPr>
          <w:sz w:val="24"/>
        </w:rPr>
        <w:t>on</w:t>
      </w:r>
      <w:r>
        <w:rPr>
          <w:spacing w:val="-4"/>
          <w:sz w:val="24"/>
        </w:rPr>
        <w:t xml:space="preserve"> </w:t>
      </w:r>
      <w:r>
        <w:rPr>
          <w:sz w:val="24"/>
        </w:rPr>
        <w:t>a</w:t>
      </w:r>
      <w:r>
        <w:rPr>
          <w:spacing w:val="-5"/>
          <w:sz w:val="24"/>
        </w:rPr>
        <w:t xml:space="preserve"> </w:t>
      </w:r>
      <w:r>
        <w:rPr>
          <w:sz w:val="24"/>
        </w:rPr>
        <w:t>single</w:t>
      </w:r>
      <w:r>
        <w:rPr>
          <w:spacing w:val="-5"/>
          <w:sz w:val="24"/>
        </w:rPr>
        <w:t xml:space="preserve"> </w:t>
      </w:r>
      <w:r>
        <w:rPr>
          <w:sz w:val="24"/>
        </w:rPr>
        <w:t>building, or one ground-mounted Solar Tariff Generation Unit on a single parcel or contiguous parcels of land, shall be eligible to receive a Statement of Qualification as a Solar Tariff Generation Unit. The Solar Program Administrator or the Department may require a Solar</w:t>
      </w:r>
      <w:r>
        <w:rPr>
          <w:spacing w:val="39"/>
          <w:sz w:val="24"/>
        </w:rPr>
        <w:t xml:space="preserve"> </w:t>
      </w:r>
      <w:r>
        <w:rPr>
          <w:sz w:val="24"/>
        </w:rPr>
        <w:t>Tariff Generation</w:t>
      </w:r>
      <w:r>
        <w:rPr>
          <w:spacing w:val="-4"/>
          <w:sz w:val="24"/>
        </w:rPr>
        <w:t xml:space="preserve"> </w:t>
      </w:r>
      <w:r>
        <w:rPr>
          <w:sz w:val="24"/>
        </w:rPr>
        <w:t>Unit</w:t>
      </w:r>
      <w:r>
        <w:rPr>
          <w:spacing w:val="-3"/>
          <w:sz w:val="24"/>
        </w:rPr>
        <w:t xml:space="preserve"> </w:t>
      </w:r>
      <w:r>
        <w:rPr>
          <w:sz w:val="24"/>
        </w:rPr>
        <w:t>Owner</w:t>
      </w:r>
      <w:r>
        <w:rPr>
          <w:spacing w:val="-4"/>
          <w:sz w:val="24"/>
        </w:rPr>
        <w:t xml:space="preserve"> </w:t>
      </w:r>
      <w:r>
        <w:rPr>
          <w:sz w:val="24"/>
        </w:rPr>
        <w:t>or</w:t>
      </w:r>
      <w:r>
        <w:rPr>
          <w:spacing w:val="-5"/>
          <w:sz w:val="24"/>
        </w:rPr>
        <w:t xml:space="preserve"> </w:t>
      </w:r>
      <w:r>
        <w:rPr>
          <w:sz w:val="24"/>
        </w:rPr>
        <w:t>Authorized</w:t>
      </w:r>
      <w:r>
        <w:rPr>
          <w:spacing w:val="-2"/>
          <w:sz w:val="24"/>
        </w:rPr>
        <w:t xml:space="preserve"> </w:t>
      </w:r>
      <w:r>
        <w:rPr>
          <w:sz w:val="24"/>
        </w:rPr>
        <w:t>Agent</w:t>
      </w:r>
      <w:r>
        <w:rPr>
          <w:spacing w:val="-2"/>
          <w:sz w:val="24"/>
        </w:rPr>
        <w:t xml:space="preserve"> </w:t>
      </w:r>
      <w:r>
        <w:rPr>
          <w:sz w:val="24"/>
        </w:rPr>
        <w:t>to</w:t>
      </w:r>
      <w:r>
        <w:rPr>
          <w:spacing w:val="-3"/>
          <w:sz w:val="24"/>
        </w:rPr>
        <w:t xml:space="preserve"> </w:t>
      </w:r>
      <w:r>
        <w:rPr>
          <w:sz w:val="24"/>
        </w:rPr>
        <w:t>include</w:t>
      </w:r>
      <w:r>
        <w:rPr>
          <w:spacing w:val="-1"/>
          <w:sz w:val="24"/>
        </w:rPr>
        <w:t xml:space="preserve"> </w:t>
      </w:r>
      <w:r>
        <w:rPr>
          <w:sz w:val="24"/>
        </w:rPr>
        <w:t>a</w:t>
      </w:r>
      <w:r>
        <w:rPr>
          <w:spacing w:val="-5"/>
          <w:sz w:val="24"/>
        </w:rPr>
        <w:t xml:space="preserve"> </w:t>
      </w:r>
      <w:r>
        <w:rPr>
          <w:sz w:val="24"/>
        </w:rPr>
        <w:t>deed</w:t>
      </w:r>
      <w:r>
        <w:rPr>
          <w:spacing w:val="-1"/>
          <w:sz w:val="24"/>
        </w:rPr>
        <w:t xml:space="preserve"> </w:t>
      </w:r>
      <w:r>
        <w:rPr>
          <w:sz w:val="24"/>
        </w:rPr>
        <w:t>from</w:t>
      </w:r>
      <w:r>
        <w:rPr>
          <w:spacing w:val="-2"/>
          <w:sz w:val="24"/>
        </w:rPr>
        <w:t xml:space="preserve"> </w:t>
      </w:r>
      <w:r>
        <w:rPr>
          <w:sz w:val="24"/>
        </w:rPr>
        <w:t>the</w:t>
      </w:r>
      <w:r>
        <w:rPr>
          <w:spacing w:val="-2"/>
          <w:sz w:val="24"/>
        </w:rPr>
        <w:t xml:space="preserve"> </w:t>
      </w:r>
      <w:r>
        <w:rPr>
          <w:sz w:val="24"/>
        </w:rPr>
        <w:t>registry</w:t>
      </w:r>
      <w:r>
        <w:rPr>
          <w:spacing w:val="-5"/>
          <w:sz w:val="24"/>
        </w:rPr>
        <w:t xml:space="preserve"> </w:t>
      </w:r>
      <w:r>
        <w:rPr>
          <w:sz w:val="24"/>
        </w:rPr>
        <w:t>of</w:t>
      </w:r>
      <w:r>
        <w:rPr>
          <w:spacing w:val="-2"/>
          <w:sz w:val="24"/>
        </w:rPr>
        <w:t xml:space="preserve"> </w:t>
      </w:r>
      <w:r>
        <w:rPr>
          <w:sz w:val="24"/>
        </w:rPr>
        <w:t>in</w:t>
      </w:r>
      <w:r>
        <w:rPr>
          <w:spacing w:val="-3"/>
          <w:sz w:val="24"/>
        </w:rPr>
        <w:t xml:space="preserve"> </w:t>
      </w:r>
      <w:r>
        <w:rPr>
          <w:sz w:val="24"/>
        </w:rPr>
        <w:t>the</w:t>
      </w:r>
      <w:r>
        <w:rPr>
          <w:spacing w:val="-1"/>
          <w:sz w:val="24"/>
        </w:rPr>
        <w:t xml:space="preserve"> </w:t>
      </w:r>
      <w:r>
        <w:rPr>
          <w:sz w:val="24"/>
        </w:rPr>
        <w:t>case of recorded land, or a numbered certificate in the case of registered land, from the registry</w:t>
      </w:r>
      <w:r>
        <w:rPr>
          <w:spacing w:val="3"/>
          <w:sz w:val="24"/>
        </w:rPr>
        <w:t xml:space="preserve"> </w:t>
      </w:r>
      <w:r>
        <w:rPr>
          <w:sz w:val="24"/>
        </w:rPr>
        <w:t>of</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BodyText"/>
        <w:spacing w:before="63"/>
        <w:ind w:left="1635" w:right="344"/>
      </w:pPr>
      <w:r>
        <w:lastRenderedPageBreak/>
        <w:t>deeds with their Statement of Qualification Application in order to verify that the Solar</w:t>
      </w:r>
      <w:r>
        <w:rPr>
          <w:spacing w:val="-16"/>
        </w:rPr>
        <w:t xml:space="preserve"> </w:t>
      </w:r>
      <w:r>
        <w:t>Tariff Generation Unit meets this</w:t>
      </w:r>
      <w:r>
        <w:rPr>
          <w:spacing w:val="-1"/>
        </w:rPr>
        <w:t xml:space="preserve"> </w:t>
      </w:r>
      <w:r>
        <w:t>requirement.</w:t>
      </w:r>
    </w:p>
    <w:p w:rsidR="00872DC5" w:rsidRDefault="001F15AF">
      <w:pPr>
        <w:pStyle w:val="ListParagraph"/>
        <w:numPr>
          <w:ilvl w:val="3"/>
          <w:numId w:val="9"/>
        </w:numPr>
        <w:tabs>
          <w:tab w:val="left" w:pos="1970"/>
        </w:tabs>
        <w:ind w:right="337" w:firstLine="0"/>
        <w:jc w:val="both"/>
        <w:rPr>
          <w:sz w:val="24"/>
        </w:rPr>
      </w:pPr>
      <w:r>
        <w:rPr>
          <w:sz w:val="24"/>
          <w:u w:val="single"/>
        </w:rPr>
        <w:t>Exceptions</w:t>
      </w:r>
      <w:r>
        <w:rPr>
          <w:spacing w:val="-7"/>
          <w:sz w:val="24"/>
          <w:u w:val="single"/>
        </w:rPr>
        <w:t xml:space="preserve"> </w:t>
      </w:r>
      <w:r>
        <w:rPr>
          <w:sz w:val="24"/>
          <w:u w:val="single"/>
        </w:rPr>
        <w:t>to</w:t>
      </w:r>
      <w:r>
        <w:rPr>
          <w:spacing w:val="-7"/>
          <w:sz w:val="24"/>
          <w:u w:val="single"/>
        </w:rPr>
        <w:t xml:space="preserve"> </w:t>
      </w:r>
      <w:r>
        <w:rPr>
          <w:sz w:val="24"/>
          <w:u w:val="single"/>
        </w:rPr>
        <w:t>Project</w:t>
      </w:r>
      <w:r>
        <w:rPr>
          <w:spacing w:val="-3"/>
          <w:sz w:val="24"/>
          <w:u w:val="single"/>
        </w:rPr>
        <w:t xml:space="preserve"> </w:t>
      </w:r>
      <w:r>
        <w:rPr>
          <w:sz w:val="24"/>
          <w:u w:val="single"/>
        </w:rPr>
        <w:t>Segmentation</w:t>
      </w:r>
      <w:r>
        <w:rPr>
          <w:sz w:val="24"/>
        </w:rPr>
        <w:t>.</w:t>
      </w:r>
      <w:r>
        <w:rPr>
          <w:spacing w:val="-7"/>
          <w:sz w:val="24"/>
        </w:rPr>
        <w:t xml:space="preserve"> </w:t>
      </w:r>
      <w:r>
        <w:rPr>
          <w:sz w:val="24"/>
        </w:rPr>
        <w:t>Notwithstanding</w:t>
      </w:r>
      <w:r>
        <w:rPr>
          <w:spacing w:val="-5"/>
          <w:sz w:val="24"/>
        </w:rPr>
        <w:t xml:space="preserve"> </w:t>
      </w:r>
      <w:r>
        <w:rPr>
          <w:sz w:val="24"/>
        </w:rPr>
        <w:t>225</w:t>
      </w:r>
      <w:r>
        <w:rPr>
          <w:spacing w:val="-7"/>
          <w:sz w:val="24"/>
        </w:rPr>
        <w:t xml:space="preserve"> </w:t>
      </w:r>
      <w:r>
        <w:rPr>
          <w:sz w:val="24"/>
        </w:rPr>
        <w:t>CMR</w:t>
      </w:r>
      <w:r>
        <w:rPr>
          <w:spacing w:val="-6"/>
          <w:sz w:val="24"/>
        </w:rPr>
        <w:t xml:space="preserve"> </w:t>
      </w:r>
      <w:r>
        <w:rPr>
          <w:sz w:val="24"/>
        </w:rPr>
        <w:t>20.05(5)(f),</w:t>
      </w:r>
      <w:r>
        <w:rPr>
          <w:spacing w:val="-8"/>
          <w:sz w:val="24"/>
        </w:rPr>
        <w:t xml:space="preserve"> </w:t>
      </w:r>
      <w:r>
        <w:rPr>
          <w:sz w:val="24"/>
        </w:rPr>
        <w:t>the</w:t>
      </w:r>
      <w:r>
        <w:rPr>
          <w:spacing w:val="-4"/>
          <w:sz w:val="24"/>
        </w:rPr>
        <w:t xml:space="preserve"> </w:t>
      </w:r>
      <w:r>
        <w:rPr>
          <w:sz w:val="24"/>
        </w:rPr>
        <w:t>following types</w:t>
      </w:r>
      <w:r>
        <w:rPr>
          <w:spacing w:val="-5"/>
          <w:sz w:val="24"/>
        </w:rPr>
        <w:t xml:space="preserve"> </w:t>
      </w:r>
      <w:r>
        <w:rPr>
          <w:sz w:val="24"/>
        </w:rPr>
        <w:t>of</w:t>
      </w:r>
      <w:r>
        <w:rPr>
          <w:spacing w:val="-5"/>
          <w:sz w:val="24"/>
        </w:rPr>
        <w:t xml:space="preserve"> </w:t>
      </w:r>
      <w:r>
        <w:rPr>
          <w:sz w:val="24"/>
        </w:rPr>
        <w:t>Solar</w:t>
      </w:r>
      <w:r>
        <w:rPr>
          <w:spacing w:val="-5"/>
          <w:sz w:val="24"/>
        </w:rPr>
        <w:t xml:space="preserve"> </w:t>
      </w:r>
      <w:r>
        <w:rPr>
          <w:sz w:val="24"/>
        </w:rPr>
        <w:t>Tariff</w:t>
      </w:r>
      <w:r>
        <w:rPr>
          <w:spacing w:val="-6"/>
          <w:sz w:val="24"/>
        </w:rPr>
        <w:t xml:space="preserve"> </w:t>
      </w:r>
      <w:r>
        <w:rPr>
          <w:sz w:val="24"/>
        </w:rPr>
        <w:t>Generation</w:t>
      </w:r>
      <w:r>
        <w:rPr>
          <w:spacing w:val="-4"/>
          <w:sz w:val="24"/>
        </w:rPr>
        <w:t xml:space="preserve"> </w:t>
      </w:r>
      <w:r>
        <w:rPr>
          <w:sz w:val="24"/>
        </w:rPr>
        <w:t>Units</w:t>
      </w:r>
      <w:r>
        <w:rPr>
          <w:spacing w:val="-3"/>
          <w:sz w:val="24"/>
        </w:rPr>
        <w:t xml:space="preserve"> </w:t>
      </w:r>
      <w:r>
        <w:rPr>
          <w:sz w:val="24"/>
        </w:rPr>
        <w:t>may</w:t>
      </w:r>
      <w:r>
        <w:rPr>
          <w:spacing w:val="-4"/>
          <w:sz w:val="24"/>
        </w:rPr>
        <w:t xml:space="preserve"> </w:t>
      </w:r>
      <w:r>
        <w:rPr>
          <w:sz w:val="24"/>
        </w:rPr>
        <w:t>be</w:t>
      </w:r>
      <w:r>
        <w:rPr>
          <w:spacing w:val="-5"/>
          <w:sz w:val="24"/>
        </w:rPr>
        <w:t xml:space="preserve"> </w:t>
      </w:r>
      <w:r>
        <w:rPr>
          <w:sz w:val="24"/>
        </w:rPr>
        <w:t>eligible</w:t>
      </w:r>
      <w:r>
        <w:rPr>
          <w:spacing w:val="-5"/>
          <w:sz w:val="24"/>
        </w:rPr>
        <w:t xml:space="preserve"> </w:t>
      </w:r>
      <w:r>
        <w:rPr>
          <w:sz w:val="24"/>
        </w:rPr>
        <w:t>to</w:t>
      </w:r>
      <w:r>
        <w:rPr>
          <w:spacing w:val="-3"/>
          <w:sz w:val="24"/>
        </w:rPr>
        <w:t xml:space="preserve"> </w:t>
      </w:r>
      <w:r>
        <w:rPr>
          <w:sz w:val="24"/>
        </w:rPr>
        <w:t>receive</w:t>
      </w:r>
      <w:r>
        <w:rPr>
          <w:spacing w:val="-4"/>
          <w:sz w:val="24"/>
        </w:rPr>
        <w:t xml:space="preserve"> </w:t>
      </w:r>
      <w:r>
        <w:rPr>
          <w:sz w:val="24"/>
        </w:rPr>
        <w:t>a</w:t>
      </w:r>
      <w:r>
        <w:rPr>
          <w:spacing w:val="-6"/>
          <w:sz w:val="24"/>
        </w:rPr>
        <w:t xml:space="preserve"> </w:t>
      </w:r>
      <w:r>
        <w:rPr>
          <w:sz w:val="24"/>
        </w:rPr>
        <w:t>Statement</w:t>
      </w:r>
      <w:r>
        <w:rPr>
          <w:spacing w:val="-4"/>
          <w:sz w:val="24"/>
        </w:rPr>
        <w:t xml:space="preserve"> </w:t>
      </w:r>
      <w:r>
        <w:rPr>
          <w:sz w:val="24"/>
        </w:rPr>
        <w:t>of</w:t>
      </w:r>
      <w:r>
        <w:rPr>
          <w:spacing w:val="-5"/>
          <w:sz w:val="24"/>
        </w:rPr>
        <w:t xml:space="preserve"> </w:t>
      </w:r>
      <w:r>
        <w:rPr>
          <w:sz w:val="24"/>
        </w:rPr>
        <w:t>Qualification, subject to demonstration to the Department’s satisfaction that one of the following</w:t>
      </w:r>
      <w:r>
        <w:rPr>
          <w:spacing w:val="-41"/>
          <w:sz w:val="24"/>
        </w:rPr>
        <w:t xml:space="preserve"> </w:t>
      </w:r>
      <w:r>
        <w:rPr>
          <w:sz w:val="24"/>
        </w:rPr>
        <w:t>exceptions should apply:</w:t>
      </w:r>
    </w:p>
    <w:p w:rsidR="00872DC5" w:rsidRDefault="001F15AF">
      <w:pPr>
        <w:pStyle w:val="ListParagraph"/>
        <w:numPr>
          <w:ilvl w:val="4"/>
          <w:numId w:val="9"/>
        </w:numPr>
        <w:tabs>
          <w:tab w:val="left" w:pos="2229"/>
        </w:tabs>
        <w:ind w:left="1995" w:right="337" w:firstLine="0"/>
        <w:jc w:val="both"/>
        <w:rPr>
          <w:sz w:val="24"/>
        </w:rPr>
      </w:pPr>
      <w:r>
        <w:rPr>
          <w:sz w:val="24"/>
        </w:rPr>
        <w:t>a</w:t>
      </w:r>
      <w:r>
        <w:rPr>
          <w:spacing w:val="-10"/>
          <w:sz w:val="24"/>
        </w:rPr>
        <w:t xml:space="preserve"> </w:t>
      </w:r>
      <w:r>
        <w:rPr>
          <w:sz w:val="24"/>
        </w:rPr>
        <w:t>Solar</w:t>
      </w:r>
      <w:r>
        <w:rPr>
          <w:spacing w:val="-9"/>
          <w:sz w:val="24"/>
        </w:rPr>
        <w:t xml:space="preserve"> </w:t>
      </w:r>
      <w:r>
        <w:rPr>
          <w:sz w:val="24"/>
        </w:rPr>
        <w:t>Tariff</w:t>
      </w:r>
      <w:r>
        <w:rPr>
          <w:spacing w:val="-9"/>
          <w:sz w:val="24"/>
        </w:rPr>
        <w:t xml:space="preserve"> </w:t>
      </w:r>
      <w:r>
        <w:rPr>
          <w:sz w:val="24"/>
        </w:rPr>
        <w:t>Generation</w:t>
      </w:r>
      <w:r>
        <w:rPr>
          <w:spacing w:val="-8"/>
          <w:sz w:val="24"/>
        </w:rPr>
        <w:t xml:space="preserve"> </w:t>
      </w:r>
      <w:r>
        <w:rPr>
          <w:sz w:val="24"/>
        </w:rPr>
        <w:t>Unit</w:t>
      </w:r>
      <w:r>
        <w:rPr>
          <w:spacing w:val="-8"/>
          <w:sz w:val="24"/>
        </w:rPr>
        <w:t xml:space="preserve"> </w:t>
      </w:r>
      <w:r>
        <w:rPr>
          <w:sz w:val="24"/>
        </w:rPr>
        <w:t>with</w:t>
      </w:r>
      <w:r>
        <w:rPr>
          <w:spacing w:val="-7"/>
          <w:sz w:val="24"/>
        </w:rPr>
        <w:t xml:space="preserve"> </w:t>
      </w:r>
      <w:r>
        <w:rPr>
          <w:sz w:val="24"/>
        </w:rPr>
        <w:t>an</w:t>
      </w:r>
      <w:r>
        <w:rPr>
          <w:spacing w:val="-9"/>
          <w:sz w:val="24"/>
        </w:rPr>
        <w:t xml:space="preserve"> </w:t>
      </w:r>
      <w:r>
        <w:rPr>
          <w:sz w:val="24"/>
        </w:rPr>
        <w:t>AC</w:t>
      </w:r>
      <w:r>
        <w:rPr>
          <w:spacing w:val="-7"/>
          <w:sz w:val="24"/>
        </w:rPr>
        <w:t xml:space="preserve"> </w:t>
      </w:r>
      <w:r>
        <w:rPr>
          <w:sz w:val="24"/>
        </w:rPr>
        <w:t>rated</w:t>
      </w:r>
      <w:r>
        <w:rPr>
          <w:spacing w:val="-7"/>
          <w:sz w:val="24"/>
        </w:rPr>
        <w:t xml:space="preserve"> </w:t>
      </w:r>
      <w:r>
        <w:rPr>
          <w:sz w:val="24"/>
        </w:rPr>
        <w:t>capacity</w:t>
      </w:r>
      <w:r>
        <w:rPr>
          <w:spacing w:val="-8"/>
          <w:sz w:val="24"/>
        </w:rPr>
        <w:t xml:space="preserve"> </w:t>
      </w:r>
      <w:r>
        <w:rPr>
          <w:sz w:val="24"/>
        </w:rPr>
        <w:t>of</w:t>
      </w:r>
      <w:r>
        <w:rPr>
          <w:spacing w:val="-9"/>
          <w:sz w:val="24"/>
        </w:rPr>
        <w:t xml:space="preserve"> </w:t>
      </w:r>
      <w:r>
        <w:rPr>
          <w:sz w:val="24"/>
        </w:rPr>
        <w:t>25</w:t>
      </w:r>
      <w:r>
        <w:rPr>
          <w:spacing w:val="-8"/>
          <w:sz w:val="24"/>
        </w:rPr>
        <w:t xml:space="preserve"> </w:t>
      </w:r>
      <w:r>
        <w:rPr>
          <w:sz w:val="24"/>
        </w:rPr>
        <w:t>kW</w:t>
      </w:r>
      <w:r>
        <w:rPr>
          <w:spacing w:val="-10"/>
          <w:sz w:val="24"/>
        </w:rPr>
        <w:t xml:space="preserve"> </w:t>
      </w:r>
      <w:r>
        <w:rPr>
          <w:sz w:val="24"/>
        </w:rPr>
        <w:t>or</w:t>
      </w:r>
      <w:r>
        <w:rPr>
          <w:spacing w:val="-8"/>
          <w:sz w:val="24"/>
        </w:rPr>
        <w:t xml:space="preserve"> </w:t>
      </w:r>
      <w:r>
        <w:rPr>
          <w:sz w:val="24"/>
        </w:rPr>
        <w:t>less</w:t>
      </w:r>
      <w:r>
        <w:rPr>
          <w:spacing w:val="-7"/>
          <w:sz w:val="24"/>
        </w:rPr>
        <w:t xml:space="preserve"> </w:t>
      </w:r>
      <w:r>
        <w:rPr>
          <w:sz w:val="24"/>
        </w:rPr>
        <w:t>that</w:t>
      </w:r>
      <w:r>
        <w:rPr>
          <w:spacing w:val="-4"/>
          <w:sz w:val="24"/>
        </w:rPr>
        <w:t xml:space="preserve"> </w:t>
      </w:r>
      <w:r>
        <w:rPr>
          <w:sz w:val="24"/>
        </w:rPr>
        <w:t>is</w:t>
      </w:r>
      <w:r>
        <w:rPr>
          <w:spacing w:val="-8"/>
          <w:sz w:val="24"/>
        </w:rPr>
        <w:t xml:space="preserve"> </w:t>
      </w:r>
      <w:r>
        <w:rPr>
          <w:sz w:val="24"/>
        </w:rPr>
        <w:t>located on a parcel of land contiguous with another parcel or parcels of land containing a Solar Tariff Generation Unit, provided the parcels of land were not the result of a subdivision performed for the purpose of qualifying under 225 CMR</w:t>
      </w:r>
      <w:r>
        <w:rPr>
          <w:spacing w:val="-1"/>
          <w:sz w:val="24"/>
        </w:rPr>
        <w:t xml:space="preserve"> </w:t>
      </w:r>
      <w:r>
        <w:rPr>
          <w:sz w:val="24"/>
        </w:rPr>
        <w:t>20.05(5)(g)1.;</w:t>
      </w:r>
    </w:p>
    <w:p w:rsidR="00872DC5" w:rsidRDefault="001F15AF">
      <w:pPr>
        <w:pStyle w:val="ListParagraph"/>
        <w:numPr>
          <w:ilvl w:val="4"/>
          <w:numId w:val="9"/>
        </w:numPr>
        <w:tabs>
          <w:tab w:val="left" w:pos="2250"/>
        </w:tabs>
        <w:ind w:left="1995" w:right="337" w:firstLine="0"/>
        <w:jc w:val="both"/>
        <w:rPr>
          <w:sz w:val="24"/>
        </w:rPr>
      </w:pPr>
      <w:r>
        <w:rPr>
          <w:sz w:val="24"/>
        </w:rPr>
        <w:t>a Solar Tariff Generation Unit with an AC rated capacity of 25 kW or less, a Canopy Solar Tariff Generation Unit, or a Building Mounted Solar Tariff Generation Unit, which is</w:t>
      </w:r>
      <w:r>
        <w:rPr>
          <w:spacing w:val="-8"/>
          <w:sz w:val="24"/>
        </w:rPr>
        <w:t xml:space="preserve"> </w:t>
      </w:r>
      <w:r>
        <w:rPr>
          <w:sz w:val="24"/>
        </w:rPr>
        <w:t>located</w:t>
      </w:r>
      <w:r>
        <w:rPr>
          <w:spacing w:val="-8"/>
          <w:sz w:val="24"/>
        </w:rPr>
        <w:t xml:space="preserve"> </w:t>
      </w:r>
      <w:r>
        <w:rPr>
          <w:sz w:val="24"/>
        </w:rPr>
        <w:t>on</w:t>
      </w:r>
      <w:r>
        <w:rPr>
          <w:spacing w:val="-9"/>
          <w:sz w:val="24"/>
        </w:rPr>
        <w:t xml:space="preserve"> </w:t>
      </w:r>
      <w:r>
        <w:rPr>
          <w:sz w:val="24"/>
        </w:rPr>
        <w:t>the</w:t>
      </w:r>
      <w:r>
        <w:rPr>
          <w:spacing w:val="-8"/>
          <w:sz w:val="24"/>
        </w:rPr>
        <w:t xml:space="preserve"> </w:t>
      </w:r>
      <w:r>
        <w:rPr>
          <w:sz w:val="24"/>
        </w:rPr>
        <w:t>same</w:t>
      </w:r>
      <w:r>
        <w:rPr>
          <w:spacing w:val="-8"/>
          <w:sz w:val="24"/>
        </w:rPr>
        <w:t xml:space="preserve"> </w:t>
      </w:r>
      <w:r>
        <w:rPr>
          <w:sz w:val="24"/>
        </w:rPr>
        <w:t>parcel</w:t>
      </w:r>
      <w:r>
        <w:rPr>
          <w:spacing w:val="-8"/>
          <w:sz w:val="24"/>
        </w:rPr>
        <w:t xml:space="preserve"> </w:t>
      </w:r>
      <w:r>
        <w:rPr>
          <w:sz w:val="24"/>
        </w:rPr>
        <w:t>of</w:t>
      </w:r>
      <w:r>
        <w:rPr>
          <w:spacing w:val="-8"/>
          <w:sz w:val="24"/>
        </w:rPr>
        <w:t xml:space="preserve"> </w:t>
      </w:r>
      <w:r>
        <w:rPr>
          <w:sz w:val="24"/>
        </w:rPr>
        <w:t>land</w:t>
      </w:r>
      <w:r>
        <w:rPr>
          <w:spacing w:val="-7"/>
          <w:sz w:val="24"/>
        </w:rPr>
        <w:t xml:space="preserve"> </w:t>
      </w:r>
      <w:r>
        <w:rPr>
          <w:sz w:val="24"/>
        </w:rPr>
        <w:t>as</w:t>
      </w:r>
      <w:r>
        <w:rPr>
          <w:spacing w:val="-6"/>
          <w:sz w:val="24"/>
        </w:rPr>
        <w:t xml:space="preserve"> </w:t>
      </w:r>
      <w:r>
        <w:rPr>
          <w:sz w:val="24"/>
        </w:rPr>
        <w:t>another</w:t>
      </w:r>
      <w:r>
        <w:rPr>
          <w:spacing w:val="-9"/>
          <w:sz w:val="24"/>
        </w:rPr>
        <w:t xml:space="preserve"> </w:t>
      </w:r>
      <w:r>
        <w:rPr>
          <w:sz w:val="24"/>
        </w:rPr>
        <w:t>Solar</w:t>
      </w:r>
      <w:r>
        <w:rPr>
          <w:spacing w:val="-8"/>
          <w:sz w:val="24"/>
        </w:rPr>
        <w:t xml:space="preserve"> </w:t>
      </w:r>
      <w:r>
        <w:rPr>
          <w:sz w:val="24"/>
        </w:rPr>
        <w:t>Tariff</w:t>
      </w:r>
      <w:r>
        <w:rPr>
          <w:spacing w:val="-10"/>
          <w:sz w:val="24"/>
        </w:rPr>
        <w:t xml:space="preserve"> </w:t>
      </w:r>
      <w:r>
        <w:rPr>
          <w:sz w:val="24"/>
        </w:rPr>
        <w:t>Generation</w:t>
      </w:r>
      <w:r>
        <w:rPr>
          <w:spacing w:val="-8"/>
          <w:sz w:val="24"/>
        </w:rPr>
        <w:t xml:space="preserve"> </w:t>
      </w:r>
      <w:r>
        <w:rPr>
          <w:sz w:val="24"/>
        </w:rPr>
        <w:t>Unit,</w:t>
      </w:r>
      <w:r>
        <w:rPr>
          <w:spacing w:val="-8"/>
          <w:sz w:val="24"/>
        </w:rPr>
        <w:t xml:space="preserve"> </w:t>
      </w:r>
      <w:r>
        <w:rPr>
          <w:sz w:val="24"/>
        </w:rPr>
        <w:t>provided</w:t>
      </w:r>
      <w:r>
        <w:rPr>
          <w:spacing w:val="-9"/>
          <w:sz w:val="24"/>
        </w:rPr>
        <w:t xml:space="preserve"> </w:t>
      </w:r>
      <w:r>
        <w:rPr>
          <w:sz w:val="24"/>
        </w:rPr>
        <w:t>that the Solar Tariff Generation Unit is separately metered from the original Solar Tariff Generation Unit and, in the case of a Solar Tariff Generation Unit with an AC rated capacity of 25 kW or less or a Building Mounted Solar Tariff Generation Unit, is located on a separate building from the original Solar Tariff Generation</w:t>
      </w:r>
      <w:r>
        <w:rPr>
          <w:spacing w:val="-6"/>
          <w:sz w:val="24"/>
        </w:rPr>
        <w:t xml:space="preserve"> </w:t>
      </w:r>
      <w:r>
        <w:rPr>
          <w:sz w:val="24"/>
        </w:rPr>
        <w:t>Unit;</w:t>
      </w:r>
    </w:p>
    <w:p w:rsidR="00872DC5" w:rsidRDefault="001F15AF">
      <w:pPr>
        <w:pStyle w:val="ListParagraph"/>
        <w:numPr>
          <w:ilvl w:val="4"/>
          <w:numId w:val="9"/>
        </w:numPr>
        <w:tabs>
          <w:tab w:val="left" w:pos="2234"/>
        </w:tabs>
        <w:spacing w:before="1"/>
        <w:ind w:left="1995" w:right="341" w:firstLine="0"/>
        <w:jc w:val="both"/>
        <w:rPr>
          <w:sz w:val="24"/>
        </w:rPr>
      </w:pPr>
      <w:r>
        <w:rPr>
          <w:sz w:val="24"/>
        </w:rPr>
        <w:t>a</w:t>
      </w:r>
      <w:r>
        <w:rPr>
          <w:spacing w:val="-6"/>
          <w:sz w:val="24"/>
        </w:rPr>
        <w:t xml:space="preserve"> </w:t>
      </w:r>
      <w:r>
        <w:rPr>
          <w:sz w:val="24"/>
        </w:rPr>
        <w:t>Solar</w:t>
      </w:r>
      <w:r>
        <w:rPr>
          <w:spacing w:val="-5"/>
          <w:sz w:val="24"/>
        </w:rPr>
        <w:t xml:space="preserve"> </w:t>
      </w:r>
      <w:r>
        <w:rPr>
          <w:sz w:val="24"/>
        </w:rPr>
        <w:t>Tariff</w:t>
      </w:r>
      <w:r>
        <w:rPr>
          <w:spacing w:val="-5"/>
          <w:sz w:val="24"/>
        </w:rPr>
        <w:t xml:space="preserve"> </w:t>
      </w:r>
      <w:r>
        <w:rPr>
          <w:sz w:val="24"/>
        </w:rPr>
        <w:t>Generation</w:t>
      </w:r>
      <w:r>
        <w:rPr>
          <w:spacing w:val="-4"/>
          <w:sz w:val="24"/>
        </w:rPr>
        <w:t xml:space="preserve"> </w:t>
      </w:r>
      <w:r>
        <w:rPr>
          <w:sz w:val="24"/>
        </w:rPr>
        <w:t>Unit</w:t>
      </w:r>
      <w:r>
        <w:rPr>
          <w:spacing w:val="-3"/>
          <w:sz w:val="24"/>
        </w:rPr>
        <w:t xml:space="preserve"> </w:t>
      </w:r>
      <w:r>
        <w:rPr>
          <w:sz w:val="24"/>
        </w:rPr>
        <w:t>with</w:t>
      </w:r>
      <w:r>
        <w:rPr>
          <w:spacing w:val="-6"/>
          <w:sz w:val="24"/>
        </w:rPr>
        <w:t xml:space="preserve"> </w:t>
      </w:r>
      <w:r>
        <w:rPr>
          <w:sz w:val="24"/>
        </w:rPr>
        <w:t>an</w:t>
      </w:r>
      <w:r>
        <w:rPr>
          <w:spacing w:val="-4"/>
          <w:sz w:val="24"/>
        </w:rPr>
        <w:t xml:space="preserve"> </w:t>
      </w:r>
      <w:r>
        <w:rPr>
          <w:sz w:val="24"/>
        </w:rPr>
        <w:t>AC</w:t>
      </w:r>
      <w:r>
        <w:rPr>
          <w:spacing w:val="-4"/>
          <w:sz w:val="24"/>
        </w:rPr>
        <w:t xml:space="preserve"> </w:t>
      </w:r>
      <w:r>
        <w:rPr>
          <w:sz w:val="24"/>
        </w:rPr>
        <w:t>rated</w:t>
      </w:r>
      <w:r>
        <w:rPr>
          <w:spacing w:val="-4"/>
          <w:sz w:val="24"/>
        </w:rPr>
        <w:t xml:space="preserve"> </w:t>
      </w:r>
      <w:r>
        <w:rPr>
          <w:sz w:val="24"/>
        </w:rPr>
        <w:t>capacity</w:t>
      </w:r>
      <w:r>
        <w:rPr>
          <w:spacing w:val="-4"/>
          <w:sz w:val="24"/>
        </w:rPr>
        <w:t xml:space="preserve"> </w:t>
      </w:r>
      <w:r>
        <w:rPr>
          <w:sz w:val="24"/>
        </w:rPr>
        <w:t>of</w:t>
      </w:r>
      <w:r>
        <w:rPr>
          <w:spacing w:val="-5"/>
          <w:sz w:val="24"/>
        </w:rPr>
        <w:t xml:space="preserve"> </w:t>
      </w:r>
      <w:r>
        <w:rPr>
          <w:sz w:val="24"/>
        </w:rPr>
        <w:t>25</w:t>
      </w:r>
      <w:r>
        <w:rPr>
          <w:spacing w:val="-4"/>
          <w:sz w:val="24"/>
        </w:rPr>
        <w:t xml:space="preserve"> </w:t>
      </w:r>
      <w:r>
        <w:rPr>
          <w:sz w:val="24"/>
        </w:rPr>
        <w:t>kW</w:t>
      </w:r>
      <w:r>
        <w:rPr>
          <w:spacing w:val="-5"/>
          <w:sz w:val="24"/>
        </w:rPr>
        <w:t xml:space="preserve"> </w:t>
      </w:r>
      <w:r>
        <w:rPr>
          <w:sz w:val="24"/>
        </w:rPr>
        <w:t>or</w:t>
      </w:r>
      <w:r>
        <w:rPr>
          <w:spacing w:val="-5"/>
          <w:sz w:val="24"/>
        </w:rPr>
        <w:t xml:space="preserve"> </w:t>
      </w:r>
      <w:r>
        <w:rPr>
          <w:sz w:val="24"/>
        </w:rPr>
        <w:t>less</w:t>
      </w:r>
      <w:r>
        <w:rPr>
          <w:spacing w:val="-4"/>
          <w:sz w:val="24"/>
        </w:rPr>
        <w:t xml:space="preserve"> </w:t>
      </w:r>
      <w:r>
        <w:rPr>
          <w:sz w:val="24"/>
        </w:rPr>
        <w:t>or</w:t>
      </w:r>
      <w:r>
        <w:rPr>
          <w:spacing w:val="-5"/>
          <w:sz w:val="24"/>
        </w:rPr>
        <w:t xml:space="preserve"> </w:t>
      </w:r>
      <w:r>
        <w:rPr>
          <w:sz w:val="24"/>
        </w:rPr>
        <w:t>a</w:t>
      </w:r>
      <w:r>
        <w:rPr>
          <w:spacing w:val="-5"/>
          <w:sz w:val="24"/>
        </w:rPr>
        <w:t xml:space="preserve"> </w:t>
      </w:r>
      <w:r>
        <w:rPr>
          <w:sz w:val="24"/>
        </w:rPr>
        <w:t>Building Mounted Solar Tariff Generation Unit, which is located on the same building as another Solar Tariff Generation Unit, provided that the Solar Tariff Generation Unit is separately metered from the original Solar Tariff Generation Unit and is connected to a meter of a separate End-use Customer as the original Solar Tariff Generation</w:t>
      </w:r>
      <w:r>
        <w:rPr>
          <w:spacing w:val="-7"/>
          <w:sz w:val="24"/>
        </w:rPr>
        <w:t xml:space="preserve"> </w:t>
      </w:r>
      <w:r>
        <w:rPr>
          <w:sz w:val="24"/>
        </w:rPr>
        <w:t>Unit;</w:t>
      </w:r>
    </w:p>
    <w:p w:rsidR="00872DC5" w:rsidRDefault="001F15AF">
      <w:pPr>
        <w:pStyle w:val="ListParagraph"/>
        <w:numPr>
          <w:ilvl w:val="4"/>
          <w:numId w:val="9"/>
        </w:numPr>
        <w:tabs>
          <w:tab w:val="left" w:pos="2243"/>
        </w:tabs>
        <w:ind w:left="1995" w:right="339" w:firstLine="0"/>
        <w:jc w:val="both"/>
        <w:rPr>
          <w:sz w:val="24"/>
        </w:rPr>
      </w:pPr>
      <w:r>
        <w:rPr>
          <w:sz w:val="24"/>
        </w:rPr>
        <w:t>a Solar Tariff Generation Unit located on the same parcel or contiguous parcel of land to another Solar Tariff Generation Unit that submits a Statement of Qualification Application at least twelve months after the Commercial Operation Date of the original Solar Tariff Generation Unit and is separately metered or that can demonstrate to the Department’s satisfaction that the Owners of the Solar Tariff Generation Units are unaffiliated</w:t>
      </w:r>
      <w:r>
        <w:rPr>
          <w:spacing w:val="-1"/>
          <w:sz w:val="24"/>
        </w:rPr>
        <w:t xml:space="preserve"> </w:t>
      </w:r>
      <w:r>
        <w:rPr>
          <w:sz w:val="24"/>
        </w:rPr>
        <w:t>parties;</w:t>
      </w:r>
    </w:p>
    <w:p w:rsidR="00872DC5" w:rsidRDefault="001F15AF">
      <w:pPr>
        <w:pStyle w:val="ListParagraph"/>
        <w:numPr>
          <w:ilvl w:val="4"/>
          <w:numId w:val="9"/>
        </w:numPr>
        <w:tabs>
          <w:tab w:val="left" w:pos="2236"/>
        </w:tabs>
        <w:spacing w:before="1"/>
        <w:ind w:left="1995" w:right="341" w:firstLine="0"/>
        <w:jc w:val="both"/>
        <w:rPr>
          <w:sz w:val="24"/>
        </w:rPr>
      </w:pPr>
      <w:r>
        <w:rPr>
          <w:sz w:val="24"/>
        </w:rPr>
        <w:t>a Solar Tariff Generation Unit that is physically located across multiple parcels of</w:t>
      </w:r>
      <w:r>
        <w:rPr>
          <w:spacing w:val="-30"/>
          <w:sz w:val="24"/>
        </w:rPr>
        <w:t xml:space="preserve"> </w:t>
      </w:r>
      <w:r>
        <w:rPr>
          <w:sz w:val="24"/>
        </w:rPr>
        <w:t>land, provided that it is located behind a single interconnection point and single production meter, and that its AC rated capacity is 5 MW or</w:t>
      </w:r>
      <w:r>
        <w:rPr>
          <w:spacing w:val="-2"/>
          <w:sz w:val="24"/>
        </w:rPr>
        <w:t xml:space="preserve"> </w:t>
      </w:r>
      <w:r>
        <w:rPr>
          <w:sz w:val="24"/>
        </w:rPr>
        <w:t>less;</w:t>
      </w:r>
    </w:p>
    <w:p w:rsidR="00872DC5" w:rsidRDefault="001F15AF">
      <w:pPr>
        <w:pStyle w:val="ListParagraph"/>
        <w:numPr>
          <w:ilvl w:val="4"/>
          <w:numId w:val="9"/>
        </w:numPr>
        <w:tabs>
          <w:tab w:val="left" w:pos="2229"/>
        </w:tabs>
        <w:ind w:left="1995" w:right="337" w:firstLine="0"/>
        <w:jc w:val="both"/>
        <w:rPr>
          <w:sz w:val="24"/>
        </w:rPr>
      </w:pPr>
      <w:r>
        <w:rPr>
          <w:sz w:val="24"/>
        </w:rPr>
        <w:t>a</w:t>
      </w:r>
      <w:r>
        <w:rPr>
          <w:spacing w:val="-11"/>
          <w:sz w:val="24"/>
        </w:rPr>
        <w:t xml:space="preserve"> </w:t>
      </w:r>
      <w:r>
        <w:rPr>
          <w:sz w:val="24"/>
        </w:rPr>
        <w:t>Solar</w:t>
      </w:r>
      <w:r>
        <w:rPr>
          <w:spacing w:val="-11"/>
          <w:sz w:val="24"/>
        </w:rPr>
        <w:t xml:space="preserve"> </w:t>
      </w:r>
      <w:r>
        <w:rPr>
          <w:sz w:val="24"/>
        </w:rPr>
        <w:t>Tariff</w:t>
      </w:r>
      <w:r>
        <w:rPr>
          <w:spacing w:val="-10"/>
          <w:sz w:val="24"/>
        </w:rPr>
        <w:t xml:space="preserve"> </w:t>
      </w:r>
      <w:r>
        <w:rPr>
          <w:sz w:val="24"/>
        </w:rPr>
        <w:t>Generation</w:t>
      </w:r>
      <w:r>
        <w:rPr>
          <w:spacing w:val="-10"/>
          <w:sz w:val="24"/>
        </w:rPr>
        <w:t xml:space="preserve"> </w:t>
      </w:r>
      <w:r>
        <w:rPr>
          <w:sz w:val="24"/>
        </w:rPr>
        <w:t>Unit</w:t>
      </w:r>
      <w:r>
        <w:rPr>
          <w:spacing w:val="-7"/>
          <w:sz w:val="24"/>
        </w:rPr>
        <w:t xml:space="preserve"> </w:t>
      </w:r>
      <w:r>
        <w:rPr>
          <w:sz w:val="24"/>
        </w:rPr>
        <w:t>that</w:t>
      </w:r>
      <w:r>
        <w:rPr>
          <w:spacing w:val="-12"/>
          <w:sz w:val="24"/>
        </w:rPr>
        <w:t xml:space="preserve"> </w:t>
      </w:r>
      <w:r>
        <w:rPr>
          <w:sz w:val="24"/>
        </w:rPr>
        <w:t>can</w:t>
      </w:r>
      <w:r>
        <w:rPr>
          <w:spacing w:val="-10"/>
          <w:sz w:val="24"/>
        </w:rPr>
        <w:t xml:space="preserve"> </w:t>
      </w:r>
      <w:r>
        <w:rPr>
          <w:sz w:val="24"/>
        </w:rPr>
        <w:t>demonstrate</w:t>
      </w:r>
      <w:r>
        <w:rPr>
          <w:spacing w:val="-10"/>
          <w:sz w:val="24"/>
        </w:rPr>
        <w:t xml:space="preserve"> </w:t>
      </w:r>
      <w:r>
        <w:rPr>
          <w:sz w:val="24"/>
        </w:rPr>
        <w:t>to</w:t>
      </w:r>
      <w:r>
        <w:rPr>
          <w:spacing w:val="-8"/>
          <w:sz w:val="24"/>
        </w:rPr>
        <w:t xml:space="preserve"> </w:t>
      </w:r>
      <w:r>
        <w:rPr>
          <w:sz w:val="24"/>
        </w:rPr>
        <w:t>the</w:t>
      </w:r>
      <w:r>
        <w:rPr>
          <w:spacing w:val="-10"/>
          <w:sz w:val="24"/>
        </w:rPr>
        <w:t xml:space="preserve"> </w:t>
      </w:r>
      <w:r>
        <w:rPr>
          <w:sz w:val="24"/>
        </w:rPr>
        <w:t>Department’s</w:t>
      </w:r>
      <w:r>
        <w:rPr>
          <w:spacing w:val="-10"/>
          <w:sz w:val="24"/>
        </w:rPr>
        <w:t xml:space="preserve"> </w:t>
      </w:r>
      <w:r>
        <w:rPr>
          <w:sz w:val="24"/>
        </w:rPr>
        <w:t>satisfaction</w:t>
      </w:r>
      <w:r>
        <w:rPr>
          <w:spacing w:val="-10"/>
          <w:sz w:val="24"/>
        </w:rPr>
        <w:t xml:space="preserve"> </w:t>
      </w:r>
      <w:r>
        <w:rPr>
          <w:sz w:val="24"/>
        </w:rPr>
        <w:t>that documentation</w:t>
      </w:r>
      <w:r>
        <w:rPr>
          <w:spacing w:val="-10"/>
          <w:sz w:val="24"/>
        </w:rPr>
        <w:t xml:space="preserve"> </w:t>
      </w:r>
      <w:r>
        <w:rPr>
          <w:sz w:val="24"/>
        </w:rPr>
        <w:t>required</w:t>
      </w:r>
      <w:r>
        <w:rPr>
          <w:spacing w:val="-9"/>
          <w:sz w:val="24"/>
        </w:rPr>
        <w:t xml:space="preserve"> </w:t>
      </w:r>
      <w:r>
        <w:rPr>
          <w:sz w:val="24"/>
        </w:rPr>
        <w:t>to</w:t>
      </w:r>
      <w:r>
        <w:rPr>
          <w:spacing w:val="-8"/>
          <w:sz w:val="24"/>
        </w:rPr>
        <w:t xml:space="preserve"> </w:t>
      </w:r>
      <w:r>
        <w:rPr>
          <w:sz w:val="24"/>
        </w:rPr>
        <w:t>meet</w:t>
      </w:r>
      <w:r>
        <w:rPr>
          <w:spacing w:val="-9"/>
          <w:sz w:val="24"/>
        </w:rPr>
        <w:t xml:space="preserve"> </w:t>
      </w:r>
      <w:r>
        <w:rPr>
          <w:sz w:val="24"/>
        </w:rPr>
        <w:t>the</w:t>
      </w:r>
      <w:r>
        <w:rPr>
          <w:spacing w:val="-9"/>
          <w:sz w:val="24"/>
        </w:rPr>
        <w:t xml:space="preserve"> </w:t>
      </w:r>
      <w:r>
        <w:rPr>
          <w:sz w:val="24"/>
        </w:rPr>
        <w:t>criteria</w:t>
      </w:r>
      <w:r>
        <w:rPr>
          <w:spacing w:val="-8"/>
          <w:sz w:val="24"/>
        </w:rPr>
        <w:t xml:space="preserve"> </w:t>
      </w:r>
      <w:r>
        <w:rPr>
          <w:sz w:val="24"/>
        </w:rPr>
        <w:t>set</w:t>
      </w:r>
      <w:r>
        <w:rPr>
          <w:spacing w:val="-9"/>
          <w:sz w:val="24"/>
        </w:rPr>
        <w:t xml:space="preserve"> </w:t>
      </w:r>
      <w:r>
        <w:rPr>
          <w:sz w:val="24"/>
        </w:rPr>
        <w:t>forth</w:t>
      </w:r>
      <w:r>
        <w:rPr>
          <w:spacing w:val="-8"/>
          <w:sz w:val="24"/>
        </w:rPr>
        <w:t xml:space="preserve"> </w:t>
      </w:r>
      <w:r>
        <w:rPr>
          <w:sz w:val="24"/>
        </w:rPr>
        <w:t>in</w:t>
      </w:r>
      <w:r>
        <w:rPr>
          <w:spacing w:val="-8"/>
          <w:sz w:val="24"/>
        </w:rPr>
        <w:t xml:space="preserve"> </w:t>
      </w:r>
      <w:r>
        <w:rPr>
          <w:sz w:val="24"/>
        </w:rPr>
        <w:t>225</w:t>
      </w:r>
      <w:r>
        <w:rPr>
          <w:spacing w:val="-11"/>
          <w:sz w:val="24"/>
        </w:rPr>
        <w:t xml:space="preserve"> </w:t>
      </w:r>
      <w:r>
        <w:rPr>
          <w:sz w:val="24"/>
        </w:rPr>
        <w:t>CMR</w:t>
      </w:r>
      <w:r>
        <w:rPr>
          <w:spacing w:val="-11"/>
          <w:sz w:val="24"/>
        </w:rPr>
        <w:t xml:space="preserve"> </w:t>
      </w:r>
      <w:r>
        <w:rPr>
          <w:sz w:val="24"/>
        </w:rPr>
        <w:t>20.06(1)(c)</w:t>
      </w:r>
      <w:r>
        <w:rPr>
          <w:spacing w:val="-9"/>
          <w:sz w:val="24"/>
        </w:rPr>
        <w:t xml:space="preserve"> </w:t>
      </w:r>
      <w:r>
        <w:rPr>
          <w:sz w:val="24"/>
        </w:rPr>
        <w:t>was</w:t>
      </w:r>
      <w:r>
        <w:rPr>
          <w:spacing w:val="-8"/>
          <w:sz w:val="24"/>
        </w:rPr>
        <w:t xml:space="preserve"> </w:t>
      </w:r>
      <w:r>
        <w:rPr>
          <w:sz w:val="24"/>
        </w:rPr>
        <w:t>obtained prior to June 5,</w:t>
      </w:r>
      <w:r>
        <w:rPr>
          <w:spacing w:val="-2"/>
          <w:sz w:val="24"/>
        </w:rPr>
        <w:t xml:space="preserve"> </w:t>
      </w:r>
      <w:r>
        <w:rPr>
          <w:sz w:val="24"/>
        </w:rPr>
        <w:t>2017;</w:t>
      </w:r>
    </w:p>
    <w:p w:rsidR="00872DC5" w:rsidRDefault="001F15AF">
      <w:pPr>
        <w:pStyle w:val="ListParagraph"/>
        <w:numPr>
          <w:ilvl w:val="4"/>
          <w:numId w:val="9"/>
        </w:numPr>
        <w:tabs>
          <w:tab w:val="left" w:pos="2248"/>
        </w:tabs>
        <w:ind w:left="1995" w:right="340" w:firstLine="0"/>
        <w:jc w:val="both"/>
        <w:rPr>
          <w:sz w:val="24"/>
        </w:rPr>
      </w:pPr>
      <w:r>
        <w:rPr>
          <w:sz w:val="24"/>
        </w:rPr>
        <w:t>a Solar Tariff Generation Unit that is physically located on a parcel or parcels of land owned or controlled by the Massachusetts Department of Transportation as established</w:t>
      </w:r>
      <w:r>
        <w:rPr>
          <w:spacing w:val="-41"/>
          <w:sz w:val="24"/>
        </w:rPr>
        <w:t xml:space="preserve"> </w:t>
      </w:r>
      <w:r>
        <w:rPr>
          <w:sz w:val="24"/>
        </w:rPr>
        <w:t>by</w:t>
      </w:r>
    </w:p>
    <w:p w:rsidR="00872DC5" w:rsidRDefault="001F15AF">
      <w:pPr>
        <w:pStyle w:val="BodyText"/>
        <w:ind w:left="1995" w:right="339"/>
      </w:pPr>
      <w:r>
        <w:t>M.G.L. Ch. 6C, and can demonstrate to the Department’s satisfaction that it should be granted an exception to the provisions of 225 CMR 20.05(5)(f); and</w:t>
      </w:r>
    </w:p>
    <w:p w:rsidR="00872DC5" w:rsidRDefault="001F15AF">
      <w:pPr>
        <w:pStyle w:val="ListParagraph"/>
        <w:numPr>
          <w:ilvl w:val="4"/>
          <w:numId w:val="9"/>
        </w:numPr>
        <w:tabs>
          <w:tab w:val="left" w:pos="2229"/>
        </w:tabs>
        <w:ind w:left="1995" w:right="341" w:firstLine="0"/>
        <w:jc w:val="both"/>
        <w:rPr>
          <w:sz w:val="24"/>
        </w:rPr>
      </w:pPr>
      <w:r>
        <w:rPr>
          <w:sz w:val="24"/>
        </w:rPr>
        <w:t>a</w:t>
      </w:r>
      <w:r>
        <w:rPr>
          <w:spacing w:val="-12"/>
          <w:sz w:val="24"/>
        </w:rPr>
        <w:t xml:space="preserve"> </w:t>
      </w:r>
      <w:r>
        <w:rPr>
          <w:sz w:val="24"/>
        </w:rPr>
        <w:t>Solar</w:t>
      </w:r>
      <w:r>
        <w:rPr>
          <w:spacing w:val="-11"/>
          <w:sz w:val="24"/>
        </w:rPr>
        <w:t xml:space="preserve"> </w:t>
      </w:r>
      <w:r>
        <w:rPr>
          <w:sz w:val="24"/>
        </w:rPr>
        <w:t>Tariff</w:t>
      </w:r>
      <w:r>
        <w:rPr>
          <w:spacing w:val="-10"/>
          <w:sz w:val="24"/>
        </w:rPr>
        <w:t xml:space="preserve"> </w:t>
      </w:r>
      <w:r>
        <w:rPr>
          <w:sz w:val="24"/>
        </w:rPr>
        <w:t>Generation</w:t>
      </w:r>
      <w:r>
        <w:rPr>
          <w:spacing w:val="-10"/>
          <w:sz w:val="24"/>
        </w:rPr>
        <w:t xml:space="preserve"> </w:t>
      </w:r>
      <w:r>
        <w:rPr>
          <w:sz w:val="24"/>
        </w:rPr>
        <w:t>Unit</w:t>
      </w:r>
      <w:r>
        <w:rPr>
          <w:spacing w:val="-9"/>
          <w:sz w:val="24"/>
        </w:rPr>
        <w:t xml:space="preserve"> </w:t>
      </w:r>
      <w:r>
        <w:rPr>
          <w:sz w:val="24"/>
        </w:rPr>
        <w:t>that</w:t>
      </w:r>
      <w:r>
        <w:rPr>
          <w:spacing w:val="-12"/>
          <w:sz w:val="24"/>
        </w:rPr>
        <w:t xml:space="preserve"> </w:t>
      </w:r>
      <w:r>
        <w:rPr>
          <w:sz w:val="24"/>
        </w:rPr>
        <w:t>can</w:t>
      </w:r>
      <w:r>
        <w:rPr>
          <w:spacing w:val="-10"/>
          <w:sz w:val="24"/>
        </w:rPr>
        <w:t xml:space="preserve"> </w:t>
      </w:r>
      <w:r>
        <w:rPr>
          <w:sz w:val="24"/>
        </w:rPr>
        <w:t>demonstrate</w:t>
      </w:r>
      <w:r>
        <w:rPr>
          <w:spacing w:val="-10"/>
          <w:sz w:val="24"/>
        </w:rPr>
        <w:t xml:space="preserve"> </w:t>
      </w:r>
      <w:r>
        <w:rPr>
          <w:sz w:val="24"/>
        </w:rPr>
        <w:t>to</w:t>
      </w:r>
      <w:r>
        <w:rPr>
          <w:spacing w:val="-9"/>
          <w:sz w:val="24"/>
        </w:rPr>
        <w:t xml:space="preserve"> </w:t>
      </w:r>
      <w:r>
        <w:rPr>
          <w:sz w:val="24"/>
        </w:rPr>
        <w:t>the</w:t>
      </w:r>
      <w:r>
        <w:rPr>
          <w:spacing w:val="-10"/>
          <w:sz w:val="24"/>
        </w:rPr>
        <w:t xml:space="preserve"> </w:t>
      </w:r>
      <w:r>
        <w:rPr>
          <w:sz w:val="24"/>
        </w:rPr>
        <w:t>Department’s</w:t>
      </w:r>
      <w:r>
        <w:rPr>
          <w:spacing w:val="-10"/>
          <w:sz w:val="24"/>
        </w:rPr>
        <w:t xml:space="preserve"> </w:t>
      </w:r>
      <w:r>
        <w:rPr>
          <w:sz w:val="24"/>
        </w:rPr>
        <w:t>satisfaction</w:t>
      </w:r>
      <w:r>
        <w:rPr>
          <w:spacing w:val="-10"/>
          <w:sz w:val="24"/>
        </w:rPr>
        <w:t xml:space="preserve"> </w:t>
      </w:r>
      <w:r>
        <w:rPr>
          <w:sz w:val="24"/>
        </w:rPr>
        <w:t>that it</w:t>
      </w:r>
      <w:r>
        <w:rPr>
          <w:spacing w:val="-10"/>
          <w:sz w:val="24"/>
        </w:rPr>
        <w:t xml:space="preserve"> </w:t>
      </w:r>
      <w:r>
        <w:rPr>
          <w:sz w:val="24"/>
        </w:rPr>
        <w:t>should</w:t>
      </w:r>
      <w:r>
        <w:rPr>
          <w:spacing w:val="-10"/>
          <w:sz w:val="24"/>
        </w:rPr>
        <w:t xml:space="preserve"> </w:t>
      </w:r>
      <w:r>
        <w:rPr>
          <w:sz w:val="24"/>
        </w:rPr>
        <w:t>be</w:t>
      </w:r>
      <w:r>
        <w:rPr>
          <w:spacing w:val="-12"/>
          <w:sz w:val="24"/>
        </w:rPr>
        <w:t xml:space="preserve"> </w:t>
      </w:r>
      <w:r>
        <w:rPr>
          <w:sz w:val="24"/>
        </w:rPr>
        <w:t>granted</w:t>
      </w:r>
      <w:r>
        <w:rPr>
          <w:spacing w:val="-11"/>
          <w:sz w:val="24"/>
        </w:rPr>
        <w:t xml:space="preserve"> </w:t>
      </w:r>
      <w:r>
        <w:rPr>
          <w:sz w:val="24"/>
        </w:rPr>
        <w:t>an</w:t>
      </w:r>
      <w:r>
        <w:rPr>
          <w:spacing w:val="-11"/>
          <w:sz w:val="24"/>
        </w:rPr>
        <w:t xml:space="preserve"> </w:t>
      </w:r>
      <w:r>
        <w:rPr>
          <w:sz w:val="24"/>
        </w:rPr>
        <w:t>exception</w:t>
      </w:r>
      <w:r>
        <w:rPr>
          <w:spacing w:val="-10"/>
          <w:sz w:val="24"/>
        </w:rPr>
        <w:t xml:space="preserve"> </w:t>
      </w:r>
      <w:r>
        <w:rPr>
          <w:sz w:val="24"/>
        </w:rPr>
        <w:t>to</w:t>
      </w:r>
      <w:r>
        <w:rPr>
          <w:spacing w:val="-11"/>
          <w:sz w:val="24"/>
        </w:rPr>
        <w:t xml:space="preserve"> </w:t>
      </w:r>
      <w:r>
        <w:rPr>
          <w:sz w:val="24"/>
        </w:rPr>
        <w:t>the</w:t>
      </w:r>
      <w:r>
        <w:rPr>
          <w:spacing w:val="-11"/>
          <w:sz w:val="24"/>
        </w:rPr>
        <w:t xml:space="preserve"> </w:t>
      </w:r>
      <w:r>
        <w:rPr>
          <w:sz w:val="24"/>
        </w:rPr>
        <w:t>provisions</w:t>
      </w:r>
      <w:r>
        <w:rPr>
          <w:spacing w:val="-11"/>
          <w:sz w:val="24"/>
        </w:rPr>
        <w:t xml:space="preserve"> </w:t>
      </w:r>
      <w:r>
        <w:rPr>
          <w:sz w:val="24"/>
        </w:rPr>
        <w:t>of</w:t>
      </w:r>
      <w:r>
        <w:rPr>
          <w:spacing w:val="-11"/>
          <w:sz w:val="24"/>
        </w:rPr>
        <w:t xml:space="preserve"> </w:t>
      </w:r>
      <w:r>
        <w:rPr>
          <w:sz w:val="24"/>
        </w:rPr>
        <w:t>225</w:t>
      </w:r>
      <w:r>
        <w:rPr>
          <w:spacing w:val="-11"/>
          <w:sz w:val="24"/>
        </w:rPr>
        <w:t xml:space="preserve"> </w:t>
      </w:r>
      <w:r>
        <w:rPr>
          <w:sz w:val="24"/>
        </w:rPr>
        <w:t>CMR</w:t>
      </w:r>
      <w:r>
        <w:rPr>
          <w:spacing w:val="-9"/>
          <w:sz w:val="24"/>
        </w:rPr>
        <w:t xml:space="preserve"> </w:t>
      </w:r>
      <w:r>
        <w:rPr>
          <w:sz w:val="24"/>
        </w:rPr>
        <w:t>20.05(5)(f)</w:t>
      </w:r>
      <w:r>
        <w:rPr>
          <w:spacing w:val="-6"/>
          <w:sz w:val="24"/>
        </w:rPr>
        <w:t xml:space="preserve"> </w:t>
      </w:r>
      <w:r>
        <w:rPr>
          <w:sz w:val="24"/>
        </w:rPr>
        <w:t>for</w:t>
      </w:r>
      <w:r>
        <w:rPr>
          <w:spacing w:val="-11"/>
          <w:sz w:val="24"/>
        </w:rPr>
        <w:t xml:space="preserve"> </w:t>
      </w:r>
      <w:r>
        <w:rPr>
          <w:sz w:val="24"/>
        </w:rPr>
        <w:t>good</w:t>
      </w:r>
      <w:r>
        <w:rPr>
          <w:spacing w:val="-10"/>
          <w:sz w:val="24"/>
        </w:rPr>
        <w:t xml:space="preserve"> </w:t>
      </w:r>
      <w:r>
        <w:rPr>
          <w:sz w:val="24"/>
        </w:rPr>
        <w:t>cause.</w:t>
      </w:r>
    </w:p>
    <w:p w:rsidR="00872DC5" w:rsidRDefault="001F15AF">
      <w:pPr>
        <w:pStyle w:val="ListParagraph"/>
        <w:numPr>
          <w:ilvl w:val="3"/>
          <w:numId w:val="9"/>
        </w:numPr>
        <w:tabs>
          <w:tab w:val="left" w:pos="2020"/>
        </w:tabs>
        <w:spacing w:before="1"/>
        <w:ind w:right="343" w:firstLine="0"/>
        <w:jc w:val="both"/>
        <w:rPr>
          <w:sz w:val="24"/>
        </w:rPr>
      </w:pPr>
      <w:r>
        <w:rPr>
          <w:sz w:val="24"/>
          <w:u w:val="single"/>
        </w:rPr>
        <w:t>Capacity Expansions</w:t>
      </w:r>
      <w:r>
        <w:rPr>
          <w:sz w:val="24"/>
        </w:rPr>
        <w:t>. Both direct current (DC) and alternating current (AC) capacity expansions</w:t>
      </w:r>
      <w:r>
        <w:rPr>
          <w:spacing w:val="-12"/>
          <w:sz w:val="24"/>
        </w:rPr>
        <w:t xml:space="preserve"> </w:t>
      </w:r>
      <w:r>
        <w:rPr>
          <w:sz w:val="24"/>
        </w:rPr>
        <w:t>to</w:t>
      </w:r>
      <w:r>
        <w:rPr>
          <w:spacing w:val="-12"/>
          <w:sz w:val="24"/>
        </w:rPr>
        <w:t xml:space="preserve"> </w:t>
      </w:r>
      <w:r>
        <w:rPr>
          <w:sz w:val="24"/>
        </w:rPr>
        <w:t>the</w:t>
      </w:r>
      <w:r>
        <w:rPr>
          <w:spacing w:val="-9"/>
          <w:sz w:val="24"/>
        </w:rPr>
        <w:t xml:space="preserve"> </w:t>
      </w:r>
      <w:r>
        <w:rPr>
          <w:sz w:val="24"/>
        </w:rPr>
        <w:t>capacity</w:t>
      </w:r>
      <w:r>
        <w:rPr>
          <w:spacing w:val="-12"/>
          <w:sz w:val="24"/>
        </w:rPr>
        <w:t xml:space="preserve"> </w:t>
      </w:r>
      <w:r>
        <w:rPr>
          <w:sz w:val="24"/>
        </w:rPr>
        <w:t>listed</w:t>
      </w:r>
      <w:r>
        <w:rPr>
          <w:spacing w:val="-11"/>
          <w:sz w:val="24"/>
        </w:rPr>
        <w:t xml:space="preserve"> </w:t>
      </w:r>
      <w:r>
        <w:rPr>
          <w:sz w:val="24"/>
        </w:rPr>
        <w:t>in</w:t>
      </w:r>
      <w:r>
        <w:rPr>
          <w:spacing w:val="-12"/>
          <w:sz w:val="24"/>
        </w:rPr>
        <w:t xml:space="preserve"> </w:t>
      </w:r>
      <w:r>
        <w:rPr>
          <w:sz w:val="24"/>
        </w:rPr>
        <w:t>a</w:t>
      </w:r>
      <w:r>
        <w:rPr>
          <w:spacing w:val="-12"/>
          <w:sz w:val="24"/>
        </w:rPr>
        <w:t xml:space="preserve"> </w:t>
      </w:r>
      <w:r>
        <w:rPr>
          <w:sz w:val="24"/>
        </w:rPr>
        <w:t>Solar</w:t>
      </w:r>
      <w:r>
        <w:rPr>
          <w:spacing w:val="-11"/>
          <w:sz w:val="24"/>
        </w:rPr>
        <w:t xml:space="preserve"> </w:t>
      </w:r>
      <w:r>
        <w:rPr>
          <w:sz w:val="24"/>
        </w:rPr>
        <w:t>Tariff</w:t>
      </w:r>
      <w:r>
        <w:rPr>
          <w:spacing w:val="-9"/>
          <w:sz w:val="24"/>
        </w:rPr>
        <w:t xml:space="preserve"> </w:t>
      </w:r>
      <w:r>
        <w:rPr>
          <w:sz w:val="24"/>
        </w:rPr>
        <w:t>Generation</w:t>
      </w:r>
      <w:r>
        <w:rPr>
          <w:spacing w:val="-12"/>
          <w:sz w:val="24"/>
        </w:rPr>
        <w:t xml:space="preserve"> </w:t>
      </w:r>
      <w:r>
        <w:rPr>
          <w:sz w:val="24"/>
        </w:rPr>
        <w:t>Unit’s</w:t>
      </w:r>
      <w:r>
        <w:rPr>
          <w:spacing w:val="-11"/>
          <w:sz w:val="24"/>
        </w:rPr>
        <w:t xml:space="preserve"> </w:t>
      </w:r>
      <w:r>
        <w:rPr>
          <w:sz w:val="24"/>
        </w:rPr>
        <w:t>Statement</w:t>
      </w:r>
      <w:r>
        <w:rPr>
          <w:spacing w:val="-12"/>
          <w:sz w:val="24"/>
        </w:rPr>
        <w:t xml:space="preserve"> </w:t>
      </w:r>
      <w:r>
        <w:rPr>
          <w:sz w:val="24"/>
        </w:rPr>
        <w:t>of</w:t>
      </w:r>
      <w:r>
        <w:rPr>
          <w:spacing w:val="-12"/>
          <w:sz w:val="24"/>
        </w:rPr>
        <w:t xml:space="preserve"> </w:t>
      </w:r>
      <w:r>
        <w:rPr>
          <w:sz w:val="24"/>
        </w:rPr>
        <w:t>Qualification are not permitted except under the following</w:t>
      </w:r>
      <w:r>
        <w:rPr>
          <w:spacing w:val="-3"/>
          <w:sz w:val="24"/>
        </w:rPr>
        <w:t xml:space="preserve"> </w:t>
      </w:r>
      <w:r>
        <w:rPr>
          <w:sz w:val="24"/>
        </w:rPr>
        <w:t>circumstances:</w:t>
      </w:r>
    </w:p>
    <w:p w:rsidR="00872DC5" w:rsidRDefault="001F15AF">
      <w:pPr>
        <w:pStyle w:val="ListParagraph"/>
        <w:numPr>
          <w:ilvl w:val="4"/>
          <w:numId w:val="9"/>
        </w:numPr>
        <w:tabs>
          <w:tab w:val="left" w:pos="2238"/>
        </w:tabs>
        <w:ind w:left="1995" w:right="338" w:firstLine="0"/>
        <w:jc w:val="both"/>
        <w:rPr>
          <w:sz w:val="24"/>
        </w:rPr>
      </w:pPr>
      <w:r>
        <w:rPr>
          <w:sz w:val="24"/>
        </w:rPr>
        <w:t>a direct current capacity expansion to a Solar Tariff Generation Unit’s rated capacity is permitted if the expansion occurs within a Solar Tariff Generation Unit’s Reservation Period;</w:t>
      </w:r>
      <w:r>
        <w:rPr>
          <w:spacing w:val="-1"/>
          <w:sz w:val="24"/>
        </w:rPr>
        <w:t xml:space="preserve"> </w:t>
      </w:r>
      <w:r>
        <w:rPr>
          <w:sz w:val="24"/>
        </w:rPr>
        <w:t>and</w:t>
      </w:r>
    </w:p>
    <w:p w:rsidR="00872DC5" w:rsidRDefault="001F15AF">
      <w:pPr>
        <w:pStyle w:val="ListParagraph"/>
        <w:numPr>
          <w:ilvl w:val="4"/>
          <w:numId w:val="9"/>
        </w:numPr>
        <w:tabs>
          <w:tab w:val="left" w:pos="2284"/>
        </w:tabs>
        <w:ind w:left="1995" w:right="340" w:firstLine="0"/>
        <w:jc w:val="both"/>
        <w:rPr>
          <w:sz w:val="24"/>
        </w:rPr>
      </w:pPr>
      <w:r>
        <w:rPr>
          <w:sz w:val="24"/>
        </w:rPr>
        <w:t>direct current and alternating current capacity expansions following a Solar Tariff Generation’s Commercial Operation Date may be allowed if the Solar Tariff Generation Unit</w:t>
      </w:r>
      <w:r>
        <w:rPr>
          <w:spacing w:val="-9"/>
          <w:sz w:val="24"/>
        </w:rPr>
        <w:t xml:space="preserve"> </w:t>
      </w:r>
      <w:r>
        <w:rPr>
          <w:sz w:val="24"/>
        </w:rPr>
        <w:t>can</w:t>
      </w:r>
      <w:r>
        <w:rPr>
          <w:spacing w:val="-9"/>
          <w:sz w:val="24"/>
        </w:rPr>
        <w:t xml:space="preserve"> </w:t>
      </w:r>
      <w:r>
        <w:rPr>
          <w:sz w:val="24"/>
        </w:rPr>
        <w:t>demonstrate</w:t>
      </w:r>
      <w:r>
        <w:rPr>
          <w:spacing w:val="-10"/>
          <w:sz w:val="24"/>
        </w:rPr>
        <w:t xml:space="preserve"> </w:t>
      </w:r>
      <w:r>
        <w:rPr>
          <w:sz w:val="24"/>
        </w:rPr>
        <w:t>to</w:t>
      </w:r>
      <w:r>
        <w:rPr>
          <w:spacing w:val="-8"/>
          <w:sz w:val="24"/>
        </w:rPr>
        <w:t xml:space="preserve"> </w:t>
      </w:r>
      <w:r>
        <w:rPr>
          <w:sz w:val="24"/>
        </w:rPr>
        <w:t>the</w:t>
      </w:r>
      <w:r>
        <w:rPr>
          <w:spacing w:val="-9"/>
          <w:sz w:val="24"/>
        </w:rPr>
        <w:t xml:space="preserve"> </w:t>
      </w:r>
      <w:r>
        <w:rPr>
          <w:sz w:val="24"/>
        </w:rPr>
        <w:t>Department’s</w:t>
      </w:r>
      <w:r>
        <w:rPr>
          <w:spacing w:val="-9"/>
          <w:sz w:val="24"/>
        </w:rPr>
        <w:t xml:space="preserve"> </w:t>
      </w:r>
      <w:r>
        <w:rPr>
          <w:sz w:val="24"/>
        </w:rPr>
        <w:t>satisfaction</w:t>
      </w:r>
      <w:r>
        <w:rPr>
          <w:spacing w:val="-8"/>
          <w:sz w:val="24"/>
        </w:rPr>
        <w:t xml:space="preserve"> </w:t>
      </w:r>
      <w:r>
        <w:rPr>
          <w:sz w:val="24"/>
        </w:rPr>
        <w:t>that</w:t>
      </w:r>
      <w:r>
        <w:rPr>
          <w:spacing w:val="-9"/>
          <w:sz w:val="24"/>
        </w:rPr>
        <w:t xml:space="preserve"> </w:t>
      </w:r>
      <w:r>
        <w:rPr>
          <w:sz w:val="24"/>
        </w:rPr>
        <w:t>the</w:t>
      </w:r>
      <w:r>
        <w:rPr>
          <w:spacing w:val="-10"/>
          <w:sz w:val="24"/>
        </w:rPr>
        <w:t xml:space="preserve"> </w:t>
      </w:r>
      <w:r>
        <w:rPr>
          <w:sz w:val="24"/>
        </w:rPr>
        <w:t>expansion</w:t>
      </w:r>
      <w:r>
        <w:rPr>
          <w:spacing w:val="-8"/>
          <w:sz w:val="24"/>
        </w:rPr>
        <w:t xml:space="preserve"> </w:t>
      </w:r>
      <w:r>
        <w:rPr>
          <w:sz w:val="24"/>
        </w:rPr>
        <w:t>is</w:t>
      </w:r>
      <w:r>
        <w:rPr>
          <w:spacing w:val="-3"/>
          <w:sz w:val="24"/>
        </w:rPr>
        <w:t xml:space="preserve"> </w:t>
      </w:r>
      <w:r>
        <w:rPr>
          <w:i/>
          <w:sz w:val="24"/>
        </w:rPr>
        <w:t>de</w:t>
      </w:r>
      <w:r>
        <w:rPr>
          <w:i/>
          <w:spacing w:val="-10"/>
          <w:sz w:val="24"/>
        </w:rPr>
        <w:t xml:space="preserve"> </w:t>
      </w:r>
      <w:r>
        <w:rPr>
          <w:i/>
          <w:sz w:val="24"/>
        </w:rPr>
        <w:t>minimis</w:t>
      </w:r>
      <w:r>
        <w:rPr>
          <w:i/>
          <w:spacing w:val="-8"/>
          <w:sz w:val="24"/>
        </w:rPr>
        <w:t xml:space="preserve"> </w:t>
      </w:r>
      <w:r>
        <w:rPr>
          <w:sz w:val="24"/>
        </w:rPr>
        <w:t>and</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BodyText"/>
        <w:spacing w:before="63"/>
        <w:ind w:left="1995" w:right="343"/>
      </w:pPr>
      <w:r>
        <w:lastRenderedPageBreak/>
        <w:t>is</w:t>
      </w:r>
      <w:r>
        <w:rPr>
          <w:spacing w:val="-14"/>
        </w:rPr>
        <w:t xml:space="preserve"> </w:t>
      </w:r>
      <w:r>
        <w:t>required</w:t>
      </w:r>
      <w:r>
        <w:rPr>
          <w:spacing w:val="-12"/>
        </w:rPr>
        <w:t xml:space="preserve"> </w:t>
      </w:r>
      <w:r>
        <w:t>for</w:t>
      </w:r>
      <w:r>
        <w:rPr>
          <w:spacing w:val="-15"/>
        </w:rPr>
        <w:t xml:space="preserve"> </w:t>
      </w:r>
      <w:r>
        <w:t>equipment</w:t>
      </w:r>
      <w:r>
        <w:rPr>
          <w:spacing w:val="-12"/>
        </w:rPr>
        <w:t xml:space="preserve"> </w:t>
      </w:r>
      <w:r>
        <w:t>replacement</w:t>
      </w:r>
      <w:r>
        <w:rPr>
          <w:spacing w:val="-13"/>
        </w:rPr>
        <w:t xml:space="preserve"> </w:t>
      </w:r>
      <w:r>
        <w:t>or</w:t>
      </w:r>
      <w:r>
        <w:rPr>
          <w:spacing w:val="-13"/>
        </w:rPr>
        <w:t xml:space="preserve"> </w:t>
      </w:r>
      <w:r>
        <w:t>reconfiguration</w:t>
      </w:r>
      <w:r>
        <w:rPr>
          <w:spacing w:val="-13"/>
        </w:rPr>
        <w:t xml:space="preserve"> </w:t>
      </w:r>
      <w:r>
        <w:t>necessary</w:t>
      </w:r>
      <w:r>
        <w:rPr>
          <w:spacing w:val="-13"/>
        </w:rPr>
        <w:t xml:space="preserve"> </w:t>
      </w:r>
      <w:r>
        <w:t>to</w:t>
      </w:r>
      <w:r>
        <w:rPr>
          <w:spacing w:val="-12"/>
        </w:rPr>
        <w:t xml:space="preserve"> </w:t>
      </w:r>
      <w:r>
        <w:t>ensure</w:t>
      </w:r>
      <w:r>
        <w:rPr>
          <w:spacing w:val="-13"/>
        </w:rPr>
        <w:t xml:space="preserve"> </w:t>
      </w:r>
      <w:r>
        <w:t>the</w:t>
      </w:r>
      <w:r>
        <w:rPr>
          <w:spacing w:val="-15"/>
        </w:rPr>
        <w:t xml:space="preserve"> </w:t>
      </w:r>
      <w:r>
        <w:t>continued operation of the Solar Tariff Generation</w:t>
      </w:r>
      <w:r>
        <w:rPr>
          <w:spacing w:val="-2"/>
        </w:rPr>
        <w:t xml:space="preserve"> </w:t>
      </w:r>
      <w:r>
        <w:t>Unit.</w:t>
      </w:r>
    </w:p>
    <w:p w:rsidR="00872DC5" w:rsidRDefault="001F15AF">
      <w:pPr>
        <w:pStyle w:val="ListParagraph"/>
        <w:numPr>
          <w:ilvl w:val="0"/>
          <w:numId w:val="7"/>
        </w:numPr>
        <w:tabs>
          <w:tab w:val="left" w:pos="1919"/>
        </w:tabs>
        <w:ind w:right="338" w:firstLine="0"/>
        <w:jc w:val="both"/>
        <w:rPr>
          <w:sz w:val="24"/>
        </w:rPr>
      </w:pPr>
      <w:r>
        <w:rPr>
          <w:sz w:val="24"/>
          <w:u w:val="single"/>
        </w:rPr>
        <w:t>Special Provisions for Relocated and Replacement Generation Units</w:t>
      </w:r>
      <w:r>
        <w:rPr>
          <w:sz w:val="24"/>
        </w:rPr>
        <w:t>. The Department</w:t>
      </w:r>
      <w:r>
        <w:rPr>
          <w:spacing w:val="-38"/>
          <w:sz w:val="24"/>
        </w:rPr>
        <w:t xml:space="preserve"> </w:t>
      </w:r>
      <w:r>
        <w:rPr>
          <w:sz w:val="24"/>
        </w:rPr>
        <w:t>may provide</w:t>
      </w:r>
      <w:r>
        <w:rPr>
          <w:spacing w:val="-5"/>
          <w:sz w:val="24"/>
        </w:rPr>
        <w:t xml:space="preserve"> </w:t>
      </w:r>
      <w:r>
        <w:rPr>
          <w:sz w:val="24"/>
        </w:rPr>
        <w:t>a</w:t>
      </w:r>
      <w:r>
        <w:rPr>
          <w:spacing w:val="-5"/>
          <w:sz w:val="24"/>
        </w:rPr>
        <w:t xml:space="preserve"> </w:t>
      </w:r>
      <w:r>
        <w:rPr>
          <w:sz w:val="24"/>
        </w:rPr>
        <w:t>Statement</w:t>
      </w:r>
      <w:r>
        <w:rPr>
          <w:spacing w:val="-4"/>
          <w:sz w:val="24"/>
        </w:rPr>
        <w:t xml:space="preserve"> </w:t>
      </w:r>
      <w:r>
        <w:rPr>
          <w:sz w:val="24"/>
        </w:rPr>
        <w:t>of</w:t>
      </w:r>
      <w:r>
        <w:rPr>
          <w:spacing w:val="-5"/>
          <w:sz w:val="24"/>
        </w:rPr>
        <w:t xml:space="preserve"> </w:t>
      </w:r>
      <w:r>
        <w:rPr>
          <w:sz w:val="24"/>
        </w:rPr>
        <w:t>Qualification</w:t>
      </w:r>
      <w:r>
        <w:rPr>
          <w:spacing w:val="-4"/>
          <w:sz w:val="24"/>
        </w:rPr>
        <w:t xml:space="preserve"> </w:t>
      </w:r>
      <w:r>
        <w:rPr>
          <w:sz w:val="24"/>
        </w:rPr>
        <w:t>to</w:t>
      </w:r>
      <w:r>
        <w:rPr>
          <w:spacing w:val="-3"/>
          <w:sz w:val="24"/>
        </w:rPr>
        <w:t xml:space="preserve"> </w:t>
      </w:r>
      <w:r>
        <w:rPr>
          <w:sz w:val="24"/>
        </w:rPr>
        <w:t>a</w:t>
      </w:r>
      <w:r>
        <w:rPr>
          <w:spacing w:val="-3"/>
          <w:sz w:val="24"/>
        </w:rPr>
        <w:t xml:space="preserve"> </w:t>
      </w:r>
      <w:r>
        <w:rPr>
          <w:sz w:val="24"/>
        </w:rPr>
        <w:t>solar</w:t>
      </w:r>
      <w:r>
        <w:rPr>
          <w:spacing w:val="-5"/>
          <w:sz w:val="24"/>
        </w:rPr>
        <w:t xml:space="preserve"> </w:t>
      </w:r>
      <w:r>
        <w:rPr>
          <w:sz w:val="24"/>
        </w:rPr>
        <w:t>photovoltaic</w:t>
      </w:r>
      <w:r>
        <w:rPr>
          <w:spacing w:val="-4"/>
          <w:sz w:val="24"/>
        </w:rPr>
        <w:t xml:space="preserve"> </w:t>
      </w:r>
      <w:r>
        <w:rPr>
          <w:sz w:val="24"/>
        </w:rPr>
        <w:t>Generation</w:t>
      </w:r>
      <w:r>
        <w:rPr>
          <w:spacing w:val="-4"/>
          <w:sz w:val="24"/>
        </w:rPr>
        <w:t xml:space="preserve"> </w:t>
      </w:r>
      <w:r>
        <w:rPr>
          <w:sz w:val="24"/>
        </w:rPr>
        <w:t>Unit</w:t>
      </w:r>
      <w:r>
        <w:rPr>
          <w:spacing w:val="-1"/>
          <w:sz w:val="24"/>
        </w:rPr>
        <w:t xml:space="preserve"> </w:t>
      </w:r>
      <w:r>
        <w:rPr>
          <w:sz w:val="24"/>
        </w:rPr>
        <w:t>that</w:t>
      </w:r>
      <w:r>
        <w:rPr>
          <w:spacing w:val="-4"/>
          <w:sz w:val="24"/>
        </w:rPr>
        <w:t xml:space="preserve"> </w:t>
      </w:r>
      <w:r>
        <w:rPr>
          <w:sz w:val="24"/>
        </w:rPr>
        <w:t>meets</w:t>
      </w:r>
      <w:r>
        <w:rPr>
          <w:spacing w:val="-2"/>
          <w:sz w:val="24"/>
        </w:rPr>
        <w:t xml:space="preserve"> </w:t>
      </w:r>
      <w:r>
        <w:rPr>
          <w:sz w:val="24"/>
        </w:rPr>
        <w:t>one</w:t>
      </w:r>
      <w:r>
        <w:rPr>
          <w:spacing w:val="-5"/>
          <w:sz w:val="24"/>
        </w:rPr>
        <w:t xml:space="preserve"> </w:t>
      </w:r>
      <w:r>
        <w:rPr>
          <w:sz w:val="24"/>
        </w:rPr>
        <w:t>of the</w:t>
      </w:r>
      <w:r>
        <w:rPr>
          <w:spacing w:val="-16"/>
          <w:sz w:val="24"/>
        </w:rPr>
        <w:t xml:space="preserve"> </w:t>
      </w:r>
      <w:r>
        <w:rPr>
          <w:sz w:val="24"/>
        </w:rPr>
        <w:t>following</w:t>
      </w:r>
      <w:r>
        <w:rPr>
          <w:spacing w:val="-16"/>
          <w:sz w:val="24"/>
        </w:rPr>
        <w:t xml:space="preserve"> </w:t>
      </w:r>
      <w:r>
        <w:rPr>
          <w:sz w:val="24"/>
        </w:rPr>
        <w:t>categories</w:t>
      </w:r>
      <w:r>
        <w:rPr>
          <w:spacing w:val="-16"/>
          <w:sz w:val="24"/>
        </w:rPr>
        <w:t xml:space="preserve"> </w:t>
      </w:r>
      <w:r>
        <w:rPr>
          <w:sz w:val="24"/>
        </w:rPr>
        <w:t>and</w:t>
      </w:r>
      <w:r>
        <w:rPr>
          <w:spacing w:val="-16"/>
          <w:sz w:val="24"/>
        </w:rPr>
        <w:t xml:space="preserve"> </w:t>
      </w:r>
      <w:r>
        <w:rPr>
          <w:sz w:val="24"/>
        </w:rPr>
        <w:t>criteria,</w:t>
      </w:r>
      <w:r>
        <w:rPr>
          <w:spacing w:val="-16"/>
          <w:sz w:val="24"/>
        </w:rPr>
        <w:t xml:space="preserve"> </w:t>
      </w:r>
      <w:r>
        <w:rPr>
          <w:sz w:val="24"/>
        </w:rPr>
        <w:t>as</w:t>
      </w:r>
      <w:r>
        <w:rPr>
          <w:spacing w:val="-16"/>
          <w:sz w:val="24"/>
        </w:rPr>
        <w:t xml:space="preserve"> </w:t>
      </w:r>
      <w:r>
        <w:rPr>
          <w:sz w:val="24"/>
        </w:rPr>
        <w:t>well</w:t>
      </w:r>
      <w:r>
        <w:rPr>
          <w:spacing w:val="-15"/>
          <w:sz w:val="24"/>
        </w:rPr>
        <w:t xml:space="preserve"> </w:t>
      </w:r>
      <w:r>
        <w:rPr>
          <w:sz w:val="24"/>
        </w:rPr>
        <w:t>as</w:t>
      </w:r>
      <w:r>
        <w:rPr>
          <w:spacing w:val="-16"/>
          <w:sz w:val="24"/>
        </w:rPr>
        <w:t xml:space="preserve"> </w:t>
      </w:r>
      <w:r>
        <w:rPr>
          <w:sz w:val="24"/>
        </w:rPr>
        <w:t>all</w:t>
      </w:r>
      <w:r>
        <w:rPr>
          <w:spacing w:val="-15"/>
          <w:sz w:val="24"/>
        </w:rPr>
        <w:t xml:space="preserve"> </w:t>
      </w:r>
      <w:r>
        <w:rPr>
          <w:sz w:val="24"/>
        </w:rPr>
        <w:t>other</w:t>
      </w:r>
      <w:r>
        <w:rPr>
          <w:spacing w:val="-17"/>
          <w:sz w:val="24"/>
        </w:rPr>
        <w:t xml:space="preserve"> </w:t>
      </w:r>
      <w:r>
        <w:rPr>
          <w:sz w:val="24"/>
        </w:rPr>
        <w:t>relevant</w:t>
      </w:r>
      <w:r>
        <w:rPr>
          <w:spacing w:val="-15"/>
          <w:sz w:val="24"/>
        </w:rPr>
        <w:t xml:space="preserve"> </w:t>
      </w:r>
      <w:r>
        <w:rPr>
          <w:sz w:val="24"/>
        </w:rPr>
        <w:t>provisions</w:t>
      </w:r>
      <w:r>
        <w:rPr>
          <w:spacing w:val="-15"/>
          <w:sz w:val="24"/>
        </w:rPr>
        <w:t xml:space="preserve"> </w:t>
      </w:r>
      <w:r>
        <w:rPr>
          <w:sz w:val="24"/>
        </w:rPr>
        <w:t>of</w:t>
      </w:r>
      <w:r>
        <w:rPr>
          <w:spacing w:val="-13"/>
          <w:sz w:val="24"/>
        </w:rPr>
        <w:t xml:space="preserve"> </w:t>
      </w:r>
      <w:r>
        <w:rPr>
          <w:sz w:val="24"/>
        </w:rPr>
        <w:t>225</w:t>
      </w:r>
      <w:r>
        <w:rPr>
          <w:spacing w:val="-16"/>
          <w:sz w:val="24"/>
        </w:rPr>
        <w:t xml:space="preserve"> </w:t>
      </w:r>
      <w:r>
        <w:rPr>
          <w:sz w:val="24"/>
        </w:rPr>
        <w:t>CMR</w:t>
      </w:r>
      <w:r>
        <w:rPr>
          <w:spacing w:val="-15"/>
          <w:sz w:val="24"/>
        </w:rPr>
        <w:t xml:space="preserve"> </w:t>
      </w:r>
      <w:r>
        <w:rPr>
          <w:sz w:val="24"/>
        </w:rPr>
        <w:t>20.00:</w:t>
      </w:r>
    </w:p>
    <w:p w:rsidR="00872DC5" w:rsidRDefault="001F15AF">
      <w:pPr>
        <w:pStyle w:val="ListParagraph"/>
        <w:numPr>
          <w:ilvl w:val="1"/>
          <w:numId w:val="7"/>
        </w:numPr>
        <w:tabs>
          <w:tab w:val="left" w:pos="2260"/>
        </w:tabs>
        <w:ind w:right="338" w:firstLine="0"/>
        <w:jc w:val="both"/>
        <w:rPr>
          <w:sz w:val="24"/>
        </w:rPr>
      </w:pPr>
      <w:r>
        <w:rPr>
          <w:sz w:val="24"/>
          <w:u w:val="single"/>
        </w:rPr>
        <w:t>Relocated Solar Tariff Generation Unit</w:t>
      </w:r>
      <w:r>
        <w:rPr>
          <w:sz w:val="24"/>
        </w:rPr>
        <w:t>. A solar photovoltaic Generation Unit whose equipment was used before January 1, 2018, to generate electrical energy outside of the Commonwealth of Massachusetts, and that is interconnected with the electric grid in the service territory of a Distribution Company on or after January 1, 2018 provided that no components of the Power Conversion Technology were used in a Generation Unit located in the Commonwealth prior to January 1, 2018. No components from a Generation Unit previously qualified as an RPS Class I Renewable Generation Unit, Solar Carve-out Renewable Generation Unit, or Solar Carve-out II Renewable Generation Unit shall be eligible to qualify as part of a Solar Tariff Generation</w:t>
      </w:r>
      <w:r>
        <w:rPr>
          <w:spacing w:val="-4"/>
          <w:sz w:val="24"/>
        </w:rPr>
        <w:t xml:space="preserve"> </w:t>
      </w:r>
      <w:r>
        <w:rPr>
          <w:sz w:val="24"/>
        </w:rPr>
        <w:t>Unit.</w:t>
      </w:r>
    </w:p>
    <w:p w:rsidR="00872DC5" w:rsidRDefault="001F15AF">
      <w:pPr>
        <w:pStyle w:val="ListParagraph"/>
        <w:numPr>
          <w:ilvl w:val="1"/>
          <w:numId w:val="7"/>
        </w:numPr>
        <w:tabs>
          <w:tab w:val="left" w:pos="2255"/>
        </w:tabs>
        <w:spacing w:before="1"/>
        <w:ind w:right="339" w:firstLine="0"/>
        <w:jc w:val="both"/>
        <w:rPr>
          <w:sz w:val="24"/>
        </w:rPr>
      </w:pPr>
      <w:r>
        <w:rPr>
          <w:sz w:val="24"/>
          <w:u w:val="single"/>
        </w:rPr>
        <w:t>Replacement Solar Tariff Generation Unit</w:t>
      </w:r>
      <w:r>
        <w:rPr>
          <w:sz w:val="24"/>
        </w:rPr>
        <w:t>. A solar photovoltaic Generation Unit that replaces an inactive or decommissioned solar photovoltaic Generation Unit that had operated</w:t>
      </w:r>
      <w:r>
        <w:rPr>
          <w:spacing w:val="-7"/>
          <w:sz w:val="24"/>
        </w:rPr>
        <w:t xml:space="preserve"> </w:t>
      </w:r>
      <w:r>
        <w:rPr>
          <w:sz w:val="24"/>
        </w:rPr>
        <w:t>on</w:t>
      </w:r>
      <w:r>
        <w:rPr>
          <w:spacing w:val="-6"/>
          <w:sz w:val="24"/>
        </w:rPr>
        <w:t xml:space="preserve"> </w:t>
      </w:r>
      <w:r>
        <w:rPr>
          <w:sz w:val="24"/>
        </w:rPr>
        <w:t>the</w:t>
      </w:r>
      <w:r>
        <w:rPr>
          <w:spacing w:val="-7"/>
          <w:sz w:val="24"/>
        </w:rPr>
        <w:t xml:space="preserve"> </w:t>
      </w:r>
      <w:r>
        <w:rPr>
          <w:sz w:val="24"/>
        </w:rPr>
        <w:t>same</w:t>
      </w:r>
      <w:r>
        <w:rPr>
          <w:spacing w:val="-7"/>
          <w:sz w:val="24"/>
        </w:rPr>
        <w:t xml:space="preserve"> </w:t>
      </w:r>
      <w:r>
        <w:rPr>
          <w:sz w:val="24"/>
        </w:rPr>
        <w:t>site</w:t>
      </w:r>
      <w:r>
        <w:rPr>
          <w:spacing w:val="-7"/>
          <w:sz w:val="24"/>
        </w:rPr>
        <w:t xml:space="preserve"> </w:t>
      </w:r>
      <w:r>
        <w:rPr>
          <w:sz w:val="24"/>
        </w:rPr>
        <w:t>before</w:t>
      </w:r>
      <w:r>
        <w:rPr>
          <w:spacing w:val="-7"/>
          <w:sz w:val="24"/>
        </w:rPr>
        <w:t xml:space="preserve"> </w:t>
      </w:r>
      <w:r>
        <w:rPr>
          <w:sz w:val="24"/>
        </w:rPr>
        <w:t>January</w:t>
      </w:r>
      <w:r>
        <w:rPr>
          <w:spacing w:val="-6"/>
          <w:sz w:val="24"/>
        </w:rPr>
        <w:t xml:space="preserve"> </w:t>
      </w:r>
      <w:r>
        <w:rPr>
          <w:sz w:val="24"/>
        </w:rPr>
        <w:t>1,</w:t>
      </w:r>
      <w:r>
        <w:rPr>
          <w:spacing w:val="-6"/>
          <w:sz w:val="24"/>
        </w:rPr>
        <w:t xml:space="preserve"> </w:t>
      </w:r>
      <w:r>
        <w:rPr>
          <w:sz w:val="24"/>
        </w:rPr>
        <w:t>2018,</w:t>
      </w:r>
      <w:r>
        <w:rPr>
          <w:spacing w:val="-9"/>
          <w:sz w:val="24"/>
        </w:rPr>
        <w:t xml:space="preserve"> </w:t>
      </w:r>
      <w:r>
        <w:rPr>
          <w:sz w:val="24"/>
        </w:rPr>
        <w:t>may</w:t>
      </w:r>
      <w:r>
        <w:rPr>
          <w:spacing w:val="-7"/>
          <w:sz w:val="24"/>
        </w:rPr>
        <w:t xml:space="preserve"> </w:t>
      </w:r>
      <w:r>
        <w:rPr>
          <w:sz w:val="24"/>
        </w:rPr>
        <w:t>submit</w:t>
      </w:r>
      <w:r>
        <w:rPr>
          <w:spacing w:val="-6"/>
          <w:sz w:val="24"/>
        </w:rPr>
        <w:t xml:space="preserve"> </w:t>
      </w:r>
      <w:r>
        <w:rPr>
          <w:sz w:val="24"/>
        </w:rPr>
        <w:t>a</w:t>
      </w:r>
      <w:r>
        <w:rPr>
          <w:spacing w:val="-10"/>
          <w:sz w:val="24"/>
        </w:rPr>
        <w:t xml:space="preserve"> </w:t>
      </w:r>
      <w:r>
        <w:rPr>
          <w:sz w:val="24"/>
        </w:rPr>
        <w:t>Statement</w:t>
      </w:r>
      <w:r>
        <w:rPr>
          <w:spacing w:val="-8"/>
          <w:sz w:val="24"/>
        </w:rPr>
        <w:t xml:space="preserve"> </w:t>
      </w:r>
      <w:r>
        <w:rPr>
          <w:sz w:val="24"/>
        </w:rPr>
        <w:t>of</w:t>
      </w:r>
      <w:r>
        <w:rPr>
          <w:spacing w:val="-7"/>
          <w:sz w:val="24"/>
        </w:rPr>
        <w:t xml:space="preserve"> </w:t>
      </w:r>
      <w:r>
        <w:rPr>
          <w:sz w:val="24"/>
        </w:rPr>
        <w:t>Qualification Application for the portion of the total kW capacity that represents a net increase over the total installed kW capacity of the previously installed solar photovoltaic Generation</w:t>
      </w:r>
      <w:r>
        <w:rPr>
          <w:spacing w:val="-12"/>
          <w:sz w:val="24"/>
        </w:rPr>
        <w:t xml:space="preserve"> </w:t>
      </w:r>
      <w:r>
        <w:rPr>
          <w:sz w:val="24"/>
        </w:rPr>
        <w:t>Unit.</w:t>
      </w:r>
    </w:p>
    <w:p w:rsidR="00872DC5" w:rsidRDefault="001F15AF">
      <w:pPr>
        <w:pStyle w:val="ListParagraph"/>
        <w:numPr>
          <w:ilvl w:val="0"/>
          <w:numId w:val="6"/>
        </w:numPr>
        <w:tabs>
          <w:tab w:val="left" w:pos="1917"/>
        </w:tabs>
        <w:ind w:right="338" w:firstLine="0"/>
        <w:jc w:val="both"/>
        <w:rPr>
          <w:sz w:val="24"/>
        </w:rPr>
      </w:pPr>
      <w:r>
        <w:rPr>
          <w:sz w:val="24"/>
          <w:u w:val="single"/>
        </w:rPr>
        <w:t>Special Provisions for Distribution Company Owned Solar Photovoltaic Generation Units</w:t>
      </w:r>
      <w:r>
        <w:rPr>
          <w:sz w:val="24"/>
        </w:rPr>
        <w:t>. Any solar photovoltaic Generation Unit that is owned by a Distribution Company and was approved to be constructed by the DPU, pursuant to M.G.L. c. 164, § 1A, shall not be</w:t>
      </w:r>
      <w:r>
        <w:rPr>
          <w:spacing w:val="-19"/>
          <w:sz w:val="24"/>
        </w:rPr>
        <w:t xml:space="preserve"> </w:t>
      </w:r>
      <w:r>
        <w:rPr>
          <w:sz w:val="24"/>
        </w:rPr>
        <w:t>eligible to qualify as a Solar Tariff Generation Unit under 225 CMR</w:t>
      </w:r>
      <w:r>
        <w:rPr>
          <w:spacing w:val="-2"/>
          <w:sz w:val="24"/>
        </w:rPr>
        <w:t xml:space="preserve"> </w:t>
      </w:r>
      <w:r>
        <w:rPr>
          <w:sz w:val="24"/>
        </w:rPr>
        <w:t>20.00.</w:t>
      </w:r>
    </w:p>
    <w:p w:rsidR="00872DC5" w:rsidRDefault="001F15AF">
      <w:pPr>
        <w:pStyle w:val="ListParagraph"/>
        <w:numPr>
          <w:ilvl w:val="0"/>
          <w:numId w:val="6"/>
        </w:numPr>
        <w:tabs>
          <w:tab w:val="left" w:pos="1967"/>
        </w:tabs>
        <w:ind w:right="340" w:firstLine="0"/>
        <w:jc w:val="both"/>
        <w:rPr>
          <w:sz w:val="24"/>
        </w:rPr>
      </w:pPr>
      <w:r>
        <w:rPr>
          <w:sz w:val="24"/>
          <w:u w:val="single"/>
        </w:rPr>
        <w:t>Energy Storage Requirement.</w:t>
      </w:r>
      <w:r>
        <w:rPr>
          <w:sz w:val="24"/>
        </w:rPr>
        <w:t xml:space="preserve"> Solar Tariff Generation Units greater than 500 kW</w:t>
      </w:r>
      <w:r>
        <w:rPr>
          <w:spacing w:val="-35"/>
          <w:sz w:val="24"/>
        </w:rPr>
        <w:t xml:space="preserve"> </w:t>
      </w:r>
      <w:r>
        <w:rPr>
          <w:sz w:val="24"/>
        </w:rPr>
        <w:t>applying for</w:t>
      </w:r>
      <w:r>
        <w:rPr>
          <w:spacing w:val="-13"/>
          <w:sz w:val="24"/>
        </w:rPr>
        <w:t xml:space="preserve"> </w:t>
      </w:r>
      <w:r>
        <w:rPr>
          <w:sz w:val="24"/>
        </w:rPr>
        <w:t>a</w:t>
      </w:r>
      <w:r>
        <w:rPr>
          <w:spacing w:val="-12"/>
          <w:sz w:val="24"/>
        </w:rPr>
        <w:t xml:space="preserve"> </w:t>
      </w:r>
      <w:r>
        <w:rPr>
          <w:sz w:val="24"/>
        </w:rPr>
        <w:t>Statement</w:t>
      </w:r>
      <w:r>
        <w:rPr>
          <w:spacing w:val="-11"/>
          <w:sz w:val="24"/>
        </w:rPr>
        <w:t xml:space="preserve"> </w:t>
      </w:r>
      <w:r>
        <w:rPr>
          <w:sz w:val="24"/>
        </w:rPr>
        <w:t>of</w:t>
      </w:r>
      <w:r>
        <w:rPr>
          <w:spacing w:val="-12"/>
          <w:sz w:val="24"/>
        </w:rPr>
        <w:t xml:space="preserve"> </w:t>
      </w:r>
      <w:r>
        <w:rPr>
          <w:sz w:val="24"/>
        </w:rPr>
        <w:t>Qualification</w:t>
      </w:r>
      <w:r>
        <w:rPr>
          <w:spacing w:val="-11"/>
          <w:sz w:val="24"/>
        </w:rPr>
        <w:t xml:space="preserve"> </w:t>
      </w:r>
      <w:r>
        <w:rPr>
          <w:sz w:val="24"/>
        </w:rPr>
        <w:t>for</w:t>
      </w:r>
      <w:r>
        <w:rPr>
          <w:spacing w:val="-8"/>
          <w:sz w:val="24"/>
        </w:rPr>
        <w:t xml:space="preserve"> </w:t>
      </w:r>
      <w:r>
        <w:rPr>
          <w:sz w:val="24"/>
        </w:rPr>
        <w:t>any</w:t>
      </w:r>
      <w:r>
        <w:rPr>
          <w:spacing w:val="-11"/>
          <w:sz w:val="24"/>
        </w:rPr>
        <w:t xml:space="preserve"> </w:t>
      </w:r>
      <w:r>
        <w:rPr>
          <w:sz w:val="24"/>
        </w:rPr>
        <w:t>available</w:t>
      </w:r>
      <w:r>
        <w:rPr>
          <w:spacing w:val="-12"/>
          <w:sz w:val="24"/>
        </w:rPr>
        <w:t xml:space="preserve"> </w:t>
      </w:r>
      <w:r>
        <w:rPr>
          <w:sz w:val="24"/>
        </w:rPr>
        <w:t>capacity</w:t>
      </w:r>
      <w:r>
        <w:rPr>
          <w:spacing w:val="-11"/>
          <w:sz w:val="24"/>
        </w:rPr>
        <w:t xml:space="preserve"> </w:t>
      </w:r>
      <w:r>
        <w:rPr>
          <w:sz w:val="24"/>
        </w:rPr>
        <w:t>in</w:t>
      </w:r>
      <w:r>
        <w:rPr>
          <w:spacing w:val="-10"/>
          <w:sz w:val="24"/>
        </w:rPr>
        <w:t xml:space="preserve"> </w:t>
      </w:r>
      <w:r>
        <w:rPr>
          <w:sz w:val="24"/>
        </w:rPr>
        <w:t>any</w:t>
      </w:r>
      <w:r>
        <w:rPr>
          <w:spacing w:val="-9"/>
          <w:sz w:val="24"/>
        </w:rPr>
        <w:t xml:space="preserve"> </w:t>
      </w:r>
      <w:r>
        <w:rPr>
          <w:sz w:val="24"/>
        </w:rPr>
        <w:t>capacity</w:t>
      </w:r>
      <w:r>
        <w:rPr>
          <w:spacing w:val="-11"/>
          <w:sz w:val="24"/>
        </w:rPr>
        <w:t xml:space="preserve"> </w:t>
      </w:r>
      <w:r>
        <w:rPr>
          <w:sz w:val="24"/>
        </w:rPr>
        <w:t>block</w:t>
      </w:r>
      <w:r>
        <w:rPr>
          <w:spacing w:val="-12"/>
          <w:sz w:val="24"/>
        </w:rPr>
        <w:t xml:space="preserve"> </w:t>
      </w:r>
      <w:r>
        <w:rPr>
          <w:sz w:val="24"/>
        </w:rPr>
        <w:t>available</w:t>
      </w:r>
      <w:r>
        <w:rPr>
          <w:spacing w:val="-9"/>
          <w:sz w:val="24"/>
        </w:rPr>
        <w:t xml:space="preserve"> </w:t>
      </w:r>
      <w:r>
        <w:rPr>
          <w:sz w:val="24"/>
        </w:rPr>
        <w:t>after the Publication Date must be co-located with an Energy Storage System that meets the eligibility requirements for an Energy Storage Adder pursuant to 225 CMR</w:t>
      </w:r>
      <w:r>
        <w:rPr>
          <w:spacing w:val="-8"/>
          <w:sz w:val="24"/>
        </w:rPr>
        <w:t xml:space="preserve"> </w:t>
      </w:r>
      <w:r>
        <w:rPr>
          <w:sz w:val="24"/>
        </w:rPr>
        <w:t>20.06(1)(e).</w:t>
      </w:r>
    </w:p>
    <w:p w:rsidR="00872DC5" w:rsidRDefault="001F15AF">
      <w:pPr>
        <w:pStyle w:val="BodyText"/>
        <w:ind w:left="1990" w:right="339"/>
      </w:pPr>
      <w:r>
        <w:rPr>
          <w:u w:val="single"/>
        </w:rPr>
        <w:t>l. Exceptions to Energy Storage Requirement</w:t>
      </w:r>
      <w:r>
        <w:t>. A Solar Tariff Generation Unit shall be exempt from the requirement to be co-located with an Energy Storage System, as prescribed in 225 CMR 20.05(5)(k), if it can demonstrate to the Department’s satisfaction that:</w:t>
      </w:r>
    </w:p>
    <w:p w:rsidR="00872DC5" w:rsidRDefault="001F15AF">
      <w:pPr>
        <w:pStyle w:val="ListParagraph"/>
        <w:numPr>
          <w:ilvl w:val="0"/>
          <w:numId w:val="5"/>
        </w:numPr>
        <w:tabs>
          <w:tab w:val="left" w:pos="2591"/>
        </w:tabs>
        <w:spacing w:before="1"/>
        <w:ind w:right="342" w:firstLine="0"/>
        <w:jc w:val="both"/>
        <w:rPr>
          <w:sz w:val="24"/>
        </w:rPr>
      </w:pPr>
      <w:r>
        <w:rPr>
          <w:sz w:val="24"/>
        </w:rPr>
        <w:t>documentation required to meet the criteria set forth in 225 CMR 20.06(1)(c) was obtained on or before the Publication Date;</w:t>
      </w:r>
      <w:r>
        <w:rPr>
          <w:spacing w:val="-2"/>
          <w:sz w:val="24"/>
        </w:rPr>
        <w:t xml:space="preserve"> </w:t>
      </w:r>
      <w:r>
        <w:rPr>
          <w:sz w:val="24"/>
        </w:rPr>
        <w:t>or</w:t>
      </w:r>
    </w:p>
    <w:p w:rsidR="00872DC5" w:rsidRDefault="001F15AF">
      <w:pPr>
        <w:pStyle w:val="ListParagraph"/>
        <w:numPr>
          <w:ilvl w:val="0"/>
          <w:numId w:val="5"/>
        </w:numPr>
        <w:tabs>
          <w:tab w:val="left" w:pos="2584"/>
        </w:tabs>
        <w:ind w:right="340" w:firstLine="0"/>
        <w:jc w:val="both"/>
        <w:rPr>
          <w:sz w:val="24"/>
        </w:rPr>
      </w:pPr>
      <w:r>
        <w:rPr>
          <w:sz w:val="24"/>
        </w:rPr>
        <w:t>it</w:t>
      </w:r>
      <w:r>
        <w:rPr>
          <w:spacing w:val="-10"/>
          <w:sz w:val="24"/>
        </w:rPr>
        <w:t xml:space="preserve"> </w:t>
      </w:r>
      <w:r>
        <w:rPr>
          <w:sz w:val="24"/>
        </w:rPr>
        <w:t>should</w:t>
      </w:r>
      <w:r>
        <w:rPr>
          <w:spacing w:val="-10"/>
          <w:sz w:val="24"/>
        </w:rPr>
        <w:t xml:space="preserve"> </w:t>
      </w:r>
      <w:r>
        <w:rPr>
          <w:sz w:val="24"/>
        </w:rPr>
        <w:t>be</w:t>
      </w:r>
      <w:r>
        <w:rPr>
          <w:spacing w:val="-9"/>
          <w:sz w:val="24"/>
        </w:rPr>
        <w:t xml:space="preserve"> </w:t>
      </w:r>
      <w:r>
        <w:rPr>
          <w:sz w:val="24"/>
        </w:rPr>
        <w:t>granted</w:t>
      </w:r>
      <w:r>
        <w:rPr>
          <w:spacing w:val="-11"/>
          <w:sz w:val="24"/>
        </w:rPr>
        <w:t xml:space="preserve"> </w:t>
      </w:r>
      <w:r>
        <w:rPr>
          <w:sz w:val="24"/>
        </w:rPr>
        <w:t>an</w:t>
      </w:r>
      <w:r>
        <w:rPr>
          <w:spacing w:val="-7"/>
          <w:sz w:val="24"/>
        </w:rPr>
        <w:t xml:space="preserve"> </w:t>
      </w:r>
      <w:r>
        <w:rPr>
          <w:sz w:val="24"/>
        </w:rPr>
        <w:t>exception</w:t>
      </w:r>
      <w:r>
        <w:rPr>
          <w:spacing w:val="-10"/>
          <w:sz w:val="24"/>
        </w:rPr>
        <w:t xml:space="preserve"> </w:t>
      </w:r>
      <w:r>
        <w:rPr>
          <w:sz w:val="24"/>
        </w:rPr>
        <w:t>to</w:t>
      </w:r>
      <w:r>
        <w:rPr>
          <w:spacing w:val="-7"/>
          <w:sz w:val="24"/>
        </w:rPr>
        <w:t xml:space="preserve"> </w:t>
      </w:r>
      <w:r>
        <w:rPr>
          <w:sz w:val="24"/>
        </w:rPr>
        <w:t>the</w:t>
      </w:r>
      <w:r>
        <w:rPr>
          <w:spacing w:val="-11"/>
          <w:sz w:val="24"/>
        </w:rPr>
        <w:t xml:space="preserve"> </w:t>
      </w:r>
      <w:r>
        <w:rPr>
          <w:sz w:val="24"/>
        </w:rPr>
        <w:t>provisions</w:t>
      </w:r>
      <w:r>
        <w:rPr>
          <w:spacing w:val="-10"/>
          <w:sz w:val="24"/>
        </w:rPr>
        <w:t xml:space="preserve"> </w:t>
      </w:r>
      <w:r>
        <w:rPr>
          <w:sz w:val="24"/>
        </w:rPr>
        <w:t>of</w:t>
      </w:r>
      <w:r>
        <w:rPr>
          <w:spacing w:val="-9"/>
          <w:sz w:val="24"/>
        </w:rPr>
        <w:t xml:space="preserve"> </w:t>
      </w:r>
      <w:r>
        <w:rPr>
          <w:sz w:val="24"/>
        </w:rPr>
        <w:t>225</w:t>
      </w:r>
      <w:r>
        <w:rPr>
          <w:spacing w:val="-8"/>
          <w:sz w:val="24"/>
        </w:rPr>
        <w:t xml:space="preserve"> </w:t>
      </w:r>
      <w:r>
        <w:rPr>
          <w:sz w:val="24"/>
        </w:rPr>
        <w:t>CMR</w:t>
      </w:r>
      <w:r>
        <w:rPr>
          <w:spacing w:val="-9"/>
          <w:sz w:val="24"/>
        </w:rPr>
        <w:t xml:space="preserve"> </w:t>
      </w:r>
      <w:r>
        <w:rPr>
          <w:sz w:val="24"/>
        </w:rPr>
        <w:t>20.05(5)(k)</w:t>
      </w:r>
      <w:r>
        <w:rPr>
          <w:spacing w:val="-9"/>
          <w:sz w:val="24"/>
        </w:rPr>
        <w:t xml:space="preserve"> </w:t>
      </w:r>
      <w:r>
        <w:rPr>
          <w:sz w:val="24"/>
        </w:rPr>
        <w:t>for</w:t>
      </w:r>
      <w:r>
        <w:rPr>
          <w:spacing w:val="-9"/>
          <w:sz w:val="24"/>
        </w:rPr>
        <w:t xml:space="preserve"> </w:t>
      </w:r>
      <w:r>
        <w:rPr>
          <w:sz w:val="24"/>
        </w:rPr>
        <w:t>good cause.</w:t>
      </w:r>
    </w:p>
    <w:p w:rsidR="00872DC5" w:rsidRDefault="002F6258">
      <w:pPr>
        <w:pStyle w:val="BodyText"/>
        <w:spacing w:before="4"/>
        <w:jc w:val="left"/>
        <w:rPr>
          <w:sz w:val="18"/>
        </w:rPr>
      </w:pPr>
      <w:r>
        <w:rPr>
          <w:noProof/>
          <w:lang w:bidi="ar-SA"/>
        </w:rPr>
        <mc:AlternateContent>
          <mc:Choice Requires="wps">
            <w:drawing>
              <wp:anchor distT="0" distB="0" distL="0" distR="0" simplePos="0" relativeHeight="251659264" behindDoc="1" locked="0" layoutInCell="1" allowOverlap="1">
                <wp:simplePos x="0" y="0"/>
                <wp:positionH relativeFrom="page">
                  <wp:posOffset>1463040</wp:posOffset>
                </wp:positionH>
                <wp:positionV relativeFrom="paragraph">
                  <wp:posOffset>163195</wp:posOffset>
                </wp:positionV>
                <wp:extent cx="457200" cy="1270"/>
                <wp:effectExtent l="0" t="0" r="0" b="0"/>
                <wp:wrapTopAndBottom/>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 cy="1270"/>
                        </a:xfrm>
                        <a:custGeom>
                          <a:avLst/>
                          <a:gdLst>
                            <a:gd name="T0" fmla="+- 0 2304 2304"/>
                            <a:gd name="T1" fmla="*/ T0 w 720"/>
                            <a:gd name="T2" fmla="+- 0 3024 2304"/>
                            <a:gd name="T3" fmla="*/ T2 w 720"/>
                          </a:gdLst>
                          <a:ahLst/>
                          <a:cxnLst>
                            <a:cxn ang="0">
                              <a:pos x="T1" y="0"/>
                            </a:cxn>
                            <a:cxn ang="0">
                              <a:pos x="T3" y="0"/>
                            </a:cxn>
                          </a:cxnLst>
                          <a:rect l="0" t="0" r="r" b="b"/>
                          <a:pathLst>
                            <a:path w="720">
                              <a:moveTo>
                                <a:pt x="0" y="0"/>
                              </a:moveTo>
                              <a:lnTo>
                                <a:pt x="72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115.2pt;margin-top:12.85pt;width:3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0,12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" path="m0,0l720,0e" filled="f" strokeweight=".6pt">
                <v:path arrowok="t" o:connecttype="custom" o:connectlocs="0,0;457200,0" o:connectangles="0,0"/>
                <w10:wrap type="topAndBottom" anchorx="page"/>
              </v:shape>
            </w:pict>
          </mc:Fallback>
        </mc:AlternateContent>
      </w:r>
    </w:p>
    <w:p w:rsidR="00872DC5" w:rsidRDefault="00872DC5">
      <w:pPr>
        <w:pStyle w:val="BodyText"/>
        <w:spacing w:before="9"/>
        <w:jc w:val="left"/>
        <w:rPr>
          <w:sz w:val="14"/>
        </w:rPr>
      </w:pPr>
    </w:p>
    <w:p w:rsidR="00872DC5" w:rsidRDefault="001F15AF">
      <w:pPr>
        <w:pStyle w:val="ListParagraph"/>
        <w:numPr>
          <w:ilvl w:val="2"/>
          <w:numId w:val="9"/>
        </w:numPr>
        <w:tabs>
          <w:tab w:val="left" w:pos="1523"/>
        </w:tabs>
        <w:spacing w:before="90"/>
        <w:ind w:left="1522" w:hanging="339"/>
        <w:jc w:val="both"/>
        <w:rPr>
          <w:sz w:val="24"/>
        </w:rPr>
      </w:pPr>
      <w:r>
        <w:rPr>
          <w:sz w:val="24"/>
          <w:u w:val="single"/>
        </w:rPr>
        <w:t>Reporting Requirements</w:t>
      </w:r>
      <w:r>
        <w:rPr>
          <w:sz w:val="24"/>
        </w:rPr>
        <w:t>.</w:t>
      </w:r>
    </w:p>
    <w:p w:rsidR="00872DC5" w:rsidRDefault="001F15AF">
      <w:pPr>
        <w:pStyle w:val="ListParagraph"/>
        <w:numPr>
          <w:ilvl w:val="3"/>
          <w:numId w:val="9"/>
        </w:numPr>
        <w:tabs>
          <w:tab w:val="left" w:pos="1972"/>
        </w:tabs>
        <w:ind w:right="337" w:firstLine="0"/>
        <w:jc w:val="both"/>
        <w:rPr>
          <w:sz w:val="24"/>
        </w:rPr>
      </w:pPr>
      <w:r>
        <w:rPr>
          <w:sz w:val="24"/>
          <w:u w:val="single"/>
        </w:rPr>
        <w:t>Generator Account Registration</w:t>
      </w:r>
      <w:r>
        <w:rPr>
          <w:sz w:val="24"/>
        </w:rPr>
        <w:t>. An asset must be established for individual Solar Tariff Generation</w:t>
      </w:r>
      <w:r>
        <w:rPr>
          <w:spacing w:val="-10"/>
          <w:sz w:val="24"/>
        </w:rPr>
        <w:t xml:space="preserve"> </w:t>
      </w:r>
      <w:r>
        <w:rPr>
          <w:sz w:val="24"/>
        </w:rPr>
        <w:t>Units</w:t>
      </w:r>
      <w:r>
        <w:rPr>
          <w:spacing w:val="-8"/>
          <w:sz w:val="24"/>
        </w:rPr>
        <w:t xml:space="preserve"> </w:t>
      </w:r>
      <w:r>
        <w:rPr>
          <w:sz w:val="24"/>
        </w:rPr>
        <w:t>within</w:t>
      </w:r>
      <w:r>
        <w:rPr>
          <w:spacing w:val="-13"/>
          <w:sz w:val="24"/>
        </w:rPr>
        <w:t xml:space="preserve"> </w:t>
      </w:r>
      <w:r>
        <w:rPr>
          <w:sz w:val="24"/>
        </w:rPr>
        <w:t>a</w:t>
      </w:r>
      <w:r>
        <w:rPr>
          <w:spacing w:val="-11"/>
          <w:sz w:val="24"/>
        </w:rPr>
        <w:t xml:space="preserve"> </w:t>
      </w:r>
      <w:r>
        <w:rPr>
          <w:sz w:val="24"/>
        </w:rPr>
        <w:t>generator</w:t>
      </w:r>
      <w:r>
        <w:rPr>
          <w:spacing w:val="-9"/>
          <w:sz w:val="24"/>
        </w:rPr>
        <w:t xml:space="preserve"> </w:t>
      </w:r>
      <w:r>
        <w:rPr>
          <w:sz w:val="24"/>
        </w:rPr>
        <w:t>account</w:t>
      </w:r>
      <w:r>
        <w:rPr>
          <w:spacing w:val="-8"/>
          <w:sz w:val="24"/>
        </w:rPr>
        <w:t xml:space="preserve"> </w:t>
      </w:r>
      <w:r>
        <w:rPr>
          <w:sz w:val="24"/>
        </w:rPr>
        <w:t>at</w:t>
      </w:r>
      <w:r>
        <w:rPr>
          <w:spacing w:val="-8"/>
          <w:sz w:val="24"/>
        </w:rPr>
        <w:t xml:space="preserve"> </w:t>
      </w:r>
      <w:r>
        <w:rPr>
          <w:sz w:val="24"/>
        </w:rPr>
        <w:t>NEPOOL</w:t>
      </w:r>
      <w:r>
        <w:rPr>
          <w:spacing w:val="-10"/>
          <w:sz w:val="24"/>
        </w:rPr>
        <w:t xml:space="preserve"> </w:t>
      </w:r>
      <w:r>
        <w:rPr>
          <w:sz w:val="24"/>
        </w:rPr>
        <w:t>GIS.</w:t>
      </w:r>
      <w:r>
        <w:rPr>
          <w:spacing w:val="-9"/>
          <w:sz w:val="24"/>
        </w:rPr>
        <w:t xml:space="preserve"> </w:t>
      </w:r>
      <w:r>
        <w:rPr>
          <w:sz w:val="24"/>
        </w:rPr>
        <w:t>For</w:t>
      </w:r>
      <w:r>
        <w:rPr>
          <w:spacing w:val="-9"/>
          <w:sz w:val="24"/>
        </w:rPr>
        <w:t xml:space="preserve"> </w:t>
      </w:r>
      <w:r>
        <w:rPr>
          <w:sz w:val="24"/>
        </w:rPr>
        <w:t>Non-NEPOOL</w:t>
      </w:r>
      <w:r>
        <w:rPr>
          <w:spacing w:val="-10"/>
          <w:sz w:val="24"/>
        </w:rPr>
        <w:t xml:space="preserve"> </w:t>
      </w:r>
      <w:r>
        <w:rPr>
          <w:sz w:val="24"/>
        </w:rPr>
        <w:t xml:space="preserve">Generators, as that term is defined under Rule 2.1(a)(vi) of the </w:t>
      </w:r>
      <w:r>
        <w:rPr>
          <w:i/>
          <w:sz w:val="24"/>
        </w:rPr>
        <w:t>NEPOOL GIS Operating Rules</w:t>
      </w:r>
      <w:r>
        <w:rPr>
          <w:sz w:val="24"/>
        </w:rPr>
        <w:t>, multiple Solar Tariff Generation Units may be registered under a single</w:t>
      </w:r>
      <w:r>
        <w:rPr>
          <w:spacing w:val="-5"/>
          <w:sz w:val="24"/>
        </w:rPr>
        <w:t xml:space="preserve"> </w:t>
      </w:r>
      <w:r>
        <w:rPr>
          <w:sz w:val="24"/>
        </w:rPr>
        <w:t>asset.</w:t>
      </w:r>
    </w:p>
    <w:p w:rsidR="00872DC5" w:rsidRDefault="001F15AF">
      <w:pPr>
        <w:pStyle w:val="ListParagraph"/>
        <w:numPr>
          <w:ilvl w:val="3"/>
          <w:numId w:val="9"/>
        </w:numPr>
        <w:tabs>
          <w:tab w:val="left" w:pos="2034"/>
        </w:tabs>
        <w:spacing w:before="1"/>
        <w:ind w:right="340" w:firstLine="0"/>
        <w:jc w:val="both"/>
        <w:rPr>
          <w:sz w:val="24"/>
        </w:rPr>
      </w:pPr>
      <w:r>
        <w:rPr>
          <w:sz w:val="24"/>
          <w:u w:val="single"/>
        </w:rPr>
        <w:t>Settlement Market System Assets</w:t>
      </w:r>
      <w:r>
        <w:rPr>
          <w:sz w:val="24"/>
        </w:rPr>
        <w:t>. The electrical energy output from a Solar</w:t>
      </w:r>
      <w:r>
        <w:rPr>
          <w:spacing w:val="40"/>
          <w:sz w:val="24"/>
        </w:rPr>
        <w:t xml:space="preserve"> </w:t>
      </w:r>
      <w:r>
        <w:rPr>
          <w:sz w:val="24"/>
        </w:rPr>
        <w:t xml:space="preserve">Tariff Generation Unit registered as a NEPOOL Generator, as that term is defined under Rule 2.1(a)(i) of the </w:t>
      </w:r>
      <w:r>
        <w:rPr>
          <w:i/>
          <w:sz w:val="24"/>
        </w:rPr>
        <w:t>NEPOOL GIS Operating Rules</w:t>
      </w:r>
      <w:r>
        <w:rPr>
          <w:sz w:val="24"/>
        </w:rPr>
        <w:t>, shall be verified by the</w:t>
      </w:r>
      <w:r>
        <w:rPr>
          <w:spacing w:val="-3"/>
          <w:sz w:val="24"/>
        </w:rPr>
        <w:t xml:space="preserve"> </w:t>
      </w:r>
      <w:r>
        <w:rPr>
          <w:sz w:val="24"/>
        </w:rPr>
        <w:t>ISO-NE.</w:t>
      </w:r>
    </w:p>
    <w:p w:rsidR="00872DC5" w:rsidRDefault="001F15AF">
      <w:pPr>
        <w:pStyle w:val="ListParagraph"/>
        <w:numPr>
          <w:ilvl w:val="3"/>
          <w:numId w:val="9"/>
        </w:numPr>
        <w:tabs>
          <w:tab w:val="left" w:pos="1958"/>
        </w:tabs>
        <w:ind w:right="337" w:firstLine="0"/>
        <w:jc w:val="both"/>
        <w:rPr>
          <w:sz w:val="24"/>
        </w:rPr>
      </w:pPr>
      <w:r>
        <w:rPr>
          <w:sz w:val="24"/>
          <w:u w:val="single"/>
        </w:rPr>
        <w:t>Non-NEPOOL</w:t>
      </w:r>
      <w:r>
        <w:rPr>
          <w:spacing w:val="-4"/>
          <w:sz w:val="24"/>
          <w:u w:val="single"/>
        </w:rPr>
        <w:t xml:space="preserve"> </w:t>
      </w:r>
      <w:r>
        <w:rPr>
          <w:sz w:val="24"/>
          <w:u w:val="single"/>
        </w:rPr>
        <w:t>Market</w:t>
      </w:r>
      <w:r>
        <w:rPr>
          <w:spacing w:val="-4"/>
          <w:sz w:val="24"/>
          <w:u w:val="single"/>
        </w:rPr>
        <w:t xml:space="preserve"> </w:t>
      </w:r>
      <w:r>
        <w:rPr>
          <w:sz w:val="24"/>
          <w:u w:val="single"/>
        </w:rPr>
        <w:t>Assets</w:t>
      </w:r>
      <w:r>
        <w:rPr>
          <w:sz w:val="24"/>
        </w:rPr>
        <w:t>.</w:t>
      </w:r>
      <w:r>
        <w:rPr>
          <w:spacing w:val="-5"/>
          <w:sz w:val="24"/>
        </w:rPr>
        <w:t xml:space="preserve"> </w:t>
      </w:r>
      <w:r>
        <w:rPr>
          <w:sz w:val="24"/>
        </w:rPr>
        <w:t>The</w:t>
      </w:r>
      <w:r>
        <w:rPr>
          <w:spacing w:val="-5"/>
          <w:sz w:val="24"/>
        </w:rPr>
        <w:t xml:space="preserve"> </w:t>
      </w:r>
      <w:r>
        <w:rPr>
          <w:sz w:val="24"/>
        </w:rPr>
        <w:t>electrical</w:t>
      </w:r>
      <w:r>
        <w:rPr>
          <w:spacing w:val="-3"/>
          <w:sz w:val="24"/>
        </w:rPr>
        <w:t xml:space="preserve"> </w:t>
      </w:r>
      <w:r>
        <w:rPr>
          <w:sz w:val="24"/>
        </w:rPr>
        <w:t>energy</w:t>
      </w:r>
      <w:r>
        <w:rPr>
          <w:spacing w:val="-6"/>
          <w:sz w:val="24"/>
        </w:rPr>
        <w:t xml:space="preserve"> </w:t>
      </w:r>
      <w:r>
        <w:rPr>
          <w:sz w:val="24"/>
        </w:rPr>
        <w:t>output</w:t>
      </w:r>
      <w:r>
        <w:rPr>
          <w:spacing w:val="-6"/>
          <w:sz w:val="24"/>
        </w:rPr>
        <w:t xml:space="preserve"> </w:t>
      </w:r>
      <w:r>
        <w:rPr>
          <w:sz w:val="24"/>
        </w:rPr>
        <w:t>from</w:t>
      </w:r>
      <w:r>
        <w:rPr>
          <w:spacing w:val="-5"/>
          <w:sz w:val="24"/>
        </w:rPr>
        <w:t xml:space="preserve"> </w:t>
      </w:r>
      <w:r>
        <w:rPr>
          <w:sz w:val="24"/>
        </w:rPr>
        <w:t>a</w:t>
      </w:r>
      <w:r>
        <w:rPr>
          <w:spacing w:val="-6"/>
          <w:sz w:val="24"/>
        </w:rPr>
        <w:t xml:space="preserve"> </w:t>
      </w:r>
      <w:r>
        <w:rPr>
          <w:sz w:val="24"/>
        </w:rPr>
        <w:t>Solar</w:t>
      </w:r>
      <w:r>
        <w:rPr>
          <w:spacing w:val="-7"/>
          <w:sz w:val="24"/>
        </w:rPr>
        <w:t xml:space="preserve"> </w:t>
      </w:r>
      <w:r>
        <w:rPr>
          <w:sz w:val="24"/>
        </w:rPr>
        <w:t>Tariff</w:t>
      </w:r>
      <w:r>
        <w:rPr>
          <w:spacing w:val="-6"/>
          <w:sz w:val="24"/>
        </w:rPr>
        <w:t xml:space="preserve"> </w:t>
      </w:r>
      <w:r>
        <w:rPr>
          <w:sz w:val="24"/>
        </w:rPr>
        <w:t>Generation Unit registered as a Non-NEPOOL Generator, as that term is defined under Rule 2.1(a)(ii) of the</w:t>
      </w:r>
      <w:r>
        <w:rPr>
          <w:spacing w:val="-4"/>
          <w:sz w:val="24"/>
        </w:rPr>
        <w:t xml:space="preserve"> </w:t>
      </w:r>
      <w:r>
        <w:rPr>
          <w:i/>
          <w:sz w:val="24"/>
        </w:rPr>
        <w:t>NEPOOL</w:t>
      </w:r>
      <w:r>
        <w:rPr>
          <w:i/>
          <w:spacing w:val="-3"/>
          <w:sz w:val="24"/>
        </w:rPr>
        <w:t xml:space="preserve"> </w:t>
      </w:r>
      <w:r>
        <w:rPr>
          <w:i/>
          <w:sz w:val="24"/>
        </w:rPr>
        <w:t>GIS</w:t>
      </w:r>
      <w:r>
        <w:rPr>
          <w:i/>
          <w:spacing w:val="-4"/>
          <w:sz w:val="24"/>
        </w:rPr>
        <w:t xml:space="preserve"> </w:t>
      </w:r>
      <w:r>
        <w:rPr>
          <w:i/>
          <w:sz w:val="24"/>
        </w:rPr>
        <w:t>Operating</w:t>
      </w:r>
      <w:r>
        <w:rPr>
          <w:i/>
          <w:spacing w:val="-3"/>
          <w:sz w:val="24"/>
        </w:rPr>
        <w:t xml:space="preserve"> </w:t>
      </w:r>
      <w:r>
        <w:rPr>
          <w:i/>
          <w:sz w:val="24"/>
        </w:rPr>
        <w:t>Rules</w:t>
      </w:r>
      <w:r>
        <w:rPr>
          <w:sz w:val="24"/>
        </w:rPr>
        <w:t>,</w:t>
      </w:r>
      <w:r>
        <w:rPr>
          <w:spacing w:val="-4"/>
          <w:sz w:val="24"/>
        </w:rPr>
        <w:t xml:space="preserve"> </w:t>
      </w:r>
      <w:r>
        <w:rPr>
          <w:sz w:val="24"/>
        </w:rPr>
        <w:t>shall</w:t>
      </w:r>
      <w:r>
        <w:rPr>
          <w:spacing w:val="-3"/>
          <w:sz w:val="24"/>
        </w:rPr>
        <w:t xml:space="preserve"> </w:t>
      </w:r>
      <w:r>
        <w:rPr>
          <w:sz w:val="24"/>
        </w:rPr>
        <w:t>be</w:t>
      </w:r>
      <w:r>
        <w:rPr>
          <w:spacing w:val="-4"/>
          <w:sz w:val="24"/>
        </w:rPr>
        <w:t xml:space="preserve"> </w:t>
      </w:r>
      <w:r>
        <w:rPr>
          <w:sz w:val="24"/>
        </w:rPr>
        <w:t>reported</w:t>
      </w:r>
      <w:r>
        <w:rPr>
          <w:spacing w:val="-4"/>
          <w:sz w:val="24"/>
        </w:rPr>
        <w:t xml:space="preserve"> </w:t>
      </w:r>
      <w:r>
        <w:rPr>
          <w:sz w:val="24"/>
        </w:rPr>
        <w:t>to</w:t>
      </w:r>
      <w:r>
        <w:rPr>
          <w:spacing w:val="-3"/>
          <w:sz w:val="24"/>
        </w:rPr>
        <w:t xml:space="preserve"> </w:t>
      </w:r>
      <w:r>
        <w:rPr>
          <w:sz w:val="24"/>
        </w:rPr>
        <w:t>the</w:t>
      </w:r>
      <w:r>
        <w:rPr>
          <w:spacing w:val="-4"/>
          <w:sz w:val="24"/>
        </w:rPr>
        <w:t xml:space="preserve"> </w:t>
      </w:r>
      <w:r>
        <w:rPr>
          <w:sz w:val="24"/>
        </w:rPr>
        <w:t>Independent</w:t>
      </w:r>
      <w:r>
        <w:rPr>
          <w:spacing w:val="-3"/>
          <w:sz w:val="24"/>
        </w:rPr>
        <w:t xml:space="preserve"> </w:t>
      </w:r>
      <w:r>
        <w:rPr>
          <w:sz w:val="24"/>
        </w:rPr>
        <w:t>Verifier,</w:t>
      </w:r>
      <w:r>
        <w:rPr>
          <w:spacing w:val="-4"/>
          <w:sz w:val="24"/>
        </w:rPr>
        <w:t xml:space="preserve"> </w:t>
      </w:r>
      <w:r>
        <w:rPr>
          <w:sz w:val="24"/>
        </w:rPr>
        <w:t>as</w:t>
      </w:r>
      <w:r>
        <w:rPr>
          <w:spacing w:val="-4"/>
          <w:sz w:val="24"/>
        </w:rPr>
        <w:t xml:space="preserve"> </w:t>
      </w:r>
      <w:r>
        <w:rPr>
          <w:sz w:val="24"/>
        </w:rPr>
        <w:t>approved by the Department, for all such</w:t>
      </w:r>
      <w:r>
        <w:rPr>
          <w:spacing w:val="-1"/>
          <w:sz w:val="24"/>
        </w:rPr>
        <w:t xml:space="preserve"> </w:t>
      </w:r>
      <w:r>
        <w:rPr>
          <w:sz w:val="24"/>
        </w:rPr>
        <w:t>assets.</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ListParagraph"/>
        <w:numPr>
          <w:ilvl w:val="3"/>
          <w:numId w:val="9"/>
        </w:numPr>
        <w:tabs>
          <w:tab w:val="left" w:pos="1972"/>
        </w:tabs>
        <w:spacing w:before="63"/>
        <w:ind w:right="336" w:firstLine="0"/>
        <w:jc w:val="both"/>
        <w:rPr>
          <w:sz w:val="24"/>
        </w:rPr>
      </w:pPr>
      <w:r>
        <w:rPr>
          <w:sz w:val="24"/>
          <w:u w:val="single"/>
        </w:rPr>
        <w:lastRenderedPageBreak/>
        <w:t>Duration of Distribution Company Asset Ownership</w:t>
      </w:r>
      <w:r>
        <w:rPr>
          <w:sz w:val="24"/>
        </w:rPr>
        <w:t>. A Distribution Company shall</w:t>
      </w:r>
      <w:r>
        <w:rPr>
          <w:spacing w:val="-28"/>
          <w:sz w:val="24"/>
        </w:rPr>
        <w:t xml:space="preserve"> </w:t>
      </w:r>
      <w:r>
        <w:rPr>
          <w:sz w:val="24"/>
        </w:rPr>
        <w:t>retain the asset ownership and rights to all RPS Class I Renewable Generation Attributes associated with a Solar Tariff Generation Unit registered in a Distribution Company’s NEPOOL GIS generator</w:t>
      </w:r>
      <w:r>
        <w:rPr>
          <w:spacing w:val="-9"/>
          <w:sz w:val="24"/>
        </w:rPr>
        <w:t xml:space="preserve"> </w:t>
      </w:r>
      <w:r>
        <w:rPr>
          <w:sz w:val="24"/>
        </w:rPr>
        <w:t>account</w:t>
      </w:r>
      <w:r>
        <w:rPr>
          <w:spacing w:val="-8"/>
          <w:sz w:val="24"/>
        </w:rPr>
        <w:t xml:space="preserve"> </w:t>
      </w:r>
      <w:r>
        <w:rPr>
          <w:sz w:val="24"/>
        </w:rPr>
        <w:t>for</w:t>
      </w:r>
      <w:r>
        <w:rPr>
          <w:spacing w:val="-10"/>
          <w:sz w:val="24"/>
        </w:rPr>
        <w:t xml:space="preserve"> </w:t>
      </w:r>
      <w:r>
        <w:rPr>
          <w:sz w:val="24"/>
        </w:rPr>
        <w:t>as</w:t>
      </w:r>
      <w:r>
        <w:rPr>
          <w:spacing w:val="-8"/>
          <w:sz w:val="24"/>
        </w:rPr>
        <w:t xml:space="preserve"> </w:t>
      </w:r>
      <w:r>
        <w:rPr>
          <w:sz w:val="24"/>
        </w:rPr>
        <w:t>long</w:t>
      </w:r>
      <w:r>
        <w:rPr>
          <w:spacing w:val="-9"/>
          <w:sz w:val="24"/>
        </w:rPr>
        <w:t xml:space="preserve"> </w:t>
      </w:r>
      <w:r>
        <w:rPr>
          <w:sz w:val="24"/>
        </w:rPr>
        <w:t>as</w:t>
      </w:r>
      <w:r>
        <w:rPr>
          <w:spacing w:val="-8"/>
          <w:sz w:val="24"/>
        </w:rPr>
        <w:t xml:space="preserve"> </w:t>
      </w:r>
      <w:r>
        <w:rPr>
          <w:sz w:val="24"/>
        </w:rPr>
        <w:t>the</w:t>
      </w:r>
      <w:r>
        <w:rPr>
          <w:spacing w:val="-9"/>
          <w:sz w:val="24"/>
        </w:rPr>
        <w:t xml:space="preserve"> </w:t>
      </w:r>
      <w:r>
        <w:rPr>
          <w:sz w:val="24"/>
        </w:rPr>
        <w:t>Solar</w:t>
      </w:r>
      <w:r>
        <w:rPr>
          <w:spacing w:val="-10"/>
          <w:sz w:val="24"/>
        </w:rPr>
        <w:t xml:space="preserve"> </w:t>
      </w:r>
      <w:r>
        <w:rPr>
          <w:sz w:val="24"/>
        </w:rPr>
        <w:t>Tariff</w:t>
      </w:r>
      <w:r>
        <w:rPr>
          <w:spacing w:val="-9"/>
          <w:sz w:val="24"/>
        </w:rPr>
        <w:t xml:space="preserve"> </w:t>
      </w:r>
      <w:r>
        <w:rPr>
          <w:sz w:val="24"/>
        </w:rPr>
        <w:t>Generation</w:t>
      </w:r>
      <w:r>
        <w:rPr>
          <w:spacing w:val="-9"/>
          <w:sz w:val="24"/>
        </w:rPr>
        <w:t xml:space="preserve"> </w:t>
      </w:r>
      <w:r>
        <w:rPr>
          <w:sz w:val="24"/>
        </w:rPr>
        <w:t>Unit</w:t>
      </w:r>
      <w:r>
        <w:rPr>
          <w:spacing w:val="-8"/>
          <w:sz w:val="24"/>
        </w:rPr>
        <w:t xml:space="preserve"> </w:t>
      </w:r>
      <w:r>
        <w:rPr>
          <w:sz w:val="24"/>
        </w:rPr>
        <w:t>is</w:t>
      </w:r>
      <w:r>
        <w:rPr>
          <w:spacing w:val="-8"/>
          <w:sz w:val="24"/>
        </w:rPr>
        <w:t xml:space="preserve"> </w:t>
      </w:r>
      <w:r>
        <w:rPr>
          <w:sz w:val="24"/>
        </w:rPr>
        <w:t>eligible</w:t>
      </w:r>
      <w:r>
        <w:rPr>
          <w:spacing w:val="-9"/>
          <w:sz w:val="24"/>
        </w:rPr>
        <w:t xml:space="preserve"> </w:t>
      </w:r>
      <w:r>
        <w:rPr>
          <w:sz w:val="24"/>
        </w:rPr>
        <w:t>to</w:t>
      </w:r>
      <w:r>
        <w:rPr>
          <w:spacing w:val="-8"/>
          <w:sz w:val="24"/>
        </w:rPr>
        <w:t xml:space="preserve"> </w:t>
      </w:r>
      <w:r>
        <w:rPr>
          <w:sz w:val="24"/>
        </w:rPr>
        <w:t>receive</w:t>
      </w:r>
      <w:r>
        <w:rPr>
          <w:spacing w:val="-9"/>
          <w:sz w:val="24"/>
        </w:rPr>
        <w:t xml:space="preserve"> </w:t>
      </w:r>
      <w:r>
        <w:rPr>
          <w:sz w:val="24"/>
        </w:rPr>
        <w:t>payment for such RPS Class I Renewable Generation Attributes and any Environmental Attributes as prescribed in 225 CMR 20.07(1). Following this period, ownership rights to assets and the RPS Class I Renewable Generation Attributes and any other Environmental Attributes that a Solar Tariff Generation Unit generates will be owned by the Solar Tariff Generation Unit Owner.</w:t>
      </w:r>
    </w:p>
    <w:p w:rsidR="00872DC5" w:rsidRDefault="00872DC5">
      <w:pPr>
        <w:pStyle w:val="BodyText"/>
        <w:jc w:val="left"/>
      </w:pPr>
    </w:p>
    <w:p w:rsidR="00872DC5" w:rsidRDefault="001F15AF">
      <w:pPr>
        <w:pStyle w:val="ListParagraph"/>
        <w:numPr>
          <w:ilvl w:val="1"/>
          <w:numId w:val="9"/>
        </w:numPr>
        <w:tabs>
          <w:tab w:val="left" w:pos="645"/>
        </w:tabs>
        <w:rPr>
          <w:sz w:val="24"/>
        </w:rPr>
      </w:pPr>
      <w:r>
        <w:rPr>
          <w:sz w:val="24"/>
          <w:u w:val="single"/>
        </w:rPr>
        <w:t>: Qualification and Block Reservation Process for Solar Tariff Generation</w:t>
      </w:r>
      <w:r>
        <w:rPr>
          <w:spacing w:val="-3"/>
          <w:sz w:val="24"/>
          <w:u w:val="single"/>
        </w:rPr>
        <w:t xml:space="preserve"> </w:t>
      </w:r>
      <w:r>
        <w:rPr>
          <w:sz w:val="24"/>
          <w:u w:val="single"/>
        </w:rPr>
        <w:t>Units</w:t>
      </w:r>
    </w:p>
    <w:p w:rsidR="00872DC5" w:rsidRDefault="00872DC5">
      <w:pPr>
        <w:pStyle w:val="BodyText"/>
        <w:spacing w:before="3"/>
        <w:jc w:val="left"/>
        <w:rPr>
          <w:sz w:val="16"/>
        </w:rPr>
      </w:pPr>
    </w:p>
    <w:p w:rsidR="00872DC5" w:rsidRDefault="001F15AF">
      <w:pPr>
        <w:pStyle w:val="ListParagraph"/>
        <w:numPr>
          <w:ilvl w:val="2"/>
          <w:numId w:val="9"/>
        </w:numPr>
        <w:tabs>
          <w:tab w:val="left" w:pos="1564"/>
        </w:tabs>
        <w:spacing w:before="90"/>
        <w:ind w:right="342" w:firstLine="0"/>
        <w:jc w:val="both"/>
        <w:rPr>
          <w:sz w:val="24"/>
        </w:rPr>
      </w:pPr>
      <w:r>
        <w:rPr>
          <w:sz w:val="24"/>
          <w:u w:val="single"/>
        </w:rPr>
        <w:t>Statement of Qualification Application</w:t>
      </w:r>
      <w:r>
        <w:rPr>
          <w:sz w:val="24"/>
        </w:rPr>
        <w:t>. A Statement of Qualification Application shall be submitted to the Solar Program Administrator by the Owner of the prospective Solar Tariff Generation</w:t>
      </w:r>
      <w:r>
        <w:rPr>
          <w:spacing w:val="-11"/>
          <w:sz w:val="24"/>
        </w:rPr>
        <w:t xml:space="preserve"> </w:t>
      </w:r>
      <w:r>
        <w:rPr>
          <w:sz w:val="24"/>
        </w:rPr>
        <w:t>Unit</w:t>
      </w:r>
      <w:r>
        <w:rPr>
          <w:spacing w:val="-11"/>
          <w:sz w:val="24"/>
        </w:rPr>
        <w:t xml:space="preserve"> </w:t>
      </w:r>
      <w:r>
        <w:rPr>
          <w:sz w:val="24"/>
        </w:rPr>
        <w:t>or</w:t>
      </w:r>
      <w:r>
        <w:rPr>
          <w:spacing w:val="-12"/>
          <w:sz w:val="24"/>
        </w:rPr>
        <w:t xml:space="preserve"> </w:t>
      </w:r>
      <w:r>
        <w:rPr>
          <w:sz w:val="24"/>
        </w:rPr>
        <w:t>by</w:t>
      </w:r>
      <w:r>
        <w:rPr>
          <w:spacing w:val="-11"/>
          <w:sz w:val="24"/>
        </w:rPr>
        <w:t xml:space="preserve"> </w:t>
      </w:r>
      <w:r>
        <w:rPr>
          <w:sz w:val="24"/>
        </w:rPr>
        <w:t>the</w:t>
      </w:r>
      <w:r>
        <w:rPr>
          <w:spacing w:val="-11"/>
          <w:sz w:val="24"/>
        </w:rPr>
        <w:t xml:space="preserve"> </w:t>
      </w:r>
      <w:r>
        <w:rPr>
          <w:sz w:val="24"/>
        </w:rPr>
        <w:t>Authorized</w:t>
      </w:r>
      <w:r>
        <w:rPr>
          <w:spacing w:val="-11"/>
          <w:sz w:val="24"/>
        </w:rPr>
        <w:t xml:space="preserve"> </w:t>
      </w:r>
      <w:r>
        <w:rPr>
          <w:sz w:val="24"/>
        </w:rPr>
        <w:t>Agent</w:t>
      </w:r>
      <w:r>
        <w:rPr>
          <w:spacing w:val="-9"/>
          <w:sz w:val="24"/>
        </w:rPr>
        <w:t xml:space="preserve"> </w:t>
      </w:r>
      <w:r>
        <w:rPr>
          <w:sz w:val="24"/>
        </w:rPr>
        <w:t>of</w:t>
      </w:r>
      <w:r>
        <w:rPr>
          <w:spacing w:val="-12"/>
          <w:sz w:val="24"/>
        </w:rPr>
        <w:t xml:space="preserve"> </w:t>
      </w:r>
      <w:r>
        <w:rPr>
          <w:sz w:val="24"/>
        </w:rPr>
        <w:t>the</w:t>
      </w:r>
      <w:r>
        <w:rPr>
          <w:spacing w:val="-9"/>
          <w:sz w:val="24"/>
        </w:rPr>
        <w:t xml:space="preserve"> </w:t>
      </w:r>
      <w:r>
        <w:rPr>
          <w:sz w:val="24"/>
        </w:rPr>
        <w:t>Owner.</w:t>
      </w:r>
      <w:r>
        <w:rPr>
          <w:spacing w:val="38"/>
          <w:sz w:val="24"/>
        </w:rPr>
        <w:t xml:space="preserve"> </w:t>
      </w:r>
      <w:r>
        <w:rPr>
          <w:sz w:val="24"/>
        </w:rPr>
        <w:t>The</w:t>
      </w:r>
      <w:r>
        <w:rPr>
          <w:spacing w:val="-12"/>
          <w:sz w:val="24"/>
        </w:rPr>
        <w:t xml:space="preserve"> </w:t>
      </w:r>
      <w:r>
        <w:rPr>
          <w:sz w:val="24"/>
        </w:rPr>
        <w:t>applicant</w:t>
      </w:r>
      <w:r>
        <w:rPr>
          <w:spacing w:val="-10"/>
          <w:sz w:val="24"/>
        </w:rPr>
        <w:t xml:space="preserve"> </w:t>
      </w:r>
      <w:r>
        <w:rPr>
          <w:sz w:val="24"/>
        </w:rPr>
        <w:t>must</w:t>
      </w:r>
      <w:r>
        <w:rPr>
          <w:spacing w:val="-10"/>
          <w:sz w:val="24"/>
        </w:rPr>
        <w:t xml:space="preserve"> </w:t>
      </w:r>
      <w:r>
        <w:rPr>
          <w:sz w:val="24"/>
        </w:rPr>
        <w:t>use</w:t>
      </w:r>
      <w:r>
        <w:rPr>
          <w:spacing w:val="-12"/>
          <w:sz w:val="24"/>
        </w:rPr>
        <w:t xml:space="preserve"> </w:t>
      </w:r>
      <w:r>
        <w:rPr>
          <w:sz w:val="24"/>
        </w:rPr>
        <w:t>the</w:t>
      </w:r>
      <w:r>
        <w:rPr>
          <w:spacing w:val="-12"/>
          <w:sz w:val="24"/>
        </w:rPr>
        <w:t xml:space="preserve"> </w:t>
      </w:r>
      <w:r>
        <w:rPr>
          <w:sz w:val="24"/>
        </w:rPr>
        <w:t>most</w:t>
      </w:r>
      <w:r>
        <w:rPr>
          <w:spacing w:val="-9"/>
          <w:sz w:val="24"/>
        </w:rPr>
        <w:t xml:space="preserve"> </w:t>
      </w:r>
      <w:r>
        <w:rPr>
          <w:sz w:val="24"/>
        </w:rPr>
        <w:t>current forms and associated instructions provided by the Department, and must include all information, documentation, and assurances required by such forms and</w:t>
      </w:r>
      <w:r>
        <w:rPr>
          <w:spacing w:val="-2"/>
          <w:sz w:val="24"/>
        </w:rPr>
        <w:t xml:space="preserve"> </w:t>
      </w:r>
      <w:r>
        <w:rPr>
          <w:sz w:val="24"/>
        </w:rPr>
        <w:t>instructions.</w:t>
      </w:r>
    </w:p>
    <w:p w:rsidR="00872DC5" w:rsidRDefault="001F15AF">
      <w:pPr>
        <w:pStyle w:val="ListParagraph"/>
        <w:numPr>
          <w:ilvl w:val="3"/>
          <w:numId w:val="9"/>
        </w:numPr>
        <w:tabs>
          <w:tab w:val="left" w:pos="1970"/>
        </w:tabs>
        <w:ind w:right="344" w:firstLine="0"/>
        <w:jc w:val="both"/>
        <w:rPr>
          <w:sz w:val="24"/>
        </w:rPr>
      </w:pPr>
      <w:r>
        <w:rPr>
          <w:sz w:val="24"/>
          <w:u w:val="single"/>
        </w:rPr>
        <w:t>Authorization to Interconnect</w:t>
      </w:r>
      <w:r>
        <w:rPr>
          <w:sz w:val="24"/>
        </w:rPr>
        <w:t>. In order to retain a Statement of Qualification issued prior to a project’s Commercial Operation Date, all Solar Tariff Generation Units must provide the Solar Program Administrator with a copy of the authorization to interconnect issued by the applicable Distribution</w:t>
      </w:r>
      <w:r>
        <w:rPr>
          <w:spacing w:val="-1"/>
          <w:sz w:val="24"/>
        </w:rPr>
        <w:t xml:space="preserve"> </w:t>
      </w:r>
      <w:r>
        <w:rPr>
          <w:sz w:val="24"/>
        </w:rPr>
        <w:t>Company.</w:t>
      </w:r>
    </w:p>
    <w:p w:rsidR="00872DC5" w:rsidRDefault="001F15AF">
      <w:pPr>
        <w:pStyle w:val="ListParagraph"/>
        <w:numPr>
          <w:ilvl w:val="3"/>
          <w:numId w:val="9"/>
        </w:numPr>
        <w:tabs>
          <w:tab w:val="left" w:pos="1962"/>
        </w:tabs>
        <w:ind w:right="336" w:firstLine="0"/>
        <w:jc w:val="both"/>
        <w:rPr>
          <w:sz w:val="24"/>
        </w:rPr>
      </w:pPr>
      <w:r>
        <w:rPr>
          <w:sz w:val="24"/>
          <w:u w:val="single"/>
        </w:rPr>
        <w:t>Required</w:t>
      </w:r>
      <w:r>
        <w:rPr>
          <w:spacing w:val="-13"/>
          <w:sz w:val="24"/>
          <w:u w:val="single"/>
        </w:rPr>
        <w:t xml:space="preserve"> </w:t>
      </w:r>
      <w:r>
        <w:rPr>
          <w:sz w:val="24"/>
          <w:u w:val="single"/>
        </w:rPr>
        <w:t>Documentation</w:t>
      </w:r>
      <w:r>
        <w:rPr>
          <w:spacing w:val="-11"/>
          <w:sz w:val="24"/>
          <w:u w:val="single"/>
        </w:rPr>
        <w:t xml:space="preserve"> </w:t>
      </w:r>
      <w:r>
        <w:rPr>
          <w:sz w:val="24"/>
          <w:u w:val="single"/>
        </w:rPr>
        <w:t>for</w:t>
      </w:r>
      <w:r>
        <w:rPr>
          <w:spacing w:val="-14"/>
          <w:sz w:val="24"/>
          <w:u w:val="single"/>
        </w:rPr>
        <w:t xml:space="preserve"> </w:t>
      </w:r>
      <w:r>
        <w:rPr>
          <w:sz w:val="24"/>
          <w:u w:val="single"/>
        </w:rPr>
        <w:t>Solar</w:t>
      </w:r>
      <w:r>
        <w:rPr>
          <w:spacing w:val="-12"/>
          <w:sz w:val="24"/>
          <w:u w:val="single"/>
        </w:rPr>
        <w:t xml:space="preserve"> </w:t>
      </w:r>
      <w:r>
        <w:rPr>
          <w:sz w:val="24"/>
          <w:u w:val="single"/>
        </w:rPr>
        <w:t>Tariff</w:t>
      </w:r>
      <w:r>
        <w:rPr>
          <w:spacing w:val="-11"/>
          <w:sz w:val="24"/>
          <w:u w:val="single"/>
        </w:rPr>
        <w:t xml:space="preserve"> </w:t>
      </w:r>
      <w:r>
        <w:rPr>
          <w:sz w:val="24"/>
          <w:u w:val="single"/>
        </w:rPr>
        <w:t>Generation</w:t>
      </w:r>
      <w:r>
        <w:rPr>
          <w:spacing w:val="-13"/>
          <w:sz w:val="24"/>
          <w:u w:val="single"/>
        </w:rPr>
        <w:t xml:space="preserve"> </w:t>
      </w:r>
      <w:r>
        <w:rPr>
          <w:sz w:val="24"/>
          <w:u w:val="single"/>
        </w:rPr>
        <w:t>Units</w:t>
      </w:r>
      <w:r>
        <w:rPr>
          <w:spacing w:val="-10"/>
          <w:sz w:val="24"/>
          <w:u w:val="single"/>
        </w:rPr>
        <w:t xml:space="preserve"> </w:t>
      </w:r>
      <w:r>
        <w:rPr>
          <w:sz w:val="24"/>
          <w:u w:val="single"/>
        </w:rPr>
        <w:t>with</w:t>
      </w:r>
      <w:r>
        <w:rPr>
          <w:spacing w:val="-12"/>
          <w:sz w:val="24"/>
          <w:u w:val="single"/>
        </w:rPr>
        <w:t xml:space="preserve"> </w:t>
      </w:r>
      <w:r>
        <w:rPr>
          <w:sz w:val="24"/>
          <w:u w:val="single"/>
        </w:rPr>
        <w:t>Rated</w:t>
      </w:r>
      <w:r>
        <w:rPr>
          <w:spacing w:val="-11"/>
          <w:sz w:val="24"/>
          <w:u w:val="single"/>
        </w:rPr>
        <w:t xml:space="preserve"> </w:t>
      </w:r>
      <w:r>
        <w:rPr>
          <w:sz w:val="24"/>
          <w:u w:val="single"/>
        </w:rPr>
        <w:t>Capacities</w:t>
      </w:r>
      <w:r>
        <w:rPr>
          <w:spacing w:val="-13"/>
          <w:sz w:val="24"/>
          <w:u w:val="single"/>
        </w:rPr>
        <w:t xml:space="preserve"> </w:t>
      </w:r>
      <w:r>
        <w:rPr>
          <w:sz w:val="24"/>
          <w:u w:val="single"/>
        </w:rPr>
        <w:t>of</w:t>
      </w:r>
      <w:r>
        <w:rPr>
          <w:spacing w:val="-9"/>
          <w:sz w:val="24"/>
          <w:u w:val="single"/>
        </w:rPr>
        <w:t xml:space="preserve"> </w:t>
      </w:r>
      <w:r>
        <w:rPr>
          <w:sz w:val="24"/>
          <w:u w:val="single"/>
        </w:rPr>
        <w:t>25</w:t>
      </w:r>
      <w:r>
        <w:rPr>
          <w:spacing w:val="-13"/>
          <w:sz w:val="24"/>
          <w:u w:val="single"/>
        </w:rPr>
        <w:t xml:space="preserve"> </w:t>
      </w:r>
      <w:r>
        <w:rPr>
          <w:sz w:val="24"/>
          <w:u w:val="single"/>
        </w:rPr>
        <w:t>kW or Less</w:t>
      </w:r>
      <w:r>
        <w:rPr>
          <w:sz w:val="24"/>
        </w:rPr>
        <w:t>. A prospective Solar Tariff Generation Unit with a capacity of 25 kW or less must submit the following documentation as part of its Statement of Qualification Application in order to obtain a Statement of</w:t>
      </w:r>
      <w:r>
        <w:rPr>
          <w:spacing w:val="-3"/>
          <w:sz w:val="24"/>
        </w:rPr>
        <w:t xml:space="preserve"> </w:t>
      </w:r>
      <w:r>
        <w:rPr>
          <w:sz w:val="24"/>
        </w:rPr>
        <w:t>Qualification:</w:t>
      </w:r>
    </w:p>
    <w:p w:rsidR="00872DC5" w:rsidRDefault="001F15AF">
      <w:pPr>
        <w:pStyle w:val="ListParagraph"/>
        <w:numPr>
          <w:ilvl w:val="4"/>
          <w:numId w:val="9"/>
        </w:numPr>
        <w:tabs>
          <w:tab w:val="left" w:pos="2262"/>
        </w:tabs>
        <w:ind w:left="1995" w:right="337" w:firstLine="0"/>
        <w:jc w:val="both"/>
        <w:rPr>
          <w:sz w:val="24"/>
        </w:rPr>
      </w:pPr>
      <w:r>
        <w:rPr>
          <w:sz w:val="24"/>
          <w:u w:val="single"/>
        </w:rPr>
        <w:t>Executed Contract</w:t>
      </w:r>
      <w:r>
        <w:rPr>
          <w:sz w:val="24"/>
        </w:rPr>
        <w:t>. The Owner or their Authorized Agent must submit a copy of an executed contract between the Primary Installer and the Customer of Record. For a Solar Tariff Generation Unit for which the Owner is a Third-Party Owner and the Primary Installer is a subcontractor to the Owner, an executed contract between the Owner and</w:t>
      </w:r>
      <w:r>
        <w:rPr>
          <w:spacing w:val="-17"/>
          <w:sz w:val="24"/>
        </w:rPr>
        <w:t xml:space="preserve"> </w:t>
      </w:r>
      <w:r>
        <w:rPr>
          <w:sz w:val="24"/>
        </w:rPr>
        <w:t>the Primary Installer will satisfy this requirement. The contract must identify a project manager,</w:t>
      </w:r>
      <w:r>
        <w:rPr>
          <w:spacing w:val="-8"/>
          <w:sz w:val="24"/>
        </w:rPr>
        <w:t xml:space="preserve"> </w:t>
      </w:r>
      <w:r>
        <w:rPr>
          <w:sz w:val="24"/>
        </w:rPr>
        <w:t>and</w:t>
      </w:r>
      <w:r>
        <w:rPr>
          <w:spacing w:val="-6"/>
          <w:sz w:val="24"/>
        </w:rPr>
        <w:t xml:space="preserve"> </w:t>
      </w:r>
      <w:r>
        <w:rPr>
          <w:sz w:val="24"/>
        </w:rPr>
        <w:t>must</w:t>
      </w:r>
      <w:r>
        <w:rPr>
          <w:spacing w:val="-6"/>
          <w:sz w:val="24"/>
        </w:rPr>
        <w:t xml:space="preserve"> </w:t>
      </w:r>
      <w:r>
        <w:rPr>
          <w:sz w:val="24"/>
        </w:rPr>
        <w:t>include</w:t>
      </w:r>
      <w:r>
        <w:rPr>
          <w:spacing w:val="-7"/>
          <w:sz w:val="24"/>
        </w:rPr>
        <w:t xml:space="preserve"> </w:t>
      </w:r>
      <w:r>
        <w:rPr>
          <w:sz w:val="24"/>
        </w:rPr>
        <w:t>Statement</w:t>
      </w:r>
      <w:r>
        <w:rPr>
          <w:spacing w:val="-6"/>
          <w:sz w:val="24"/>
        </w:rPr>
        <w:t xml:space="preserve"> </w:t>
      </w:r>
      <w:r>
        <w:rPr>
          <w:sz w:val="24"/>
        </w:rPr>
        <w:t>of</w:t>
      </w:r>
      <w:r>
        <w:rPr>
          <w:spacing w:val="-8"/>
          <w:sz w:val="24"/>
        </w:rPr>
        <w:t xml:space="preserve"> </w:t>
      </w:r>
      <w:r>
        <w:rPr>
          <w:sz w:val="24"/>
        </w:rPr>
        <w:t>Qualification</w:t>
      </w:r>
      <w:r>
        <w:rPr>
          <w:spacing w:val="-6"/>
          <w:sz w:val="24"/>
        </w:rPr>
        <w:t xml:space="preserve"> </w:t>
      </w:r>
      <w:r>
        <w:rPr>
          <w:sz w:val="24"/>
        </w:rPr>
        <w:t>Application</w:t>
      </w:r>
      <w:r>
        <w:rPr>
          <w:spacing w:val="-7"/>
          <w:sz w:val="24"/>
        </w:rPr>
        <w:t xml:space="preserve"> </w:t>
      </w:r>
      <w:r>
        <w:rPr>
          <w:sz w:val="24"/>
        </w:rPr>
        <w:t>preparation,</w:t>
      </w:r>
      <w:r>
        <w:rPr>
          <w:spacing w:val="-6"/>
          <w:sz w:val="24"/>
        </w:rPr>
        <w:t xml:space="preserve"> </w:t>
      </w:r>
      <w:r>
        <w:rPr>
          <w:sz w:val="24"/>
        </w:rPr>
        <w:t>equipment procurement and installation, site preparation, permitting and interconnection support, Statement of Qualification Application completion paperwork, training, operations and maintenance, and compliance with all applicable state and local laws. The contract shall include a budget that identifies key project components and a timeline and corresponding payment schedule for installation of the project. Contract service must include responsibility for the Statement of Qualification Application process including submittal of authorization to interconnect, securing required permits and engineering approvals, installation of the project, scheduling and participation in all required inspections, and providing warranty services, as</w:t>
      </w:r>
      <w:r>
        <w:rPr>
          <w:spacing w:val="-1"/>
          <w:sz w:val="24"/>
        </w:rPr>
        <w:t xml:space="preserve"> </w:t>
      </w:r>
      <w:r>
        <w:rPr>
          <w:sz w:val="24"/>
        </w:rPr>
        <w:t>required.</w:t>
      </w:r>
    </w:p>
    <w:p w:rsidR="00872DC5" w:rsidRDefault="001F15AF">
      <w:pPr>
        <w:pStyle w:val="ListParagraph"/>
        <w:numPr>
          <w:ilvl w:val="4"/>
          <w:numId w:val="9"/>
        </w:numPr>
        <w:tabs>
          <w:tab w:val="left" w:pos="2226"/>
        </w:tabs>
        <w:spacing w:before="2"/>
        <w:ind w:left="1995" w:right="340" w:firstLine="0"/>
        <w:jc w:val="both"/>
        <w:rPr>
          <w:sz w:val="24"/>
        </w:rPr>
      </w:pPr>
      <w:r>
        <w:rPr>
          <w:sz w:val="24"/>
          <w:u w:val="single"/>
        </w:rPr>
        <w:t>Special</w:t>
      </w:r>
      <w:r>
        <w:rPr>
          <w:spacing w:val="-11"/>
          <w:sz w:val="24"/>
          <w:u w:val="single"/>
        </w:rPr>
        <w:t xml:space="preserve"> </w:t>
      </w:r>
      <w:r>
        <w:rPr>
          <w:sz w:val="24"/>
          <w:u w:val="single"/>
        </w:rPr>
        <w:t>Provisions</w:t>
      </w:r>
      <w:r>
        <w:rPr>
          <w:spacing w:val="-10"/>
          <w:sz w:val="24"/>
          <w:u w:val="single"/>
        </w:rPr>
        <w:t xml:space="preserve"> </w:t>
      </w:r>
      <w:r>
        <w:rPr>
          <w:sz w:val="24"/>
          <w:u w:val="single"/>
        </w:rPr>
        <w:t>for</w:t>
      </w:r>
      <w:r>
        <w:rPr>
          <w:spacing w:val="-7"/>
          <w:sz w:val="24"/>
          <w:u w:val="single"/>
        </w:rPr>
        <w:t xml:space="preserve"> </w:t>
      </w:r>
      <w:r>
        <w:rPr>
          <w:sz w:val="24"/>
          <w:u w:val="single"/>
        </w:rPr>
        <w:t>Third-Party</w:t>
      </w:r>
      <w:r>
        <w:rPr>
          <w:spacing w:val="-11"/>
          <w:sz w:val="24"/>
          <w:u w:val="single"/>
        </w:rPr>
        <w:t xml:space="preserve"> </w:t>
      </w:r>
      <w:r>
        <w:rPr>
          <w:sz w:val="24"/>
          <w:u w:val="single"/>
        </w:rPr>
        <w:t>Ownership</w:t>
      </w:r>
      <w:r>
        <w:rPr>
          <w:sz w:val="24"/>
        </w:rPr>
        <w:t>.</w:t>
      </w:r>
      <w:r>
        <w:rPr>
          <w:spacing w:val="-8"/>
          <w:sz w:val="24"/>
        </w:rPr>
        <w:t xml:space="preserve"> </w:t>
      </w:r>
      <w:r>
        <w:rPr>
          <w:sz w:val="24"/>
        </w:rPr>
        <w:t>If</w:t>
      </w:r>
      <w:r>
        <w:rPr>
          <w:spacing w:val="-12"/>
          <w:sz w:val="24"/>
        </w:rPr>
        <w:t xml:space="preserve"> </w:t>
      </w:r>
      <w:r>
        <w:rPr>
          <w:sz w:val="24"/>
        </w:rPr>
        <w:t>the</w:t>
      </w:r>
      <w:r>
        <w:rPr>
          <w:spacing w:val="-11"/>
          <w:sz w:val="24"/>
        </w:rPr>
        <w:t xml:space="preserve"> </w:t>
      </w:r>
      <w:r>
        <w:rPr>
          <w:sz w:val="24"/>
        </w:rPr>
        <w:t>Owner</w:t>
      </w:r>
      <w:r>
        <w:rPr>
          <w:spacing w:val="-10"/>
          <w:sz w:val="24"/>
        </w:rPr>
        <w:t xml:space="preserve"> </w:t>
      </w:r>
      <w:r>
        <w:rPr>
          <w:sz w:val="24"/>
        </w:rPr>
        <w:t>of</w:t>
      </w:r>
      <w:r>
        <w:rPr>
          <w:spacing w:val="-8"/>
          <w:sz w:val="24"/>
        </w:rPr>
        <w:t xml:space="preserve"> </w:t>
      </w:r>
      <w:r>
        <w:rPr>
          <w:sz w:val="24"/>
        </w:rPr>
        <w:t>a</w:t>
      </w:r>
      <w:r>
        <w:rPr>
          <w:spacing w:val="-11"/>
          <w:sz w:val="24"/>
        </w:rPr>
        <w:t xml:space="preserve"> </w:t>
      </w:r>
      <w:r>
        <w:rPr>
          <w:sz w:val="24"/>
        </w:rPr>
        <w:t>Solar</w:t>
      </w:r>
      <w:r>
        <w:rPr>
          <w:spacing w:val="-12"/>
          <w:sz w:val="24"/>
        </w:rPr>
        <w:t xml:space="preserve"> </w:t>
      </w:r>
      <w:r>
        <w:rPr>
          <w:sz w:val="24"/>
        </w:rPr>
        <w:t>Tariff</w:t>
      </w:r>
      <w:r>
        <w:rPr>
          <w:spacing w:val="-11"/>
          <w:sz w:val="24"/>
        </w:rPr>
        <w:t xml:space="preserve"> </w:t>
      </w:r>
      <w:r>
        <w:rPr>
          <w:sz w:val="24"/>
        </w:rPr>
        <w:t>Generation Unit</w:t>
      </w:r>
      <w:r>
        <w:rPr>
          <w:spacing w:val="-11"/>
          <w:sz w:val="24"/>
        </w:rPr>
        <w:t xml:space="preserve"> </w:t>
      </w:r>
      <w:r>
        <w:rPr>
          <w:sz w:val="24"/>
        </w:rPr>
        <w:t>is</w:t>
      </w:r>
      <w:r>
        <w:rPr>
          <w:spacing w:val="-10"/>
          <w:sz w:val="24"/>
        </w:rPr>
        <w:t xml:space="preserve"> </w:t>
      </w:r>
      <w:r>
        <w:rPr>
          <w:sz w:val="24"/>
        </w:rPr>
        <w:t>a</w:t>
      </w:r>
      <w:r>
        <w:rPr>
          <w:spacing w:val="-11"/>
          <w:sz w:val="24"/>
        </w:rPr>
        <w:t xml:space="preserve"> </w:t>
      </w:r>
      <w:r>
        <w:rPr>
          <w:sz w:val="24"/>
        </w:rPr>
        <w:t>Third-Party</w:t>
      </w:r>
      <w:r>
        <w:rPr>
          <w:spacing w:val="-9"/>
          <w:sz w:val="24"/>
        </w:rPr>
        <w:t xml:space="preserve"> </w:t>
      </w:r>
      <w:r>
        <w:rPr>
          <w:sz w:val="24"/>
        </w:rPr>
        <w:t>Owner,</w:t>
      </w:r>
      <w:r>
        <w:rPr>
          <w:spacing w:val="-10"/>
          <w:sz w:val="24"/>
        </w:rPr>
        <w:t xml:space="preserve"> </w:t>
      </w:r>
      <w:r>
        <w:rPr>
          <w:sz w:val="24"/>
        </w:rPr>
        <w:t>the</w:t>
      </w:r>
      <w:r>
        <w:rPr>
          <w:spacing w:val="-9"/>
          <w:sz w:val="24"/>
        </w:rPr>
        <w:t xml:space="preserve"> </w:t>
      </w:r>
      <w:r>
        <w:rPr>
          <w:sz w:val="24"/>
        </w:rPr>
        <w:t>Owner</w:t>
      </w:r>
      <w:r>
        <w:rPr>
          <w:spacing w:val="-9"/>
          <w:sz w:val="24"/>
        </w:rPr>
        <w:t xml:space="preserve"> </w:t>
      </w:r>
      <w:r>
        <w:rPr>
          <w:sz w:val="24"/>
        </w:rPr>
        <w:t>or</w:t>
      </w:r>
      <w:r>
        <w:rPr>
          <w:spacing w:val="-12"/>
          <w:sz w:val="24"/>
        </w:rPr>
        <w:t xml:space="preserve"> </w:t>
      </w:r>
      <w:r>
        <w:rPr>
          <w:sz w:val="24"/>
        </w:rPr>
        <w:t>their</w:t>
      </w:r>
      <w:r>
        <w:rPr>
          <w:spacing w:val="-9"/>
          <w:sz w:val="24"/>
        </w:rPr>
        <w:t xml:space="preserve"> </w:t>
      </w:r>
      <w:r>
        <w:rPr>
          <w:sz w:val="24"/>
        </w:rPr>
        <w:t>Authorized</w:t>
      </w:r>
      <w:r>
        <w:rPr>
          <w:spacing w:val="-11"/>
          <w:sz w:val="24"/>
        </w:rPr>
        <w:t xml:space="preserve"> </w:t>
      </w:r>
      <w:r>
        <w:rPr>
          <w:sz w:val="24"/>
        </w:rPr>
        <w:t>Agent</w:t>
      </w:r>
      <w:r>
        <w:rPr>
          <w:spacing w:val="-10"/>
          <w:sz w:val="24"/>
        </w:rPr>
        <w:t xml:space="preserve"> </w:t>
      </w:r>
      <w:r>
        <w:rPr>
          <w:sz w:val="24"/>
        </w:rPr>
        <w:t>must</w:t>
      </w:r>
      <w:r>
        <w:rPr>
          <w:spacing w:val="-8"/>
          <w:sz w:val="24"/>
        </w:rPr>
        <w:t xml:space="preserve"> </w:t>
      </w:r>
      <w:r>
        <w:rPr>
          <w:sz w:val="24"/>
        </w:rPr>
        <w:t>also</w:t>
      </w:r>
      <w:r>
        <w:rPr>
          <w:spacing w:val="-10"/>
          <w:sz w:val="24"/>
        </w:rPr>
        <w:t xml:space="preserve"> </w:t>
      </w:r>
      <w:r>
        <w:rPr>
          <w:sz w:val="24"/>
        </w:rPr>
        <w:t>submit</w:t>
      </w:r>
      <w:r>
        <w:rPr>
          <w:spacing w:val="-9"/>
          <w:sz w:val="24"/>
        </w:rPr>
        <w:t xml:space="preserve"> </w:t>
      </w:r>
      <w:r>
        <w:rPr>
          <w:sz w:val="24"/>
        </w:rPr>
        <w:t>a</w:t>
      </w:r>
      <w:r>
        <w:rPr>
          <w:spacing w:val="-12"/>
          <w:sz w:val="24"/>
        </w:rPr>
        <w:t xml:space="preserve"> </w:t>
      </w:r>
      <w:r>
        <w:rPr>
          <w:sz w:val="24"/>
        </w:rPr>
        <w:t>copy of an executed contract power purchase agreement or lease with the Customer of</w:t>
      </w:r>
      <w:r>
        <w:rPr>
          <w:spacing w:val="-12"/>
          <w:sz w:val="24"/>
        </w:rPr>
        <w:t xml:space="preserve"> </w:t>
      </w:r>
      <w:r>
        <w:rPr>
          <w:sz w:val="24"/>
        </w:rPr>
        <w:t>Record.</w:t>
      </w:r>
    </w:p>
    <w:p w:rsidR="00872DC5" w:rsidRDefault="001F15AF">
      <w:pPr>
        <w:pStyle w:val="ListParagraph"/>
        <w:numPr>
          <w:ilvl w:val="4"/>
          <w:numId w:val="9"/>
        </w:numPr>
        <w:tabs>
          <w:tab w:val="left" w:pos="2320"/>
        </w:tabs>
        <w:ind w:left="1995" w:right="337" w:firstLine="0"/>
        <w:jc w:val="both"/>
        <w:rPr>
          <w:sz w:val="24"/>
        </w:rPr>
      </w:pPr>
      <w:r>
        <w:rPr>
          <w:sz w:val="24"/>
          <w:u w:val="single"/>
        </w:rPr>
        <w:t>Special Provisions for Low Income Generation Units</w:t>
      </w:r>
      <w:r>
        <w:rPr>
          <w:sz w:val="24"/>
        </w:rPr>
        <w:t>. Prospective Solar Tariff Generation Units with capacities less than or equal to 25 kW that are seeking Statements of</w:t>
      </w:r>
      <w:r>
        <w:rPr>
          <w:spacing w:val="-15"/>
          <w:sz w:val="24"/>
        </w:rPr>
        <w:t xml:space="preserve"> </w:t>
      </w:r>
      <w:r>
        <w:rPr>
          <w:sz w:val="24"/>
        </w:rPr>
        <w:t>Qualification</w:t>
      </w:r>
      <w:r>
        <w:rPr>
          <w:spacing w:val="-13"/>
          <w:sz w:val="24"/>
        </w:rPr>
        <w:t xml:space="preserve"> </w:t>
      </w:r>
      <w:r>
        <w:rPr>
          <w:sz w:val="24"/>
        </w:rPr>
        <w:t>as</w:t>
      </w:r>
      <w:r>
        <w:rPr>
          <w:spacing w:val="-12"/>
          <w:sz w:val="24"/>
        </w:rPr>
        <w:t xml:space="preserve"> </w:t>
      </w:r>
      <w:r>
        <w:rPr>
          <w:sz w:val="24"/>
        </w:rPr>
        <w:t>Low</w:t>
      </w:r>
      <w:r>
        <w:rPr>
          <w:spacing w:val="-12"/>
          <w:sz w:val="24"/>
        </w:rPr>
        <w:t xml:space="preserve"> </w:t>
      </w:r>
      <w:r>
        <w:rPr>
          <w:sz w:val="24"/>
        </w:rPr>
        <w:t>Income</w:t>
      </w:r>
      <w:r>
        <w:rPr>
          <w:spacing w:val="-14"/>
          <w:sz w:val="24"/>
        </w:rPr>
        <w:t xml:space="preserve"> </w:t>
      </w:r>
      <w:r>
        <w:rPr>
          <w:sz w:val="24"/>
        </w:rPr>
        <w:t>Generation</w:t>
      </w:r>
      <w:r>
        <w:rPr>
          <w:spacing w:val="-12"/>
          <w:sz w:val="24"/>
        </w:rPr>
        <w:t xml:space="preserve"> </w:t>
      </w:r>
      <w:r>
        <w:rPr>
          <w:sz w:val="24"/>
        </w:rPr>
        <w:t>Units</w:t>
      </w:r>
      <w:r>
        <w:rPr>
          <w:spacing w:val="-13"/>
          <w:sz w:val="24"/>
        </w:rPr>
        <w:t xml:space="preserve"> </w:t>
      </w:r>
      <w:r>
        <w:rPr>
          <w:sz w:val="24"/>
        </w:rPr>
        <w:t>must</w:t>
      </w:r>
      <w:r>
        <w:rPr>
          <w:spacing w:val="-13"/>
          <w:sz w:val="24"/>
        </w:rPr>
        <w:t xml:space="preserve"> </w:t>
      </w:r>
      <w:r>
        <w:rPr>
          <w:sz w:val="24"/>
        </w:rPr>
        <w:t>provide</w:t>
      </w:r>
      <w:r>
        <w:rPr>
          <w:spacing w:val="-14"/>
          <w:sz w:val="24"/>
        </w:rPr>
        <w:t xml:space="preserve"> </w:t>
      </w:r>
      <w:r>
        <w:rPr>
          <w:sz w:val="24"/>
        </w:rPr>
        <w:t>evidence</w:t>
      </w:r>
      <w:r>
        <w:rPr>
          <w:spacing w:val="-14"/>
          <w:sz w:val="24"/>
        </w:rPr>
        <w:t xml:space="preserve"> </w:t>
      </w:r>
      <w:r>
        <w:rPr>
          <w:sz w:val="24"/>
        </w:rPr>
        <w:t>that</w:t>
      </w:r>
      <w:r>
        <w:rPr>
          <w:spacing w:val="-13"/>
          <w:sz w:val="24"/>
        </w:rPr>
        <w:t xml:space="preserve"> </w:t>
      </w:r>
      <w:r>
        <w:rPr>
          <w:sz w:val="24"/>
        </w:rPr>
        <w:t>the</w:t>
      </w:r>
      <w:r>
        <w:rPr>
          <w:spacing w:val="-14"/>
          <w:sz w:val="24"/>
        </w:rPr>
        <w:t xml:space="preserve"> </w:t>
      </w:r>
      <w:r>
        <w:rPr>
          <w:sz w:val="24"/>
        </w:rPr>
        <w:t>Customer of Record is classified as a Low Income</w:t>
      </w:r>
      <w:r>
        <w:rPr>
          <w:spacing w:val="2"/>
          <w:sz w:val="24"/>
        </w:rPr>
        <w:t xml:space="preserve"> </w:t>
      </w:r>
      <w:r>
        <w:rPr>
          <w:sz w:val="24"/>
        </w:rPr>
        <w:t>Customer</w:t>
      </w:r>
    </w:p>
    <w:p w:rsidR="00872DC5" w:rsidRDefault="001F15AF">
      <w:pPr>
        <w:pStyle w:val="ListParagraph"/>
        <w:numPr>
          <w:ilvl w:val="4"/>
          <w:numId w:val="9"/>
        </w:numPr>
        <w:tabs>
          <w:tab w:val="left" w:pos="2248"/>
        </w:tabs>
        <w:ind w:left="1995" w:right="341" w:firstLine="0"/>
        <w:jc w:val="both"/>
        <w:rPr>
          <w:sz w:val="24"/>
        </w:rPr>
      </w:pPr>
      <w:r>
        <w:rPr>
          <w:sz w:val="24"/>
          <w:u w:val="single"/>
        </w:rPr>
        <w:t>Customer Disclosure Form</w:t>
      </w:r>
      <w:r>
        <w:rPr>
          <w:sz w:val="24"/>
        </w:rPr>
        <w:t>. Prospective Solar Tariff Generation Units with a capacity of</w:t>
      </w:r>
      <w:r>
        <w:rPr>
          <w:spacing w:val="5"/>
          <w:sz w:val="24"/>
        </w:rPr>
        <w:t xml:space="preserve"> </w:t>
      </w:r>
      <w:r>
        <w:rPr>
          <w:sz w:val="24"/>
        </w:rPr>
        <w:t>25</w:t>
      </w:r>
      <w:r>
        <w:rPr>
          <w:spacing w:val="6"/>
          <w:sz w:val="24"/>
        </w:rPr>
        <w:t xml:space="preserve"> </w:t>
      </w:r>
      <w:r>
        <w:rPr>
          <w:sz w:val="24"/>
        </w:rPr>
        <w:t>kW</w:t>
      </w:r>
      <w:r>
        <w:rPr>
          <w:spacing w:val="6"/>
          <w:sz w:val="24"/>
        </w:rPr>
        <w:t xml:space="preserve"> </w:t>
      </w:r>
      <w:r>
        <w:rPr>
          <w:sz w:val="24"/>
        </w:rPr>
        <w:t>or</w:t>
      </w:r>
      <w:r>
        <w:rPr>
          <w:spacing w:val="6"/>
          <w:sz w:val="24"/>
        </w:rPr>
        <w:t xml:space="preserve"> </w:t>
      </w:r>
      <w:r>
        <w:rPr>
          <w:sz w:val="24"/>
        </w:rPr>
        <w:t>less</w:t>
      </w:r>
      <w:r>
        <w:rPr>
          <w:spacing w:val="7"/>
          <w:sz w:val="24"/>
        </w:rPr>
        <w:t xml:space="preserve"> </w:t>
      </w:r>
      <w:r>
        <w:rPr>
          <w:sz w:val="24"/>
        </w:rPr>
        <w:t>must</w:t>
      </w:r>
      <w:r>
        <w:rPr>
          <w:spacing w:val="6"/>
          <w:sz w:val="24"/>
        </w:rPr>
        <w:t xml:space="preserve"> </w:t>
      </w:r>
      <w:r>
        <w:rPr>
          <w:sz w:val="24"/>
        </w:rPr>
        <w:t>submit</w:t>
      </w:r>
      <w:r>
        <w:rPr>
          <w:spacing w:val="7"/>
          <w:sz w:val="24"/>
        </w:rPr>
        <w:t xml:space="preserve"> </w:t>
      </w:r>
      <w:r>
        <w:rPr>
          <w:sz w:val="24"/>
        </w:rPr>
        <w:t>a</w:t>
      </w:r>
      <w:r>
        <w:rPr>
          <w:spacing w:val="6"/>
          <w:sz w:val="24"/>
        </w:rPr>
        <w:t xml:space="preserve"> </w:t>
      </w:r>
      <w:r>
        <w:rPr>
          <w:sz w:val="24"/>
        </w:rPr>
        <w:t>copy</w:t>
      </w:r>
      <w:r>
        <w:rPr>
          <w:spacing w:val="6"/>
          <w:sz w:val="24"/>
        </w:rPr>
        <w:t xml:space="preserve"> </w:t>
      </w:r>
      <w:r>
        <w:rPr>
          <w:sz w:val="24"/>
        </w:rPr>
        <w:t>of</w:t>
      </w:r>
      <w:r>
        <w:rPr>
          <w:spacing w:val="6"/>
          <w:sz w:val="24"/>
        </w:rPr>
        <w:t xml:space="preserve"> </w:t>
      </w:r>
      <w:r>
        <w:rPr>
          <w:sz w:val="24"/>
        </w:rPr>
        <w:t>a</w:t>
      </w:r>
      <w:r>
        <w:rPr>
          <w:spacing w:val="9"/>
          <w:sz w:val="24"/>
        </w:rPr>
        <w:t xml:space="preserve"> </w:t>
      </w:r>
      <w:r>
        <w:rPr>
          <w:sz w:val="24"/>
        </w:rPr>
        <w:t>customer</w:t>
      </w:r>
      <w:r>
        <w:rPr>
          <w:spacing w:val="6"/>
          <w:sz w:val="24"/>
        </w:rPr>
        <w:t xml:space="preserve"> </w:t>
      </w:r>
      <w:r>
        <w:rPr>
          <w:sz w:val="24"/>
        </w:rPr>
        <w:t>disclosure</w:t>
      </w:r>
      <w:r>
        <w:rPr>
          <w:spacing w:val="7"/>
          <w:sz w:val="24"/>
        </w:rPr>
        <w:t xml:space="preserve"> </w:t>
      </w:r>
      <w:r>
        <w:rPr>
          <w:sz w:val="24"/>
        </w:rPr>
        <w:t>form</w:t>
      </w:r>
      <w:r>
        <w:rPr>
          <w:spacing w:val="8"/>
          <w:sz w:val="24"/>
        </w:rPr>
        <w:t xml:space="preserve"> </w:t>
      </w:r>
      <w:r>
        <w:rPr>
          <w:sz w:val="24"/>
        </w:rPr>
        <w:t>signed</w:t>
      </w:r>
      <w:r>
        <w:rPr>
          <w:spacing w:val="9"/>
          <w:sz w:val="24"/>
        </w:rPr>
        <w:t xml:space="preserve"> </w:t>
      </w:r>
      <w:r>
        <w:rPr>
          <w:sz w:val="24"/>
        </w:rPr>
        <w:t>by</w:t>
      </w:r>
      <w:r>
        <w:rPr>
          <w:spacing w:val="6"/>
          <w:sz w:val="24"/>
        </w:rPr>
        <w:t xml:space="preserve"> </w:t>
      </w:r>
      <w:r>
        <w:rPr>
          <w:sz w:val="24"/>
        </w:rPr>
        <w:t>the</w:t>
      </w:r>
      <w:r>
        <w:rPr>
          <w:spacing w:val="5"/>
          <w:sz w:val="24"/>
        </w:rPr>
        <w:t xml:space="preserve"> </w:t>
      </w:r>
      <w:r>
        <w:rPr>
          <w:sz w:val="24"/>
        </w:rPr>
        <w:t>Owner</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BodyText"/>
        <w:spacing w:before="63"/>
        <w:ind w:left="1995" w:right="342"/>
      </w:pPr>
      <w:r>
        <w:lastRenderedPageBreak/>
        <w:t>as part of its Statement of Qualification Application. The customer disclosure form will be developed by the Department to provide consumer information including, but not limited to, contract pricing for the length of the agreement, complete system cost information, operation and maintenance responsibilities, disposition of associated RECs and tariff terms, and anticipated production. If the Solar Tariff Generation Unit Owner is a Third-Party Owner, the form must be signed by the Customer of Record.</w:t>
      </w:r>
    </w:p>
    <w:p w:rsidR="00872DC5" w:rsidRDefault="001F15AF">
      <w:pPr>
        <w:pStyle w:val="ListParagraph"/>
        <w:numPr>
          <w:ilvl w:val="3"/>
          <w:numId w:val="9"/>
        </w:numPr>
        <w:tabs>
          <w:tab w:val="left" w:pos="1972"/>
        </w:tabs>
        <w:ind w:right="339" w:firstLine="0"/>
        <w:jc w:val="both"/>
        <w:rPr>
          <w:sz w:val="24"/>
        </w:rPr>
      </w:pPr>
      <w:r>
        <w:rPr>
          <w:sz w:val="24"/>
          <w:u w:val="single"/>
        </w:rPr>
        <w:t>Required Documentation for Solar Tariff Generation Units with Rated Capacities Larger than</w:t>
      </w:r>
      <w:r>
        <w:rPr>
          <w:spacing w:val="-7"/>
          <w:sz w:val="24"/>
          <w:u w:val="single"/>
        </w:rPr>
        <w:t xml:space="preserve"> </w:t>
      </w:r>
      <w:r>
        <w:rPr>
          <w:sz w:val="24"/>
          <w:u w:val="single"/>
        </w:rPr>
        <w:t>25</w:t>
      </w:r>
      <w:r>
        <w:rPr>
          <w:spacing w:val="-5"/>
          <w:sz w:val="24"/>
          <w:u w:val="single"/>
        </w:rPr>
        <w:t xml:space="preserve"> </w:t>
      </w:r>
      <w:r>
        <w:rPr>
          <w:sz w:val="24"/>
          <w:u w:val="single"/>
        </w:rPr>
        <w:t>kW</w:t>
      </w:r>
      <w:r>
        <w:rPr>
          <w:sz w:val="24"/>
        </w:rPr>
        <w:t>.</w:t>
      </w:r>
      <w:r>
        <w:rPr>
          <w:spacing w:val="-5"/>
          <w:sz w:val="24"/>
        </w:rPr>
        <w:t xml:space="preserve"> </w:t>
      </w:r>
      <w:r>
        <w:rPr>
          <w:sz w:val="24"/>
        </w:rPr>
        <w:t>All</w:t>
      </w:r>
      <w:r>
        <w:rPr>
          <w:spacing w:val="-6"/>
          <w:sz w:val="24"/>
        </w:rPr>
        <w:t xml:space="preserve"> </w:t>
      </w:r>
      <w:r>
        <w:rPr>
          <w:sz w:val="24"/>
        </w:rPr>
        <w:t>Generation</w:t>
      </w:r>
      <w:r>
        <w:rPr>
          <w:spacing w:val="-5"/>
          <w:sz w:val="24"/>
        </w:rPr>
        <w:t xml:space="preserve"> </w:t>
      </w:r>
      <w:r>
        <w:rPr>
          <w:sz w:val="24"/>
        </w:rPr>
        <w:t>Units</w:t>
      </w:r>
      <w:r>
        <w:rPr>
          <w:spacing w:val="-5"/>
          <w:sz w:val="24"/>
        </w:rPr>
        <w:t xml:space="preserve"> </w:t>
      </w:r>
      <w:r>
        <w:rPr>
          <w:sz w:val="24"/>
        </w:rPr>
        <w:t>with</w:t>
      </w:r>
      <w:r>
        <w:rPr>
          <w:spacing w:val="-6"/>
          <w:sz w:val="24"/>
        </w:rPr>
        <w:t xml:space="preserve"> </w:t>
      </w:r>
      <w:r>
        <w:rPr>
          <w:sz w:val="24"/>
        </w:rPr>
        <w:t>a</w:t>
      </w:r>
      <w:r>
        <w:rPr>
          <w:spacing w:val="-6"/>
          <w:sz w:val="24"/>
        </w:rPr>
        <w:t xml:space="preserve"> </w:t>
      </w:r>
      <w:r>
        <w:rPr>
          <w:sz w:val="24"/>
        </w:rPr>
        <w:t>capacity</w:t>
      </w:r>
      <w:r>
        <w:rPr>
          <w:spacing w:val="-3"/>
          <w:sz w:val="24"/>
        </w:rPr>
        <w:t xml:space="preserve"> </w:t>
      </w:r>
      <w:r>
        <w:rPr>
          <w:sz w:val="24"/>
        </w:rPr>
        <w:t>larger</w:t>
      </w:r>
      <w:r>
        <w:rPr>
          <w:spacing w:val="-7"/>
          <w:sz w:val="24"/>
        </w:rPr>
        <w:t xml:space="preserve"> </w:t>
      </w:r>
      <w:r>
        <w:rPr>
          <w:sz w:val="24"/>
        </w:rPr>
        <w:t>than</w:t>
      </w:r>
      <w:r>
        <w:rPr>
          <w:spacing w:val="-5"/>
          <w:sz w:val="24"/>
        </w:rPr>
        <w:t xml:space="preserve"> </w:t>
      </w:r>
      <w:r>
        <w:rPr>
          <w:sz w:val="24"/>
        </w:rPr>
        <w:t>25</w:t>
      </w:r>
      <w:r>
        <w:rPr>
          <w:spacing w:val="-5"/>
          <w:sz w:val="24"/>
        </w:rPr>
        <w:t xml:space="preserve"> </w:t>
      </w:r>
      <w:r>
        <w:rPr>
          <w:sz w:val="24"/>
        </w:rPr>
        <w:t>kW</w:t>
      </w:r>
      <w:r>
        <w:rPr>
          <w:spacing w:val="-7"/>
          <w:sz w:val="24"/>
        </w:rPr>
        <w:t xml:space="preserve"> </w:t>
      </w:r>
      <w:r>
        <w:rPr>
          <w:sz w:val="24"/>
        </w:rPr>
        <w:t>must</w:t>
      </w:r>
      <w:r>
        <w:rPr>
          <w:spacing w:val="-4"/>
          <w:sz w:val="24"/>
        </w:rPr>
        <w:t xml:space="preserve"> </w:t>
      </w:r>
      <w:r>
        <w:rPr>
          <w:sz w:val="24"/>
        </w:rPr>
        <w:t>provide</w:t>
      </w:r>
      <w:r>
        <w:rPr>
          <w:spacing w:val="-6"/>
          <w:sz w:val="24"/>
        </w:rPr>
        <w:t xml:space="preserve"> </w:t>
      </w:r>
      <w:r>
        <w:rPr>
          <w:sz w:val="24"/>
        </w:rPr>
        <w:t>evidence</w:t>
      </w:r>
      <w:r>
        <w:rPr>
          <w:spacing w:val="-7"/>
          <w:sz w:val="24"/>
        </w:rPr>
        <w:t xml:space="preserve"> </w:t>
      </w:r>
      <w:r>
        <w:rPr>
          <w:sz w:val="24"/>
        </w:rPr>
        <w:t>of the following in order to obtain a Statement of</w:t>
      </w:r>
      <w:r>
        <w:rPr>
          <w:spacing w:val="-2"/>
          <w:sz w:val="24"/>
        </w:rPr>
        <w:t xml:space="preserve"> </w:t>
      </w:r>
      <w:r>
        <w:rPr>
          <w:sz w:val="24"/>
        </w:rPr>
        <w:t>Qualification:</w:t>
      </w:r>
    </w:p>
    <w:p w:rsidR="00872DC5" w:rsidRDefault="001F15AF">
      <w:pPr>
        <w:pStyle w:val="ListParagraph"/>
        <w:numPr>
          <w:ilvl w:val="4"/>
          <w:numId w:val="9"/>
        </w:numPr>
        <w:tabs>
          <w:tab w:val="left" w:pos="2305"/>
        </w:tabs>
        <w:ind w:left="1995" w:right="338" w:firstLine="0"/>
        <w:jc w:val="both"/>
        <w:rPr>
          <w:sz w:val="24"/>
        </w:rPr>
      </w:pPr>
      <w:r>
        <w:rPr>
          <w:sz w:val="24"/>
        </w:rPr>
        <w:t>an executed Interconnection Service Agreement, as tendered by the Distribution Company;</w:t>
      </w:r>
    </w:p>
    <w:p w:rsidR="00872DC5" w:rsidRDefault="001F15AF">
      <w:pPr>
        <w:pStyle w:val="ListParagraph"/>
        <w:numPr>
          <w:ilvl w:val="4"/>
          <w:numId w:val="9"/>
        </w:numPr>
        <w:tabs>
          <w:tab w:val="left" w:pos="2238"/>
        </w:tabs>
        <w:ind w:left="1995" w:right="342" w:firstLine="0"/>
        <w:jc w:val="both"/>
        <w:rPr>
          <w:sz w:val="24"/>
        </w:rPr>
      </w:pPr>
      <w:r>
        <w:rPr>
          <w:sz w:val="24"/>
        </w:rPr>
        <w:t>demonstrate a sufficient interest in real estate or other contractual right to construct the Solar Tariff Generation Unit at the location specified in the Interconnection Service Agreement;</w:t>
      </w:r>
      <w:r>
        <w:rPr>
          <w:spacing w:val="-1"/>
          <w:sz w:val="24"/>
        </w:rPr>
        <w:t xml:space="preserve"> </w:t>
      </w:r>
      <w:r>
        <w:rPr>
          <w:sz w:val="24"/>
        </w:rPr>
        <w:t>and</w:t>
      </w:r>
    </w:p>
    <w:p w:rsidR="00872DC5" w:rsidRDefault="001F15AF">
      <w:pPr>
        <w:pStyle w:val="ListParagraph"/>
        <w:numPr>
          <w:ilvl w:val="4"/>
          <w:numId w:val="9"/>
        </w:numPr>
        <w:tabs>
          <w:tab w:val="left" w:pos="2315"/>
        </w:tabs>
        <w:spacing w:before="1"/>
        <w:ind w:left="1995" w:right="339" w:firstLine="0"/>
        <w:jc w:val="both"/>
        <w:rPr>
          <w:sz w:val="24"/>
        </w:rPr>
      </w:pPr>
      <w:r>
        <w:rPr>
          <w:sz w:val="24"/>
        </w:rPr>
        <w:t>all necessary governmental permits and approvals to construct the Solar Tariff Generation Unit with the exception of ministerial permits, such as a building permit, and notwithstanding any pending legal challenge(s) to one or more permits or</w:t>
      </w:r>
      <w:r>
        <w:rPr>
          <w:spacing w:val="-5"/>
          <w:sz w:val="24"/>
        </w:rPr>
        <w:t xml:space="preserve"> </w:t>
      </w:r>
      <w:r>
        <w:rPr>
          <w:sz w:val="24"/>
        </w:rPr>
        <w:t>approvals.</w:t>
      </w:r>
    </w:p>
    <w:p w:rsidR="00872DC5" w:rsidRDefault="001F15AF">
      <w:pPr>
        <w:pStyle w:val="ListParagraph"/>
        <w:numPr>
          <w:ilvl w:val="3"/>
          <w:numId w:val="9"/>
        </w:numPr>
        <w:tabs>
          <w:tab w:val="left" w:pos="1972"/>
        </w:tabs>
        <w:ind w:right="340" w:firstLine="0"/>
        <w:jc w:val="both"/>
        <w:rPr>
          <w:sz w:val="24"/>
        </w:rPr>
      </w:pPr>
      <w:r>
        <w:rPr>
          <w:sz w:val="24"/>
          <w:u w:val="single"/>
        </w:rPr>
        <w:t>Special Provisions for Agricultural Solar Tariff Generation Units</w:t>
      </w:r>
      <w:r>
        <w:rPr>
          <w:sz w:val="24"/>
        </w:rPr>
        <w:t>. In order to qualify as</w:t>
      </w:r>
      <w:r>
        <w:rPr>
          <w:spacing w:val="-37"/>
          <w:sz w:val="24"/>
        </w:rPr>
        <w:t xml:space="preserve"> </w:t>
      </w:r>
      <w:r>
        <w:rPr>
          <w:sz w:val="24"/>
        </w:rPr>
        <w:t xml:space="preserve">an Agricultural Solar Tariff Generation Unit, a Solar Tariff Generation Unit must submit documentation itemized in 225 CMR 20.06(1)(d) below. All final determinations regarding the eligibility of such facilities will be made by the Department, in consultation with MDAR. An Agricultural Solar Tariff Generation Unit must also submit satisfactory documentation to the Department as detailed in the Department’s </w:t>
      </w:r>
      <w:r>
        <w:rPr>
          <w:i/>
          <w:sz w:val="24"/>
        </w:rPr>
        <w:t>Guideline Regarding the Definition of Agricultural Solar Tariff Generation</w:t>
      </w:r>
      <w:r>
        <w:rPr>
          <w:i/>
          <w:spacing w:val="-3"/>
          <w:sz w:val="24"/>
        </w:rPr>
        <w:t xml:space="preserve"> </w:t>
      </w:r>
      <w:r>
        <w:rPr>
          <w:i/>
          <w:sz w:val="24"/>
        </w:rPr>
        <w:t>Units</w:t>
      </w:r>
      <w:r>
        <w:rPr>
          <w:sz w:val="24"/>
        </w:rPr>
        <w:t>.</w:t>
      </w:r>
    </w:p>
    <w:p w:rsidR="00872DC5" w:rsidRDefault="001F15AF">
      <w:pPr>
        <w:pStyle w:val="ListParagraph"/>
        <w:numPr>
          <w:ilvl w:val="4"/>
          <w:numId w:val="9"/>
        </w:numPr>
        <w:tabs>
          <w:tab w:val="left" w:pos="2255"/>
        </w:tabs>
        <w:ind w:left="1995" w:right="348" w:firstLine="0"/>
        <w:jc w:val="both"/>
        <w:rPr>
          <w:sz w:val="24"/>
        </w:rPr>
      </w:pPr>
      <w:r>
        <w:rPr>
          <w:sz w:val="24"/>
        </w:rPr>
        <w:t>the Solar Tariff Generation Unit will not interfere with the continued use of the land beneath the canopy for agricultural purposes;</w:t>
      </w:r>
    </w:p>
    <w:p w:rsidR="00872DC5" w:rsidRDefault="001F15AF">
      <w:pPr>
        <w:pStyle w:val="ListParagraph"/>
        <w:numPr>
          <w:ilvl w:val="4"/>
          <w:numId w:val="9"/>
        </w:numPr>
        <w:tabs>
          <w:tab w:val="left" w:pos="2301"/>
        </w:tabs>
        <w:ind w:left="1995" w:right="346" w:firstLine="0"/>
        <w:jc w:val="both"/>
        <w:rPr>
          <w:sz w:val="24"/>
        </w:rPr>
      </w:pPr>
      <w:r>
        <w:rPr>
          <w:sz w:val="24"/>
        </w:rPr>
        <w:t>the Solar Tariff Generation Unit is designed to optimize a balance between the generation of electricity and the agricultural productive capacity of the soils</w:t>
      </w:r>
      <w:r>
        <w:rPr>
          <w:spacing w:val="-11"/>
          <w:sz w:val="24"/>
        </w:rPr>
        <w:t xml:space="preserve"> </w:t>
      </w:r>
      <w:r>
        <w:rPr>
          <w:sz w:val="24"/>
        </w:rPr>
        <w:t>beneath;</w:t>
      </w:r>
    </w:p>
    <w:p w:rsidR="00872DC5" w:rsidRDefault="001F15AF">
      <w:pPr>
        <w:pStyle w:val="ListParagraph"/>
        <w:numPr>
          <w:ilvl w:val="4"/>
          <w:numId w:val="9"/>
        </w:numPr>
        <w:tabs>
          <w:tab w:val="left" w:pos="2238"/>
        </w:tabs>
        <w:spacing w:before="1"/>
        <w:ind w:left="1995" w:right="337" w:firstLine="0"/>
        <w:jc w:val="both"/>
        <w:rPr>
          <w:sz w:val="24"/>
        </w:rPr>
      </w:pPr>
      <w:r>
        <w:rPr>
          <w:sz w:val="24"/>
        </w:rPr>
        <w:t>the Solar Tariff Generation Unit is a raised structure allowing for continuous growth of crops underneath the solar photovoltaic modules, with height enough for labor and/or machinery</w:t>
      </w:r>
      <w:r>
        <w:rPr>
          <w:spacing w:val="-7"/>
          <w:sz w:val="24"/>
        </w:rPr>
        <w:t xml:space="preserve"> </w:t>
      </w:r>
      <w:r>
        <w:rPr>
          <w:sz w:val="24"/>
        </w:rPr>
        <w:t>as</w:t>
      </w:r>
      <w:r>
        <w:rPr>
          <w:spacing w:val="-7"/>
          <w:sz w:val="24"/>
        </w:rPr>
        <w:t xml:space="preserve"> </w:t>
      </w:r>
      <w:r>
        <w:rPr>
          <w:sz w:val="24"/>
        </w:rPr>
        <w:t>it</w:t>
      </w:r>
      <w:r>
        <w:rPr>
          <w:spacing w:val="-7"/>
          <w:sz w:val="24"/>
        </w:rPr>
        <w:t xml:space="preserve"> </w:t>
      </w:r>
      <w:r>
        <w:rPr>
          <w:sz w:val="24"/>
        </w:rPr>
        <w:t>relates</w:t>
      </w:r>
      <w:r>
        <w:rPr>
          <w:spacing w:val="-7"/>
          <w:sz w:val="24"/>
        </w:rPr>
        <w:t xml:space="preserve"> </w:t>
      </w:r>
      <w:r>
        <w:rPr>
          <w:sz w:val="24"/>
        </w:rPr>
        <w:t>to</w:t>
      </w:r>
      <w:r>
        <w:rPr>
          <w:spacing w:val="-4"/>
          <w:sz w:val="24"/>
        </w:rPr>
        <w:t xml:space="preserve"> </w:t>
      </w:r>
      <w:r>
        <w:rPr>
          <w:sz w:val="24"/>
        </w:rPr>
        <w:t>tilling,</w:t>
      </w:r>
      <w:r>
        <w:rPr>
          <w:spacing w:val="-7"/>
          <w:sz w:val="24"/>
        </w:rPr>
        <w:t xml:space="preserve"> </w:t>
      </w:r>
      <w:r>
        <w:rPr>
          <w:sz w:val="24"/>
        </w:rPr>
        <w:t>cultivating,</w:t>
      </w:r>
      <w:r>
        <w:rPr>
          <w:spacing w:val="-7"/>
          <w:sz w:val="24"/>
        </w:rPr>
        <w:t xml:space="preserve"> </w:t>
      </w:r>
      <w:r>
        <w:rPr>
          <w:sz w:val="24"/>
        </w:rPr>
        <w:t>soil</w:t>
      </w:r>
      <w:r>
        <w:rPr>
          <w:spacing w:val="-5"/>
          <w:sz w:val="24"/>
        </w:rPr>
        <w:t xml:space="preserve"> </w:t>
      </w:r>
      <w:r>
        <w:rPr>
          <w:sz w:val="24"/>
        </w:rPr>
        <w:t>amendments,</w:t>
      </w:r>
      <w:r>
        <w:rPr>
          <w:spacing w:val="-7"/>
          <w:sz w:val="24"/>
        </w:rPr>
        <w:t xml:space="preserve"> </w:t>
      </w:r>
      <w:r>
        <w:rPr>
          <w:sz w:val="24"/>
        </w:rPr>
        <w:t>harvesting,</w:t>
      </w:r>
      <w:r>
        <w:rPr>
          <w:spacing w:val="-4"/>
          <w:sz w:val="24"/>
        </w:rPr>
        <w:t xml:space="preserve"> </w:t>
      </w:r>
      <w:r>
        <w:rPr>
          <w:i/>
          <w:sz w:val="24"/>
        </w:rPr>
        <w:t>etc.</w:t>
      </w:r>
      <w:r>
        <w:rPr>
          <w:i/>
          <w:spacing w:val="-7"/>
          <w:sz w:val="24"/>
        </w:rPr>
        <w:t xml:space="preserve"> </w:t>
      </w:r>
      <w:r>
        <w:rPr>
          <w:sz w:val="24"/>
        </w:rPr>
        <w:t>and</w:t>
      </w:r>
      <w:r>
        <w:rPr>
          <w:spacing w:val="-7"/>
          <w:sz w:val="24"/>
        </w:rPr>
        <w:t xml:space="preserve"> </w:t>
      </w:r>
      <w:r>
        <w:rPr>
          <w:sz w:val="24"/>
        </w:rPr>
        <w:t>grazing animals;</w:t>
      </w:r>
    </w:p>
    <w:p w:rsidR="00872DC5" w:rsidRDefault="001F15AF">
      <w:pPr>
        <w:pStyle w:val="ListParagraph"/>
        <w:numPr>
          <w:ilvl w:val="4"/>
          <w:numId w:val="9"/>
        </w:numPr>
        <w:tabs>
          <w:tab w:val="left" w:pos="2226"/>
        </w:tabs>
        <w:ind w:left="1995" w:right="340" w:firstLine="0"/>
        <w:jc w:val="both"/>
        <w:rPr>
          <w:sz w:val="24"/>
        </w:rPr>
      </w:pPr>
      <w:r>
        <w:rPr>
          <w:sz w:val="24"/>
        </w:rPr>
        <w:t>crop(s)</w:t>
      </w:r>
      <w:r>
        <w:rPr>
          <w:spacing w:val="-12"/>
          <w:sz w:val="24"/>
        </w:rPr>
        <w:t xml:space="preserve"> </w:t>
      </w:r>
      <w:r>
        <w:rPr>
          <w:sz w:val="24"/>
        </w:rPr>
        <w:t>to</w:t>
      </w:r>
      <w:r>
        <w:rPr>
          <w:spacing w:val="-10"/>
          <w:sz w:val="24"/>
        </w:rPr>
        <w:t xml:space="preserve"> </w:t>
      </w:r>
      <w:r>
        <w:rPr>
          <w:sz w:val="24"/>
        </w:rPr>
        <w:t>be</w:t>
      </w:r>
      <w:r>
        <w:rPr>
          <w:spacing w:val="-10"/>
          <w:sz w:val="24"/>
        </w:rPr>
        <w:t xml:space="preserve"> </w:t>
      </w:r>
      <w:r>
        <w:rPr>
          <w:sz w:val="24"/>
        </w:rPr>
        <w:t>grown</w:t>
      </w:r>
      <w:r>
        <w:rPr>
          <w:spacing w:val="-10"/>
          <w:sz w:val="24"/>
        </w:rPr>
        <w:t xml:space="preserve"> </w:t>
      </w:r>
      <w:r>
        <w:rPr>
          <w:sz w:val="24"/>
        </w:rPr>
        <w:t>to</w:t>
      </w:r>
      <w:r>
        <w:rPr>
          <w:spacing w:val="-8"/>
          <w:sz w:val="24"/>
        </w:rPr>
        <w:t xml:space="preserve"> </w:t>
      </w:r>
      <w:r>
        <w:rPr>
          <w:sz w:val="24"/>
        </w:rPr>
        <w:t>be</w:t>
      </w:r>
      <w:r>
        <w:rPr>
          <w:spacing w:val="-11"/>
          <w:sz w:val="24"/>
        </w:rPr>
        <w:t xml:space="preserve"> </w:t>
      </w:r>
      <w:r>
        <w:rPr>
          <w:sz w:val="24"/>
        </w:rPr>
        <w:t>provided</w:t>
      </w:r>
      <w:r>
        <w:rPr>
          <w:spacing w:val="-10"/>
          <w:sz w:val="24"/>
        </w:rPr>
        <w:t xml:space="preserve"> </w:t>
      </w:r>
      <w:r>
        <w:rPr>
          <w:sz w:val="24"/>
        </w:rPr>
        <w:t>by</w:t>
      </w:r>
      <w:r>
        <w:rPr>
          <w:spacing w:val="-9"/>
          <w:sz w:val="24"/>
        </w:rPr>
        <w:t xml:space="preserve"> </w:t>
      </w:r>
      <w:r>
        <w:rPr>
          <w:sz w:val="24"/>
        </w:rPr>
        <w:t>the</w:t>
      </w:r>
      <w:r>
        <w:rPr>
          <w:spacing w:val="-8"/>
          <w:sz w:val="24"/>
        </w:rPr>
        <w:t xml:space="preserve"> </w:t>
      </w:r>
      <w:r>
        <w:rPr>
          <w:sz w:val="24"/>
        </w:rPr>
        <w:t>farmer</w:t>
      </w:r>
      <w:r>
        <w:rPr>
          <w:spacing w:val="-12"/>
          <w:sz w:val="24"/>
        </w:rPr>
        <w:t xml:space="preserve"> </w:t>
      </w:r>
      <w:r>
        <w:rPr>
          <w:sz w:val="24"/>
        </w:rPr>
        <w:t>or</w:t>
      </w:r>
      <w:r>
        <w:rPr>
          <w:spacing w:val="-11"/>
          <w:sz w:val="24"/>
        </w:rPr>
        <w:t xml:space="preserve"> </w:t>
      </w:r>
      <w:r>
        <w:rPr>
          <w:sz w:val="24"/>
        </w:rPr>
        <w:t>farm</w:t>
      </w:r>
      <w:r>
        <w:rPr>
          <w:spacing w:val="-8"/>
          <w:sz w:val="24"/>
        </w:rPr>
        <w:t xml:space="preserve"> </w:t>
      </w:r>
      <w:r>
        <w:rPr>
          <w:sz w:val="24"/>
        </w:rPr>
        <w:t>agronomist</w:t>
      </w:r>
      <w:r>
        <w:rPr>
          <w:spacing w:val="-10"/>
          <w:sz w:val="24"/>
        </w:rPr>
        <w:t xml:space="preserve"> </w:t>
      </w:r>
      <w:r>
        <w:rPr>
          <w:sz w:val="24"/>
        </w:rPr>
        <w:t>in</w:t>
      </w:r>
      <w:r>
        <w:rPr>
          <w:spacing w:val="-10"/>
          <w:sz w:val="24"/>
        </w:rPr>
        <w:t xml:space="preserve"> </w:t>
      </w:r>
      <w:r>
        <w:rPr>
          <w:sz w:val="24"/>
        </w:rPr>
        <w:t>conjunction</w:t>
      </w:r>
      <w:r>
        <w:rPr>
          <w:spacing w:val="-11"/>
          <w:sz w:val="24"/>
        </w:rPr>
        <w:t xml:space="preserve"> </w:t>
      </w:r>
      <w:r>
        <w:rPr>
          <w:sz w:val="24"/>
        </w:rPr>
        <w:t>with UMass</w:t>
      </w:r>
      <w:r>
        <w:rPr>
          <w:spacing w:val="-9"/>
          <w:sz w:val="24"/>
        </w:rPr>
        <w:t xml:space="preserve"> </w:t>
      </w:r>
      <w:r>
        <w:rPr>
          <w:sz w:val="24"/>
        </w:rPr>
        <w:t>Amherst</w:t>
      </w:r>
      <w:r>
        <w:rPr>
          <w:spacing w:val="-9"/>
          <w:sz w:val="24"/>
        </w:rPr>
        <w:t xml:space="preserve"> </w:t>
      </w:r>
      <w:r>
        <w:rPr>
          <w:sz w:val="24"/>
        </w:rPr>
        <w:t>agricultural</w:t>
      </w:r>
      <w:r>
        <w:rPr>
          <w:spacing w:val="-8"/>
          <w:sz w:val="24"/>
        </w:rPr>
        <w:t xml:space="preserve"> </w:t>
      </w:r>
      <w:r>
        <w:rPr>
          <w:sz w:val="24"/>
        </w:rPr>
        <w:t>extension</w:t>
      </w:r>
      <w:r>
        <w:rPr>
          <w:spacing w:val="-9"/>
          <w:sz w:val="24"/>
        </w:rPr>
        <w:t xml:space="preserve"> </w:t>
      </w:r>
      <w:r>
        <w:rPr>
          <w:sz w:val="24"/>
        </w:rPr>
        <w:t>services,</w:t>
      </w:r>
      <w:r>
        <w:rPr>
          <w:spacing w:val="-8"/>
          <w:sz w:val="24"/>
        </w:rPr>
        <w:t xml:space="preserve"> </w:t>
      </w:r>
      <w:r>
        <w:rPr>
          <w:sz w:val="24"/>
        </w:rPr>
        <w:t>including</w:t>
      </w:r>
      <w:r>
        <w:rPr>
          <w:spacing w:val="-8"/>
          <w:sz w:val="24"/>
        </w:rPr>
        <w:t xml:space="preserve"> </w:t>
      </w:r>
      <w:r>
        <w:rPr>
          <w:sz w:val="24"/>
        </w:rPr>
        <w:t>compatibility</w:t>
      </w:r>
      <w:r>
        <w:rPr>
          <w:spacing w:val="-9"/>
          <w:sz w:val="24"/>
        </w:rPr>
        <w:t xml:space="preserve"> </w:t>
      </w:r>
      <w:r>
        <w:rPr>
          <w:sz w:val="24"/>
        </w:rPr>
        <w:t>with</w:t>
      </w:r>
      <w:r>
        <w:rPr>
          <w:spacing w:val="-9"/>
          <w:sz w:val="24"/>
        </w:rPr>
        <w:t xml:space="preserve"> </w:t>
      </w:r>
      <w:r>
        <w:rPr>
          <w:sz w:val="24"/>
        </w:rPr>
        <w:t>the</w:t>
      </w:r>
      <w:r>
        <w:rPr>
          <w:spacing w:val="-9"/>
          <w:sz w:val="24"/>
        </w:rPr>
        <w:t xml:space="preserve"> </w:t>
      </w:r>
      <w:r>
        <w:rPr>
          <w:sz w:val="24"/>
        </w:rPr>
        <w:t>design</w:t>
      </w:r>
      <w:r>
        <w:rPr>
          <w:spacing w:val="-8"/>
          <w:sz w:val="24"/>
        </w:rPr>
        <w:t xml:space="preserve"> </w:t>
      </w:r>
      <w:r>
        <w:rPr>
          <w:sz w:val="24"/>
        </w:rPr>
        <w:t>of the agricultural solar system for such factors as crop selection, sunlight percentage,</w:t>
      </w:r>
      <w:r>
        <w:rPr>
          <w:spacing w:val="-9"/>
          <w:sz w:val="24"/>
        </w:rPr>
        <w:t xml:space="preserve"> </w:t>
      </w:r>
      <w:r>
        <w:rPr>
          <w:i/>
          <w:sz w:val="24"/>
        </w:rPr>
        <w:t>etc.</w:t>
      </w:r>
      <w:r>
        <w:rPr>
          <w:sz w:val="24"/>
        </w:rPr>
        <w:t>;</w:t>
      </w:r>
    </w:p>
    <w:p w:rsidR="00872DC5" w:rsidRDefault="001F15AF">
      <w:pPr>
        <w:pStyle w:val="ListParagraph"/>
        <w:numPr>
          <w:ilvl w:val="4"/>
          <w:numId w:val="9"/>
        </w:numPr>
        <w:tabs>
          <w:tab w:val="left" w:pos="2250"/>
        </w:tabs>
        <w:ind w:left="1995" w:right="339" w:firstLine="0"/>
        <w:jc w:val="both"/>
        <w:rPr>
          <w:sz w:val="24"/>
        </w:rPr>
      </w:pPr>
      <w:r>
        <w:rPr>
          <w:sz w:val="24"/>
        </w:rPr>
        <w:t xml:space="preserve">annual reporting to the Department and MDAR of the productivity of the crop(s) and herd, including pounds harvested and/or grazed, herd size growth, success of the crop, potential changes, </w:t>
      </w:r>
      <w:r>
        <w:rPr>
          <w:i/>
          <w:sz w:val="24"/>
        </w:rPr>
        <w:t>etc.</w:t>
      </w:r>
      <w:r>
        <w:rPr>
          <w:sz w:val="24"/>
        </w:rPr>
        <w:t>, shall be provided after project implementation and throughout the SMART incentive period;</w:t>
      </w:r>
      <w:r>
        <w:rPr>
          <w:spacing w:val="-1"/>
          <w:sz w:val="24"/>
        </w:rPr>
        <w:t xml:space="preserve"> </w:t>
      </w:r>
      <w:r>
        <w:rPr>
          <w:sz w:val="24"/>
        </w:rPr>
        <w:t>and</w:t>
      </w:r>
    </w:p>
    <w:p w:rsidR="00872DC5" w:rsidRDefault="001F15AF">
      <w:pPr>
        <w:pStyle w:val="ListParagraph"/>
        <w:numPr>
          <w:ilvl w:val="4"/>
          <w:numId w:val="9"/>
        </w:numPr>
        <w:tabs>
          <w:tab w:val="left" w:pos="2236"/>
        </w:tabs>
        <w:ind w:left="2235" w:hanging="241"/>
        <w:jc w:val="both"/>
        <w:rPr>
          <w:sz w:val="24"/>
        </w:rPr>
      </w:pPr>
      <w:r>
        <w:rPr>
          <w:sz w:val="24"/>
        </w:rPr>
        <w:t>other system design information, which shall include, but not be limited</w:t>
      </w:r>
      <w:r>
        <w:rPr>
          <w:spacing w:val="-4"/>
          <w:sz w:val="24"/>
        </w:rPr>
        <w:t xml:space="preserve"> </w:t>
      </w:r>
      <w:r>
        <w:rPr>
          <w:sz w:val="24"/>
        </w:rPr>
        <w:t>to:</w:t>
      </w:r>
    </w:p>
    <w:p w:rsidR="00872DC5" w:rsidRDefault="001F15AF">
      <w:pPr>
        <w:pStyle w:val="ListParagraph"/>
        <w:numPr>
          <w:ilvl w:val="5"/>
          <w:numId w:val="9"/>
        </w:numPr>
        <w:tabs>
          <w:tab w:val="left" w:pos="2582"/>
        </w:tabs>
        <w:spacing w:before="1"/>
        <w:ind w:left="2581" w:hanging="227"/>
        <w:rPr>
          <w:sz w:val="24"/>
        </w:rPr>
      </w:pPr>
      <w:r>
        <w:rPr>
          <w:sz w:val="24"/>
        </w:rPr>
        <w:t xml:space="preserve">dual-use type, </w:t>
      </w:r>
      <w:r>
        <w:rPr>
          <w:i/>
          <w:sz w:val="24"/>
        </w:rPr>
        <w:t>e.g.</w:t>
      </w:r>
      <w:r>
        <w:rPr>
          <w:sz w:val="24"/>
        </w:rPr>
        <w:t>, ground mount racking, pole towers, tracking,</w:t>
      </w:r>
      <w:r>
        <w:rPr>
          <w:spacing w:val="4"/>
          <w:sz w:val="24"/>
        </w:rPr>
        <w:t xml:space="preserve"> </w:t>
      </w:r>
      <w:r>
        <w:rPr>
          <w:i/>
          <w:sz w:val="24"/>
        </w:rPr>
        <w:t>etc.</w:t>
      </w:r>
      <w:r>
        <w:rPr>
          <w:sz w:val="24"/>
        </w:rPr>
        <w:t>;</w:t>
      </w:r>
    </w:p>
    <w:p w:rsidR="00872DC5" w:rsidRDefault="001F15AF">
      <w:pPr>
        <w:pStyle w:val="ListParagraph"/>
        <w:numPr>
          <w:ilvl w:val="5"/>
          <w:numId w:val="9"/>
        </w:numPr>
        <w:tabs>
          <w:tab w:val="left" w:pos="2596"/>
        </w:tabs>
        <w:ind w:left="2595" w:hanging="241"/>
        <w:rPr>
          <w:sz w:val="24"/>
        </w:rPr>
      </w:pPr>
      <w:r>
        <w:rPr>
          <w:sz w:val="24"/>
        </w:rPr>
        <w:t>total gross acres of open farmland to be integrated with the</w:t>
      </w:r>
      <w:r>
        <w:rPr>
          <w:spacing w:val="-4"/>
          <w:sz w:val="24"/>
        </w:rPr>
        <w:t xml:space="preserve"> </w:t>
      </w:r>
      <w:r>
        <w:rPr>
          <w:sz w:val="24"/>
        </w:rPr>
        <w:t>project;</w:t>
      </w:r>
    </w:p>
    <w:p w:rsidR="00872DC5" w:rsidRDefault="001F15AF">
      <w:pPr>
        <w:pStyle w:val="ListParagraph"/>
        <w:numPr>
          <w:ilvl w:val="5"/>
          <w:numId w:val="9"/>
        </w:numPr>
        <w:tabs>
          <w:tab w:val="left" w:pos="2582"/>
        </w:tabs>
        <w:ind w:left="2581" w:hanging="227"/>
        <w:rPr>
          <w:sz w:val="24"/>
        </w:rPr>
      </w:pPr>
      <w:r>
        <w:rPr>
          <w:sz w:val="24"/>
        </w:rPr>
        <w:t>type of crop(s) to be grown, including grazing</w:t>
      </w:r>
      <w:r>
        <w:rPr>
          <w:spacing w:val="-3"/>
          <w:sz w:val="24"/>
        </w:rPr>
        <w:t xml:space="preserve"> </w:t>
      </w:r>
      <w:r>
        <w:rPr>
          <w:sz w:val="24"/>
        </w:rPr>
        <w:t>crops;</w:t>
      </w:r>
    </w:p>
    <w:p w:rsidR="00872DC5" w:rsidRDefault="001F15AF">
      <w:pPr>
        <w:pStyle w:val="ListParagraph"/>
        <w:numPr>
          <w:ilvl w:val="5"/>
          <w:numId w:val="9"/>
        </w:numPr>
        <w:tabs>
          <w:tab w:val="left" w:pos="2596"/>
        </w:tabs>
        <w:ind w:left="2595" w:hanging="241"/>
        <w:rPr>
          <w:sz w:val="24"/>
        </w:rPr>
      </w:pPr>
      <w:r>
        <w:rPr>
          <w:sz w:val="24"/>
        </w:rPr>
        <w:t>pounds of crop(s) projected to be grown and harvested, or</w:t>
      </w:r>
      <w:r>
        <w:rPr>
          <w:spacing w:val="-4"/>
          <w:sz w:val="24"/>
        </w:rPr>
        <w:t xml:space="preserve"> </w:t>
      </w:r>
      <w:r>
        <w:rPr>
          <w:sz w:val="24"/>
        </w:rPr>
        <w:t>grazed;</w:t>
      </w:r>
    </w:p>
    <w:p w:rsidR="00872DC5" w:rsidRDefault="001F15AF">
      <w:pPr>
        <w:pStyle w:val="ListParagraph"/>
        <w:numPr>
          <w:ilvl w:val="5"/>
          <w:numId w:val="9"/>
        </w:numPr>
        <w:tabs>
          <w:tab w:val="left" w:pos="2582"/>
        </w:tabs>
        <w:ind w:left="2581" w:hanging="227"/>
        <w:rPr>
          <w:sz w:val="24"/>
        </w:rPr>
      </w:pPr>
      <w:r>
        <w:rPr>
          <w:sz w:val="24"/>
        </w:rPr>
        <w:t>animals to be grazed with herd size(s);</w:t>
      </w:r>
      <w:r>
        <w:rPr>
          <w:spacing w:val="-2"/>
          <w:sz w:val="24"/>
        </w:rPr>
        <w:t xml:space="preserve"> </w:t>
      </w:r>
      <w:r>
        <w:rPr>
          <w:sz w:val="24"/>
        </w:rPr>
        <w:t>and</w:t>
      </w:r>
    </w:p>
    <w:p w:rsidR="00872DC5" w:rsidRDefault="001F15AF">
      <w:pPr>
        <w:pStyle w:val="ListParagraph"/>
        <w:numPr>
          <w:ilvl w:val="5"/>
          <w:numId w:val="9"/>
        </w:numPr>
        <w:tabs>
          <w:tab w:val="left" w:pos="2574"/>
        </w:tabs>
        <w:ind w:left="2355" w:right="342" w:firstLine="0"/>
        <w:jc w:val="both"/>
        <w:rPr>
          <w:i/>
          <w:sz w:val="24"/>
        </w:rPr>
      </w:pPr>
      <w:r>
        <w:rPr>
          <w:sz w:val="24"/>
        </w:rPr>
        <w:t>design drawing including mounting system type (fixed, tracking), panel tilt, panel row spacing, individual panel spacing, for pole towers tower spacing and mounting height,</w:t>
      </w:r>
      <w:r>
        <w:rPr>
          <w:spacing w:val="-1"/>
          <w:sz w:val="24"/>
        </w:rPr>
        <w:t xml:space="preserve"> </w:t>
      </w:r>
      <w:r>
        <w:rPr>
          <w:i/>
          <w:sz w:val="24"/>
        </w:rPr>
        <w:t>etc.</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ListParagraph"/>
        <w:numPr>
          <w:ilvl w:val="3"/>
          <w:numId w:val="9"/>
        </w:numPr>
        <w:tabs>
          <w:tab w:val="left" w:pos="1970"/>
        </w:tabs>
        <w:spacing w:before="63"/>
        <w:ind w:right="341" w:firstLine="0"/>
        <w:jc w:val="both"/>
        <w:rPr>
          <w:sz w:val="24"/>
        </w:rPr>
      </w:pPr>
      <w:r>
        <w:rPr>
          <w:sz w:val="24"/>
          <w:u w:val="single"/>
        </w:rPr>
        <w:lastRenderedPageBreak/>
        <w:t>Special Provisions for Energy Storage Systems</w:t>
      </w:r>
      <w:r>
        <w:rPr>
          <w:sz w:val="24"/>
        </w:rPr>
        <w:t>. Solar Tariff Generation Units co-located with an Energy Storage System will be eligible to receive an energy storage adder under 225 CMR 20.07(4)(c), provided it meets the following eligibility</w:t>
      </w:r>
      <w:r>
        <w:rPr>
          <w:spacing w:val="-3"/>
          <w:sz w:val="24"/>
        </w:rPr>
        <w:t xml:space="preserve"> </w:t>
      </w:r>
      <w:r>
        <w:rPr>
          <w:sz w:val="24"/>
        </w:rPr>
        <w:t>criteria:</w:t>
      </w:r>
    </w:p>
    <w:p w:rsidR="00872DC5" w:rsidRDefault="001F15AF">
      <w:pPr>
        <w:pStyle w:val="ListParagraph"/>
        <w:numPr>
          <w:ilvl w:val="4"/>
          <w:numId w:val="9"/>
        </w:numPr>
        <w:tabs>
          <w:tab w:val="left" w:pos="2246"/>
        </w:tabs>
        <w:ind w:left="1995" w:right="339" w:firstLine="0"/>
        <w:jc w:val="both"/>
        <w:rPr>
          <w:sz w:val="24"/>
        </w:rPr>
      </w:pPr>
      <w:r>
        <w:rPr>
          <w:sz w:val="24"/>
          <w:u w:val="single"/>
        </w:rPr>
        <w:t>Minimum and Maximum Nominal Rated Power</w:t>
      </w:r>
      <w:r>
        <w:rPr>
          <w:sz w:val="24"/>
        </w:rPr>
        <w:t>. The nominal rated power capacity of the Energy Storage System paired with the Solar Tariff Generation Unit must be at least 25%. The nominal rated power capacity of the Energy Storage System paired with the Solar</w:t>
      </w:r>
      <w:r>
        <w:rPr>
          <w:spacing w:val="-7"/>
          <w:sz w:val="24"/>
        </w:rPr>
        <w:t xml:space="preserve"> </w:t>
      </w:r>
      <w:r>
        <w:rPr>
          <w:sz w:val="24"/>
        </w:rPr>
        <w:t>Tariff</w:t>
      </w:r>
      <w:r>
        <w:rPr>
          <w:spacing w:val="-7"/>
          <w:sz w:val="24"/>
        </w:rPr>
        <w:t xml:space="preserve"> </w:t>
      </w:r>
      <w:r>
        <w:rPr>
          <w:sz w:val="24"/>
        </w:rPr>
        <w:t>Generation</w:t>
      </w:r>
      <w:r>
        <w:rPr>
          <w:spacing w:val="-4"/>
          <w:sz w:val="24"/>
        </w:rPr>
        <w:t xml:space="preserve"> </w:t>
      </w:r>
      <w:r>
        <w:rPr>
          <w:sz w:val="24"/>
        </w:rPr>
        <w:t>Unit</w:t>
      </w:r>
      <w:r>
        <w:rPr>
          <w:spacing w:val="-6"/>
          <w:sz w:val="24"/>
        </w:rPr>
        <w:t xml:space="preserve"> </w:t>
      </w:r>
      <w:r>
        <w:rPr>
          <w:sz w:val="24"/>
        </w:rPr>
        <w:t>may</w:t>
      </w:r>
      <w:r>
        <w:rPr>
          <w:spacing w:val="-7"/>
          <w:sz w:val="24"/>
        </w:rPr>
        <w:t xml:space="preserve"> </w:t>
      </w:r>
      <w:r>
        <w:rPr>
          <w:sz w:val="24"/>
        </w:rPr>
        <w:t>be</w:t>
      </w:r>
      <w:r>
        <w:rPr>
          <w:spacing w:val="-6"/>
          <w:sz w:val="24"/>
        </w:rPr>
        <w:t xml:space="preserve"> </w:t>
      </w:r>
      <w:r>
        <w:rPr>
          <w:sz w:val="24"/>
        </w:rPr>
        <w:t>more</w:t>
      </w:r>
      <w:r>
        <w:rPr>
          <w:spacing w:val="-7"/>
          <w:sz w:val="24"/>
        </w:rPr>
        <w:t xml:space="preserve"> </w:t>
      </w:r>
      <w:r>
        <w:rPr>
          <w:sz w:val="24"/>
        </w:rPr>
        <w:t>than</w:t>
      </w:r>
      <w:r>
        <w:rPr>
          <w:spacing w:val="-6"/>
          <w:sz w:val="24"/>
        </w:rPr>
        <w:t xml:space="preserve"> </w:t>
      </w:r>
      <w:r>
        <w:rPr>
          <w:sz w:val="24"/>
        </w:rPr>
        <w:t>100%</w:t>
      </w:r>
      <w:r>
        <w:rPr>
          <w:spacing w:val="-7"/>
          <w:sz w:val="24"/>
        </w:rPr>
        <w:t xml:space="preserve"> </w:t>
      </w:r>
      <w:r>
        <w:rPr>
          <w:sz w:val="24"/>
        </w:rPr>
        <w:t>of</w:t>
      </w:r>
      <w:r>
        <w:rPr>
          <w:spacing w:val="-7"/>
          <w:sz w:val="24"/>
        </w:rPr>
        <w:t xml:space="preserve"> </w:t>
      </w:r>
      <w:r>
        <w:rPr>
          <w:sz w:val="24"/>
        </w:rPr>
        <w:t>the</w:t>
      </w:r>
      <w:r>
        <w:rPr>
          <w:spacing w:val="-7"/>
          <w:sz w:val="24"/>
        </w:rPr>
        <w:t xml:space="preserve"> </w:t>
      </w:r>
      <w:r>
        <w:rPr>
          <w:sz w:val="24"/>
        </w:rPr>
        <w:t>rated</w:t>
      </w:r>
      <w:r>
        <w:rPr>
          <w:spacing w:val="-7"/>
          <w:sz w:val="24"/>
        </w:rPr>
        <w:t xml:space="preserve"> </w:t>
      </w:r>
      <w:r>
        <w:rPr>
          <w:sz w:val="24"/>
        </w:rPr>
        <w:t>capacity,</w:t>
      </w:r>
      <w:r>
        <w:rPr>
          <w:spacing w:val="-6"/>
          <w:sz w:val="24"/>
        </w:rPr>
        <w:t xml:space="preserve"> </w:t>
      </w:r>
      <w:r>
        <w:rPr>
          <w:sz w:val="24"/>
        </w:rPr>
        <w:t>as</w:t>
      </w:r>
      <w:r>
        <w:rPr>
          <w:spacing w:val="-5"/>
          <w:sz w:val="24"/>
        </w:rPr>
        <w:t xml:space="preserve"> </w:t>
      </w:r>
      <w:r>
        <w:rPr>
          <w:sz w:val="24"/>
        </w:rPr>
        <w:t>measured</w:t>
      </w:r>
      <w:r>
        <w:rPr>
          <w:spacing w:val="-6"/>
          <w:sz w:val="24"/>
        </w:rPr>
        <w:t xml:space="preserve"> </w:t>
      </w:r>
      <w:r>
        <w:rPr>
          <w:sz w:val="24"/>
        </w:rPr>
        <w:t>in direct</w:t>
      </w:r>
      <w:r>
        <w:rPr>
          <w:spacing w:val="-12"/>
          <w:sz w:val="24"/>
        </w:rPr>
        <w:t xml:space="preserve"> </w:t>
      </w:r>
      <w:r>
        <w:rPr>
          <w:sz w:val="24"/>
        </w:rPr>
        <w:t>current,</w:t>
      </w:r>
      <w:r>
        <w:rPr>
          <w:spacing w:val="-11"/>
          <w:sz w:val="24"/>
        </w:rPr>
        <w:t xml:space="preserve"> </w:t>
      </w:r>
      <w:r>
        <w:rPr>
          <w:sz w:val="24"/>
        </w:rPr>
        <w:t>of</w:t>
      </w:r>
      <w:r>
        <w:rPr>
          <w:spacing w:val="-13"/>
          <w:sz w:val="24"/>
        </w:rPr>
        <w:t xml:space="preserve"> </w:t>
      </w:r>
      <w:r>
        <w:rPr>
          <w:sz w:val="24"/>
        </w:rPr>
        <w:t>the</w:t>
      </w:r>
      <w:r>
        <w:rPr>
          <w:spacing w:val="-12"/>
          <w:sz w:val="24"/>
        </w:rPr>
        <w:t xml:space="preserve"> </w:t>
      </w:r>
      <w:r>
        <w:rPr>
          <w:sz w:val="24"/>
        </w:rPr>
        <w:t>Solar</w:t>
      </w:r>
      <w:r>
        <w:rPr>
          <w:spacing w:val="-12"/>
          <w:sz w:val="24"/>
        </w:rPr>
        <w:t xml:space="preserve"> </w:t>
      </w:r>
      <w:r>
        <w:rPr>
          <w:sz w:val="24"/>
        </w:rPr>
        <w:t>Tariff</w:t>
      </w:r>
      <w:r>
        <w:rPr>
          <w:spacing w:val="-13"/>
          <w:sz w:val="24"/>
        </w:rPr>
        <w:t xml:space="preserve"> </w:t>
      </w:r>
      <w:r>
        <w:rPr>
          <w:sz w:val="24"/>
        </w:rPr>
        <w:t>Generation</w:t>
      </w:r>
      <w:r>
        <w:rPr>
          <w:spacing w:val="-11"/>
          <w:sz w:val="24"/>
        </w:rPr>
        <w:t xml:space="preserve"> </w:t>
      </w:r>
      <w:r>
        <w:rPr>
          <w:sz w:val="24"/>
        </w:rPr>
        <w:t>Unit,</w:t>
      </w:r>
      <w:r>
        <w:rPr>
          <w:spacing w:val="-12"/>
          <w:sz w:val="24"/>
        </w:rPr>
        <w:t xml:space="preserve"> </w:t>
      </w:r>
      <w:r>
        <w:rPr>
          <w:sz w:val="24"/>
        </w:rPr>
        <w:t>but</w:t>
      </w:r>
      <w:r>
        <w:rPr>
          <w:spacing w:val="-11"/>
          <w:sz w:val="24"/>
        </w:rPr>
        <w:t xml:space="preserve"> </w:t>
      </w:r>
      <w:r>
        <w:rPr>
          <w:sz w:val="24"/>
        </w:rPr>
        <w:t>the</w:t>
      </w:r>
      <w:r>
        <w:rPr>
          <w:spacing w:val="-12"/>
          <w:sz w:val="24"/>
        </w:rPr>
        <w:t xml:space="preserve"> </w:t>
      </w:r>
      <w:r>
        <w:rPr>
          <w:sz w:val="24"/>
        </w:rPr>
        <w:t>Solar</w:t>
      </w:r>
      <w:r>
        <w:rPr>
          <w:spacing w:val="-13"/>
          <w:sz w:val="24"/>
        </w:rPr>
        <w:t xml:space="preserve"> </w:t>
      </w:r>
      <w:r>
        <w:rPr>
          <w:sz w:val="24"/>
        </w:rPr>
        <w:t>Tariff</w:t>
      </w:r>
      <w:r>
        <w:rPr>
          <w:spacing w:val="-12"/>
          <w:sz w:val="24"/>
        </w:rPr>
        <w:t xml:space="preserve"> </w:t>
      </w:r>
      <w:r>
        <w:rPr>
          <w:sz w:val="24"/>
        </w:rPr>
        <w:t>Generation</w:t>
      </w:r>
      <w:r>
        <w:rPr>
          <w:spacing w:val="-12"/>
          <w:sz w:val="24"/>
        </w:rPr>
        <w:t xml:space="preserve"> </w:t>
      </w:r>
      <w:r>
        <w:rPr>
          <w:sz w:val="24"/>
        </w:rPr>
        <w:t>Unit</w:t>
      </w:r>
      <w:r>
        <w:rPr>
          <w:spacing w:val="-11"/>
          <w:sz w:val="24"/>
        </w:rPr>
        <w:t xml:space="preserve"> </w:t>
      </w:r>
      <w:r>
        <w:rPr>
          <w:sz w:val="24"/>
        </w:rPr>
        <w:t>will receive credit for no nominal rated power capacity greater than 100% in the calculation</w:t>
      </w:r>
      <w:r>
        <w:rPr>
          <w:spacing w:val="-25"/>
          <w:sz w:val="24"/>
        </w:rPr>
        <w:t xml:space="preserve"> </w:t>
      </w:r>
      <w:r>
        <w:rPr>
          <w:sz w:val="24"/>
        </w:rPr>
        <w:t>of its Energy Storage Adder, pursuant to 225 CMR</w:t>
      </w:r>
      <w:r>
        <w:rPr>
          <w:spacing w:val="-2"/>
          <w:sz w:val="24"/>
        </w:rPr>
        <w:t xml:space="preserve"> </w:t>
      </w:r>
      <w:r>
        <w:rPr>
          <w:sz w:val="24"/>
        </w:rPr>
        <w:t>20.07(4)(c).</w:t>
      </w:r>
    </w:p>
    <w:p w:rsidR="00872DC5" w:rsidRDefault="001F15AF">
      <w:pPr>
        <w:pStyle w:val="ListParagraph"/>
        <w:numPr>
          <w:ilvl w:val="4"/>
          <w:numId w:val="9"/>
        </w:numPr>
        <w:tabs>
          <w:tab w:val="left" w:pos="2241"/>
        </w:tabs>
        <w:ind w:left="1995" w:right="340" w:firstLine="0"/>
        <w:jc w:val="both"/>
        <w:rPr>
          <w:sz w:val="24"/>
        </w:rPr>
      </w:pPr>
      <w:r>
        <w:rPr>
          <w:sz w:val="24"/>
          <w:u w:val="single"/>
        </w:rPr>
        <w:t>Minimum and Maximum Nominal Useful Energy</w:t>
      </w:r>
      <w:r>
        <w:rPr>
          <w:sz w:val="24"/>
        </w:rPr>
        <w:t>. The nominal useful energy capacity of</w:t>
      </w:r>
      <w:r>
        <w:rPr>
          <w:spacing w:val="-8"/>
          <w:sz w:val="24"/>
        </w:rPr>
        <w:t xml:space="preserve"> </w:t>
      </w:r>
      <w:r>
        <w:rPr>
          <w:sz w:val="24"/>
        </w:rPr>
        <w:t>the</w:t>
      </w:r>
      <w:r>
        <w:rPr>
          <w:spacing w:val="-7"/>
          <w:sz w:val="24"/>
        </w:rPr>
        <w:t xml:space="preserve"> </w:t>
      </w:r>
      <w:r>
        <w:rPr>
          <w:sz w:val="24"/>
        </w:rPr>
        <w:t>Energy</w:t>
      </w:r>
      <w:r>
        <w:rPr>
          <w:spacing w:val="-7"/>
          <w:sz w:val="24"/>
        </w:rPr>
        <w:t xml:space="preserve"> </w:t>
      </w:r>
      <w:r>
        <w:rPr>
          <w:sz w:val="24"/>
        </w:rPr>
        <w:t>Storage</w:t>
      </w:r>
      <w:r>
        <w:rPr>
          <w:spacing w:val="-7"/>
          <w:sz w:val="24"/>
        </w:rPr>
        <w:t xml:space="preserve"> </w:t>
      </w:r>
      <w:r>
        <w:rPr>
          <w:sz w:val="24"/>
        </w:rPr>
        <w:t>System</w:t>
      </w:r>
      <w:r>
        <w:rPr>
          <w:spacing w:val="-6"/>
          <w:sz w:val="24"/>
        </w:rPr>
        <w:t xml:space="preserve"> </w:t>
      </w:r>
      <w:r>
        <w:rPr>
          <w:sz w:val="24"/>
        </w:rPr>
        <w:t>paired</w:t>
      </w:r>
      <w:r>
        <w:rPr>
          <w:spacing w:val="-7"/>
          <w:sz w:val="24"/>
        </w:rPr>
        <w:t xml:space="preserve"> </w:t>
      </w:r>
      <w:r>
        <w:rPr>
          <w:sz w:val="24"/>
        </w:rPr>
        <w:t>with</w:t>
      </w:r>
      <w:r>
        <w:rPr>
          <w:spacing w:val="-6"/>
          <w:sz w:val="24"/>
        </w:rPr>
        <w:t xml:space="preserve"> </w:t>
      </w:r>
      <w:r>
        <w:rPr>
          <w:sz w:val="24"/>
        </w:rPr>
        <w:t>the</w:t>
      </w:r>
      <w:r>
        <w:rPr>
          <w:spacing w:val="-9"/>
          <w:sz w:val="24"/>
        </w:rPr>
        <w:t xml:space="preserve"> </w:t>
      </w:r>
      <w:r>
        <w:rPr>
          <w:sz w:val="24"/>
        </w:rPr>
        <w:t>Solar</w:t>
      </w:r>
      <w:r>
        <w:rPr>
          <w:spacing w:val="-7"/>
          <w:sz w:val="24"/>
        </w:rPr>
        <w:t xml:space="preserve"> </w:t>
      </w:r>
      <w:r>
        <w:rPr>
          <w:sz w:val="24"/>
        </w:rPr>
        <w:t>Tariff</w:t>
      </w:r>
      <w:r>
        <w:rPr>
          <w:spacing w:val="-7"/>
          <w:sz w:val="24"/>
        </w:rPr>
        <w:t xml:space="preserve"> </w:t>
      </w:r>
      <w:r>
        <w:rPr>
          <w:sz w:val="24"/>
        </w:rPr>
        <w:t>Generation</w:t>
      </w:r>
      <w:r>
        <w:rPr>
          <w:spacing w:val="-7"/>
          <w:sz w:val="24"/>
        </w:rPr>
        <w:t xml:space="preserve"> </w:t>
      </w:r>
      <w:r>
        <w:rPr>
          <w:sz w:val="24"/>
        </w:rPr>
        <w:t>Unit</w:t>
      </w:r>
      <w:r>
        <w:rPr>
          <w:spacing w:val="-6"/>
          <w:sz w:val="24"/>
        </w:rPr>
        <w:t xml:space="preserve"> </w:t>
      </w:r>
      <w:r>
        <w:rPr>
          <w:sz w:val="24"/>
        </w:rPr>
        <w:t>must</w:t>
      </w:r>
      <w:r>
        <w:rPr>
          <w:spacing w:val="-5"/>
          <w:sz w:val="24"/>
        </w:rPr>
        <w:t xml:space="preserve"> </w:t>
      </w:r>
      <w:r>
        <w:rPr>
          <w:sz w:val="24"/>
        </w:rPr>
        <w:t>be</w:t>
      </w:r>
      <w:r>
        <w:rPr>
          <w:spacing w:val="-7"/>
          <w:sz w:val="24"/>
        </w:rPr>
        <w:t xml:space="preserve"> </w:t>
      </w:r>
      <w:r>
        <w:rPr>
          <w:sz w:val="24"/>
        </w:rPr>
        <w:t>at</w:t>
      </w:r>
      <w:r>
        <w:rPr>
          <w:spacing w:val="-8"/>
          <w:sz w:val="24"/>
        </w:rPr>
        <w:t xml:space="preserve"> </w:t>
      </w:r>
      <w:r>
        <w:rPr>
          <w:sz w:val="24"/>
        </w:rPr>
        <w:t>least two hours. The nominal useful energy capacity of the Energy Storage System paired with the Solar Tariff Generation Unit may be more than six hours, but the Solar Tariff Generation Unit will receive credit for no nominal useful energy capacity greater than six hours in the calculation of its Energy Storage Adder, pursuant to 225 CMR</w:t>
      </w:r>
      <w:r>
        <w:rPr>
          <w:spacing w:val="-9"/>
          <w:sz w:val="24"/>
        </w:rPr>
        <w:t xml:space="preserve"> </w:t>
      </w:r>
      <w:r>
        <w:rPr>
          <w:sz w:val="24"/>
        </w:rPr>
        <w:t>20.07(4)(c).</w:t>
      </w:r>
    </w:p>
    <w:p w:rsidR="00872DC5" w:rsidRDefault="001F15AF">
      <w:pPr>
        <w:pStyle w:val="ListParagraph"/>
        <w:numPr>
          <w:ilvl w:val="4"/>
          <w:numId w:val="9"/>
        </w:numPr>
        <w:tabs>
          <w:tab w:val="left" w:pos="2253"/>
        </w:tabs>
        <w:spacing w:before="1"/>
        <w:ind w:left="1995" w:right="342" w:firstLine="0"/>
        <w:jc w:val="both"/>
        <w:rPr>
          <w:sz w:val="24"/>
        </w:rPr>
      </w:pPr>
      <w:r>
        <w:rPr>
          <w:sz w:val="24"/>
          <w:u w:val="single"/>
        </w:rPr>
        <w:t>Minimum Efficiency Requirement</w:t>
      </w:r>
      <w:r>
        <w:rPr>
          <w:sz w:val="24"/>
        </w:rPr>
        <w:t>. The Energy Storage System paired with the Solar Tariff</w:t>
      </w:r>
      <w:r>
        <w:rPr>
          <w:spacing w:val="-5"/>
          <w:sz w:val="24"/>
        </w:rPr>
        <w:t xml:space="preserve"> </w:t>
      </w:r>
      <w:r>
        <w:rPr>
          <w:sz w:val="24"/>
        </w:rPr>
        <w:t>Generation</w:t>
      </w:r>
      <w:r>
        <w:rPr>
          <w:spacing w:val="-4"/>
          <w:sz w:val="24"/>
        </w:rPr>
        <w:t xml:space="preserve"> </w:t>
      </w:r>
      <w:r>
        <w:rPr>
          <w:sz w:val="24"/>
        </w:rPr>
        <w:t>Unit</w:t>
      </w:r>
      <w:r>
        <w:rPr>
          <w:spacing w:val="-3"/>
          <w:sz w:val="24"/>
        </w:rPr>
        <w:t xml:space="preserve"> </w:t>
      </w:r>
      <w:r>
        <w:rPr>
          <w:sz w:val="24"/>
        </w:rPr>
        <w:t>must</w:t>
      </w:r>
      <w:r>
        <w:rPr>
          <w:spacing w:val="-3"/>
          <w:sz w:val="24"/>
        </w:rPr>
        <w:t xml:space="preserve"> </w:t>
      </w:r>
      <w:r>
        <w:rPr>
          <w:sz w:val="24"/>
        </w:rPr>
        <w:t>have</w:t>
      </w:r>
      <w:r>
        <w:rPr>
          <w:spacing w:val="-5"/>
          <w:sz w:val="24"/>
        </w:rPr>
        <w:t xml:space="preserve"> </w:t>
      </w:r>
      <w:r>
        <w:rPr>
          <w:sz w:val="24"/>
        </w:rPr>
        <w:t>at</w:t>
      </w:r>
      <w:r>
        <w:rPr>
          <w:spacing w:val="-3"/>
          <w:sz w:val="24"/>
        </w:rPr>
        <w:t xml:space="preserve"> </w:t>
      </w:r>
      <w:r>
        <w:rPr>
          <w:sz w:val="24"/>
        </w:rPr>
        <w:t>least</w:t>
      </w:r>
      <w:r>
        <w:rPr>
          <w:spacing w:val="-3"/>
          <w:sz w:val="24"/>
        </w:rPr>
        <w:t xml:space="preserve"> </w:t>
      </w:r>
      <w:r>
        <w:rPr>
          <w:sz w:val="24"/>
        </w:rPr>
        <w:t>a</w:t>
      </w:r>
      <w:r>
        <w:rPr>
          <w:spacing w:val="-5"/>
          <w:sz w:val="24"/>
        </w:rPr>
        <w:t xml:space="preserve"> </w:t>
      </w:r>
      <w:r>
        <w:rPr>
          <w:sz w:val="24"/>
        </w:rPr>
        <w:t>65%</w:t>
      </w:r>
      <w:r>
        <w:rPr>
          <w:spacing w:val="-2"/>
          <w:sz w:val="24"/>
        </w:rPr>
        <w:t xml:space="preserve"> </w:t>
      </w:r>
      <w:r>
        <w:rPr>
          <w:sz w:val="24"/>
        </w:rPr>
        <w:t>round</w:t>
      </w:r>
      <w:r>
        <w:rPr>
          <w:spacing w:val="-4"/>
          <w:sz w:val="24"/>
        </w:rPr>
        <w:t xml:space="preserve"> </w:t>
      </w:r>
      <w:r>
        <w:rPr>
          <w:sz w:val="24"/>
        </w:rPr>
        <w:t>trip</w:t>
      </w:r>
      <w:r>
        <w:rPr>
          <w:spacing w:val="-4"/>
          <w:sz w:val="24"/>
        </w:rPr>
        <w:t xml:space="preserve"> </w:t>
      </w:r>
      <w:r>
        <w:rPr>
          <w:sz w:val="24"/>
        </w:rPr>
        <w:t>efficiency</w:t>
      </w:r>
      <w:r>
        <w:rPr>
          <w:spacing w:val="-4"/>
          <w:sz w:val="24"/>
        </w:rPr>
        <w:t xml:space="preserve"> </w:t>
      </w:r>
      <w:r>
        <w:rPr>
          <w:sz w:val="24"/>
        </w:rPr>
        <w:t>in</w:t>
      </w:r>
      <w:r>
        <w:rPr>
          <w:spacing w:val="-3"/>
          <w:sz w:val="24"/>
        </w:rPr>
        <w:t xml:space="preserve"> </w:t>
      </w:r>
      <w:r>
        <w:rPr>
          <w:sz w:val="24"/>
        </w:rPr>
        <w:t>normal</w:t>
      </w:r>
      <w:r>
        <w:rPr>
          <w:spacing w:val="-4"/>
          <w:sz w:val="24"/>
        </w:rPr>
        <w:t xml:space="preserve"> </w:t>
      </w:r>
      <w:r>
        <w:rPr>
          <w:sz w:val="24"/>
        </w:rPr>
        <w:t>operation.</w:t>
      </w:r>
    </w:p>
    <w:p w:rsidR="00872DC5" w:rsidRDefault="001F15AF">
      <w:pPr>
        <w:pStyle w:val="ListParagraph"/>
        <w:numPr>
          <w:ilvl w:val="4"/>
          <w:numId w:val="9"/>
        </w:numPr>
        <w:tabs>
          <w:tab w:val="left" w:pos="2246"/>
        </w:tabs>
        <w:ind w:left="1995" w:right="336" w:firstLine="0"/>
        <w:jc w:val="both"/>
        <w:rPr>
          <w:sz w:val="24"/>
        </w:rPr>
      </w:pPr>
      <w:r>
        <w:rPr>
          <w:sz w:val="24"/>
          <w:u w:val="single"/>
        </w:rPr>
        <w:t>Data Provision Requirements</w:t>
      </w:r>
      <w:r>
        <w:rPr>
          <w:sz w:val="24"/>
        </w:rPr>
        <w:t>. The Owner of the Energy Storage System must provide historical 15-minute interval performance data in a manner established by the</w:t>
      </w:r>
      <w:r>
        <w:rPr>
          <w:spacing w:val="-21"/>
          <w:sz w:val="24"/>
        </w:rPr>
        <w:t xml:space="preserve"> </w:t>
      </w:r>
      <w:r>
        <w:rPr>
          <w:sz w:val="24"/>
        </w:rPr>
        <w:t>Department for the first year of operation, and upon request, for the first five years of</w:t>
      </w:r>
      <w:r>
        <w:rPr>
          <w:spacing w:val="-11"/>
          <w:sz w:val="24"/>
        </w:rPr>
        <w:t xml:space="preserve"> </w:t>
      </w:r>
      <w:r>
        <w:rPr>
          <w:sz w:val="24"/>
        </w:rPr>
        <w:t>operation.</w:t>
      </w:r>
    </w:p>
    <w:p w:rsidR="00872DC5" w:rsidRDefault="001F15AF">
      <w:pPr>
        <w:pStyle w:val="ListParagraph"/>
        <w:numPr>
          <w:ilvl w:val="4"/>
          <w:numId w:val="9"/>
        </w:numPr>
        <w:tabs>
          <w:tab w:val="left" w:pos="2282"/>
        </w:tabs>
        <w:ind w:left="1995" w:right="339" w:firstLine="0"/>
        <w:jc w:val="both"/>
        <w:rPr>
          <w:sz w:val="24"/>
        </w:rPr>
      </w:pPr>
      <w:r>
        <w:rPr>
          <w:sz w:val="24"/>
          <w:u w:val="single"/>
        </w:rPr>
        <w:t>Operational Requirements</w:t>
      </w:r>
      <w:r>
        <w:rPr>
          <w:sz w:val="24"/>
        </w:rPr>
        <w:t>. The Energy Storage System must discharge at least 52 complete cycle equivalents per year, or must participate in a demand response program, and must remain functional and operational in order for the Solar Tariff Generation Unit to continue to be eligible for the energy storage adder. If the Energy Storage System is decommissioned or non-functional for more than 15% of any 12-month period, the Department</w:t>
      </w:r>
      <w:r>
        <w:rPr>
          <w:spacing w:val="-12"/>
          <w:sz w:val="24"/>
        </w:rPr>
        <w:t xml:space="preserve"> </w:t>
      </w:r>
      <w:r>
        <w:rPr>
          <w:sz w:val="24"/>
        </w:rPr>
        <w:t>may</w:t>
      </w:r>
      <w:r>
        <w:rPr>
          <w:spacing w:val="-12"/>
          <w:sz w:val="24"/>
        </w:rPr>
        <w:t xml:space="preserve"> </w:t>
      </w:r>
      <w:r>
        <w:rPr>
          <w:sz w:val="24"/>
        </w:rPr>
        <w:t>disqualify</w:t>
      </w:r>
      <w:r>
        <w:rPr>
          <w:spacing w:val="-12"/>
          <w:sz w:val="24"/>
        </w:rPr>
        <w:t xml:space="preserve"> </w:t>
      </w:r>
      <w:r>
        <w:rPr>
          <w:sz w:val="24"/>
        </w:rPr>
        <w:t>the</w:t>
      </w:r>
      <w:r>
        <w:rPr>
          <w:spacing w:val="-12"/>
          <w:sz w:val="24"/>
        </w:rPr>
        <w:t xml:space="preserve"> </w:t>
      </w:r>
      <w:r>
        <w:rPr>
          <w:sz w:val="24"/>
        </w:rPr>
        <w:t>Solar</w:t>
      </w:r>
      <w:r>
        <w:rPr>
          <w:spacing w:val="-12"/>
          <w:sz w:val="24"/>
        </w:rPr>
        <w:t xml:space="preserve"> </w:t>
      </w:r>
      <w:r>
        <w:rPr>
          <w:sz w:val="24"/>
        </w:rPr>
        <w:t>Tariff</w:t>
      </w:r>
      <w:r>
        <w:rPr>
          <w:spacing w:val="-12"/>
          <w:sz w:val="24"/>
        </w:rPr>
        <w:t xml:space="preserve"> </w:t>
      </w:r>
      <w:r>
        <w:rPr>
          <w:sz w:val="24"/>
        </w:rPr>
        <w:t>Generation</w:t>
      </w:r>
      <w:r>
        <w:rPr>
          <w:spacing w:val="-11"/>
          <w:sz w:val="24"/>
        </w:rPr>
        <w:t xml:space="preserve"> </w:t>
      </w:r>
      <w:r>
        <w:rPr>
          <w:sz w:val="24"/>
        </w:rPr>
        <w:t>Unit</w:t>
      </w:r>
      <w:r>
        <w:rPr>
          <w:spacing w:val="-12"/>
          <w:sz w:val="24"/>
        </w:rPr>
        <w:t xml:space="preserve"> </w:t>
      </w:r>
      <w:r>
        <w:rPr>
          <w:sz w:val="24"/>
        </w:rPr>
        <w:t>from</w:t>
      </w:r>
      <w:r>
        <w:rPr>
          <w:spacing w:val="-11"/>
          <w:sz w:val="24"/>
        </w:rPr>
        <w:t xml:space="preserve"> </w:t>
      </w:r>
      <w:r>
        <w:rPr>
          <w:sz w:val="24"/>
        </w:rPr>
        <w:t>continuing</w:t>
      </w:r>
      <w:r>
        <w:rPr>
          <w:spacing w:val="-13"/>
          <w:sz w:val="24"/>
        </w:rPr>
        <w:t xml:space="preserve"> </w:t>
      </w:r>
      <w:r>
        <w:rPr>
          <w:sz w:val="24"/>
        </w:rPr>
        <w:t>to</w:t>
      </w:r>
      <w:r>
        <w:rPr>
          <w:spacing w:val="-11"/>
          <w:sz w:val="24"/>
        </w:rPr>
        <w:t xml:space="preserve"> </w:t>
      </w:r>
      <w:r>
        <w:rPr>
          <w:sz w:val="24"/>
        </w:rPr>
        <w:t>receive</w:t>
      </w:r>
      <w:r>
        <w:rPr>
          <w:spacing w:val="-12"/>
          <w:sz w:val="24"/>
        </w:rPr>
        <w:t xml:space="preserve"> </w:t>
      </w:r>
      <w:r>
        <w:rPr>
          <w:sz w:val="24"/>
        </w:rPr>
        <w:t>the energy storage</w:t>
      </w:r>
      <w:r>
        <w:rPr>
          <w:spacing w:val="-2"/>
          <w:sz w:val="24"/>
        </w:rPr>
        <w:t xml:space="preserve"> </w:t>
      </w:r>
      <w:r>
        <w:rPr>
          <w:sz w:val="24"/>
        </w:rPr>
        <w:t>adder.</w:t>
      </w:r>
    </w:p>
    <w:p w:rsidR="00872DC5" w:rsidRDefault="001F15AF">
      <w:pPr>
        <w:pStyle w:val="ListParagraph"/>
        <w:numPr>
          <w:ilvl w:val="4"/>
          <w:numId w:val="9"/>
        </w:numPr>
        <w:tabs>
          <w:tab w:val="left" w:pos="2284"/>
        </w:tabs>
        <w:spacing w:before="1"/>
        <w:ind w:left="1995" w:right="338" w:firstLine="0"/>
        <w:jc w:val="both"/>
        <w:rPr>
          <w:sz w:val="24"/>
        </w:rPr>
      </w:pPr>
      <w:r>
        <w:rPr>
          <w:sz w:val="24"/>
          <w:u w:val="single"/>
        </w:rPr>
        <w:t>Metering and Reporting Requirements.</w:t>
      </w:r>
      <w:r>
        <w:rPr>
          <w:sz w:val="24"/>
        </w:rPr>
        <w:t xml:space="preserve"> The Department shall develop a </w:t>
      </w:r>
      <w:r>
        <w:rPr>
          <w:i/>
          <w:sz w:val="24"/>
        </w:rPr>
        <w:t xml:space="preserve">Guideline Regarding Metering of Solar and Energy Storage Systems </w:t>
      </w:r>
      <w:r>
        <w:rPr>
          <w:sz w:val="24"/>
        </w:rPr>
        <w:t>that shall include acceptable metering and reporting capabilities for Solar Tariff Generation Units co-located with Energy Storage</w:t>
      </w:r>
      <w:r>
        <w:rPr>
          <w:spacing w:val="-2"/>
          <w:sz w:val="24"/>
        </w:rPr>
        <w:t xml:space="preserve"> </w:t>
      </w:r>
      <w:r>
        <w:rPr>
          <w:sz w:val="24"/>
        </w:rPr>
        <w:t>Systems.</w:t>
      </w:r>
    </w:p>
    <w:p w:rsidR="00872DC5" w:rsidRDefault="001F15AF">
      <w:pPr>
        <w:pStyle w:val="ListParagraph"/>
        <w:numPr>
          <w:ilvl w:val="3"/>
          <w:numId w:val="9"/>
        </w:numPr>
        <w:tabs>
          <w:tab w:val="left" w:pos="1946"/>
        </w:tabs>
        <w:ind w:right="337" w:firstLine="0"/>
        <w:jc w:val="both"/>
        <w:rPr>
          <w:sz w:val="24"/>
        </w:rPr>
      </w:pPr>
      <w:r>
        <w:rPr>
          <w:sz w:val="24"/>
          <w:u w:val="single"/>
        </w:rPr>
        <w:t>Special Provisions for Low Income Community Shared Solar Tariff Generation Units</w:t>
      </w:r>
      <w:r>
        <w:rPr>
          <w:sz w:val="24"/>
        </w:rPr>
        <w:t xml:space="preserve">. In order to qualify as a Low Income Community Shared Solar Tariff Generation Unit, a Solar Tariff Generation Unit must submit satisfactory documentation to the Department as detailed in the Department’s </w:t>
      </w:r>
      <w:r>
        <w:rPr>
          <w:i/>
          <w:sz w:val="24"/>
        </w:rPr>
        <w:t xml:space="preserve">Guideline Regarding Low Income Generation Units and Guideline Regarding Community Shared Solar and Low Income Community Shared Solar Generation Units </w:t>
      </w:r>
      <w:r>
        <w:rPr>
          <w:sz w:val="24"/>
        </w:rPr>
        <w:t>and must meet the following</w:t>
      </w:r>
      <w:r>
        <w:rPr>
          <w:spacing w:val="-2"/>
          <w:sz w:val="24"/>
        </w:rPr>
        <w:t xml:space="preserve"> </w:t>
      </w:r>
      <w:r>
        <w:rPr>
          <w:sz w:val="24"/>
        </w:rPr>
        <w:t>criteria:</w:t>
      </w:r>
    </w:p>
    <w:p w:rsidR="00872DC5" w:rsidRDefault="001F15AF">
      <w:pPr>
        <w:pStyle w:val="ListParagraph"/>
        <w:numPr>
          <w:ilvl w:val="4"/>
          <w:numId w:val="9"/>
        </w:numPr>
        <w:tabs>
          <w:tab w:val="left" w:pos="2262"/>
        </w:tabs>
        <w:ind w:right="343" w:firstLine="0"/>
        <w:jc w:val="both"/>
        <w:rPr>
          <w:sz w:val="24"/>
        </w:rPr>
      </w:pPr>
      <w:r>
        <w:rPr>
          <w:sz w:val="24"/>
        </w:rPr>
        <w:t>No more than two participants may receive bill credits in excess of those produced annually by 25 kW of nameplate capacity, and the combined share of said participants’ capacity shall not exceed 50% of the total capacity of the Generation Unit, except in the case of Generation Units smaller than 100</w:t>
      </w:r>
      <w:r>
        <w:rPr>
          <w:spacing w:val="-1"/>
          <w:sz w:val="24"/>
        </w:rPr>
        <w:t xml:space="preserve"> </w:t>
      </w:r>
      <w:r>
        <w:rPr>
          <w:sz w:val="24"/>
        </w:rPr>
        <w:t>kW.</w:t>
      </w:r>
    </w:p>
    <w:p w:rsidR="00872DC5" w:rsidRDefault="001F15AF">
      <w:pPr>
        <w:pStyle w:val="ListParagraph"/>
        <w:numPr>
          <w:ilvl w:val="4"/>
          <w:numId w:val="9"/>
        </w:numPr>
        <w:tabs>
          <w:tab w:val="left" w:pos="2222"/>
        </w:tabs>
        <w:spacing w:before="1"/>
        <w:ind w:right="339" w:firstLine="0"/>
        <w:jc w:val="both"/>
        <w:rPr>
          <w:sz w:val="24"/>
        </w:rPr>
      </w:pPr>
      <w:r>
        <w:rPr>
          <w:sz w:val="24"/>
        </w:rPr>
        <w:t>The</w:t>
      </w:r>
      <w:r>
        <w:rPr>
          <w:spacing w:val="-12"/>
          <w:sz w:val="24"/>
        </w:rPr>
        <w:t xml:space="preserve"> </w:t>
      </w:r>
      <w:r>
        <w:rPr>
          <w:sz w:val="24"/>
        </w:rPr>
        <w:t>Owner</w:t>
      </w:r>
      <w:r>
        <w:rPr>
          <w:spacing w:val="-12"/>
          <w:sz w:val="24"/>
        </w:rPr>
        <w:t xml:space="preserve"> </w:t>
      </w:r>
      <w:r>
        <w:rPr>
          <w:sz w:val="24"/>
        </w:rPr>
        <w:t>or</w:t>
      </w:r>
      <w:r>
        <w:rPr>
          <w:spacing w:val="-11"/>
          <w:sz w:val="24"/>
        </w:rPr>
        <w:t xml:space="preserve"> </w:t>
      </w:r>
      <w:r>
        <w:rPr>
          <w:sz w:val="24"/>
        </w:rPr>
        <w:t>Authorized</w:t>
      </w:r>
      <w:r>
        <w:rPr>
          <w:spacing w:val="-11"/>
          <w:sz w:val="24"/>
        </w:rPr>
        <w:t xml:space="preserve"> </w:t>
      </w:r>
      <w:r>
        <w:rPr>
          <w:sz w:val="24"/>
        </w:rPr>
        <w:t>Agent</w:t>
      </w:r>
      <w:r>
        <w:rPr>
          <w:spacing w:val="-10"/>
          <w:sz w:val="24"/>
        </w:rPr>
        <w:t xml:space="preserve"> </w:t>
      </w:r>
      <w:r>
        <w:rPr>
          <w:sz w:val="24"/>
        </w:rPr>
        <w:t>of</w:t>
      </w:r>
      <w:r>
        <w:rPr>
          <w:spacing w:val="-12"/>
          <w:sz w:val="24"/>
        </w:rPr>
        <w:t xml:space="preserve"> </w:t>
      </w:r>
      <w:r>
        <w:rPr>
          <w:sz w:val="24"/>
        </w:rPr>
        <w:t>a</w:t>
      </w:r>
      <w:r>
        <w:rPr>
          <w:spacing w:val="-9"/>
          <w:sz w:val="24"/>
        </w:rPr>
        <w:t xml:space="preserve"> </w:t>
      </w:r>
      <w:r>
        <w:rPr>
          <w:sz w:val="24"/>
        </w:rPr>
        <w:t>prospective</w:t>
      </w:r>
      <w:r>
        <w:rPr>
          <w:spacing w:val="-12"/>
          <w:sz w:val="24"/>
        </w:rPr>
        <w:t xml:space="preserve"> </w:t>
      </w:r>
      <w:r>
        <w:rPr>
          <w:sz w:val="24"/>
        </w:rPr>
        <w:t>Low</w:t>
      </w:r>
      <w:r>
        <w:rPr>
          <w:spacing w:val="-9"/>
          <w:sz w:val="24"/>
        </w:rPr>
        <w:t xml:space="preserve"> </w:t>
      </w:r>
      <w:r>
        <w:rPr>
          <w:sz w:val="24"/>
        </w:rPr>
        <w:t>Income</w:t>
      </w:r>
      <w:r>
        <w:rPr>
          <w:spacing w:val="-11"/>
          <w:sz w:val="24"/>
        </w:rPr>
        <w:t xml:space="preserve"> </w:t>
      </w:r>
      <w:r>
        <w:rPr>
          <w:sz w:val="24"/>
        </w:rPr>
        <w:t>Community</w:t>
      </w:r>
      <w:r>
        <w:rPr>
          <w:spacing w:val="-6"/>
          <w:sz w:val="24"/>
        </w:rPr>
        <w:t xml:space="preserve"> </w:t>
      </w:r>
      <w:r>
        <w:rPr>
          <w:sz w:val="24"/>
        </w:rPr>
        <w:t>Shared</w:t>
      </w:r>
      <w:r>
        <w:rPr>
          <w:spacing w:val="-10"/>
          <w:sz w:val="24"/>
        </w:rPr>
        <w:t xml:space="preserve"> </w:t>
      </w:r>
      <w:r>
        <w:rPr>
          <w:sz w:val="24"/>
        </w:rPr>
        <w:t xml:space="preserve">Solar Tariff Generation Unit must submit a copy of a customer disclosure form signed by each Customer of Record receiving electricity or bill credits generated by </w:t>
      </w:r>
      <w:r>
        <w:rPr>
          <w:spacing w:val="2"/>
          <w:sz w:val="24"/>
        </w:rPr>
        <w:t xml:space="preserve">the </w:t>
      </w:r>
      <w:r>
        <w:rPr>
          <w:sz w:val="24"/>
        </w:rPr>
        <w:t>Low Income Community Shared Solar Tariff Generation Unit as part of its Statement of Qualification Application, with the exception of those participants receiving bill credits in excess of those produced annually by 25 kW of nameplate capacity. The customer disclosure form will</w:t>
      </w:r>
      <w:r>
        <w:rPr>
          <w:spacing w:val="6"/>
          <w:sz w:val="24"/>
        </w:rPr>
        <w:t xml:space="preserve"> </w:t>
      </w:r>
      <w:r>
        <w:rPr>
          <w:sz w:val="24"/>
        </w:rPr>
        <w:t>be</w:t>
      </w:r>
      <w:r>
        <w:rPr>
          <w:spacing w:val="6"/>
          <w:sz w:val="24"/>
        </w:rPr>
        <w:t xml:space="preserve"> </w:t>
      </w:r>
      <w:r>
        <w:rPr>
          <w:sz w:val="24"/>
        </w:rPr>
        <w:t>developed</w:t>
      </w:r>
      <w:r>
        <w:rPr>
          <w:spacing w:val="5"/>
          <w:sz w:val="24"/>
        </w:rPr>
        <w:t xml:space="preserve"> </w:t>
      </w:r>
      <w:r>
        <w:rPr>
          <w:sz w:val="24"/>
        </w:rPr>
        <w:t>by</w:t>
      </w:r>
      <w:r>
        <w:rPr>
          <w:spacing w:val="6"/>
          <w:sz w:val="24"/>
        </w:rPr>
        <w:t xml:space="preserve"> </w:t>
      </w:r>
      <w:r>
        <w:rPr>
          <w:sz w:val="24"/>
        </w:rPr>
        <w:t>the</w:t>
      </w:r>
      <w:r>
        <w:rPr>
          <w:spacing w:val="7"/>
          <w:sz w:val="24"/>
        </w:rPr>
        <w:t xml:space="preserve"> </w:t>
      </w:r>
      <w:r>
        <w:rPr>
          <w:sz w:val="24"/>
        </w:rPr>
        <w:t>Department</w:t>
      </w:r>
      <w:r>
        <w:rPr>
          <w:spacing w:val="7"/>
          <w:sz w:val="24"/>
        </w:rPr>
        <w:t xml:space="preserve"> </w:t>
      </w:r>
      <w:r>
        <w:rPr>
          <w:sz w:val="24"/>
        </w:rPr>
        <w:t>to</w:t>
      </w:r>
      <w:r>
        <w:rPr>
          <w:spacing w:val="6"/>
          <w:sz w:val="24"/>
        </w:rPr>
        <w:t xml:space="preserve"> </w:t>
      </w:r>
      <w:r>
        <w:rPr>
          <w:sz w:val="24"/>
        </w:rPr>
        <w:t>provide</w:t>
      </w:r>
      <w:r>
        <w:rPr>
          <w:spacing w:val="7"/>
          <w:sz w:val="24"/>
        </w:rPr>
        <w:t xml:space="preserve"> </w:t>
      </w:r>
      <w:r>
        <w:rPr>
          <w:sz w:val="24"/>
        </w:rPr>
        <w:t>consumer</w:t>
      </w:r>
      <w:r>
        <w:rPr>
          <w:spacing w:val="5"/>
          <w:sz w:val="24"/>
        </w:rPr>
        <w:t xml:space="preserve"> </w:t>
      </w:r>
      <w:r>
        <w:rPr>
          <w:sz w:val="24"/>
        </w:rPr>
        <w:t>information</w:t>
      </w:r>
      <w:r>
        <w:rPr>
          <w:spacing w:val="7"/>
          <w:sz w:val="24"/>
        </w:rPr>
        <w:t xml:space="preserve"> </w:t>
      </w:r>
      <w:r>
        <w:rPr>
          <w:sz w:val="24"/>
        </w:rPr>
        <w:t>including,</w:t>
      </w:r>
      <w:r>
        <w:rPr>
          <w:spacing w:val="6"/>
          <w:sz w:val="24"/>
        </w:rPr>
        <w:t xml:space="preserve"> </w:t>
      </w:r>
      <w:r>
        <w:rPr>
          <w:sz w:val="24"/>
        </w:rPr>
        <w:t>but</w:t>
      </w:r>
      <w:r>
        <w:rPr>
          <w:spacing w:val="7"/>
          <w:sz w:val="24"/>
        </w:rPr>
        <w:t xml:space="preserve"> </w:t>
      </w:r>
      <w:r>
        <w:rPr>
          <w:sz w:val="24"/>
        </w:rPr>
        <w:t>not</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BodyText"/>
        <w:spacing w:before="65" w:line="237" w:lineRule="auto"/>
        <w:ind w:left="1990" w:right="339"/>
      </w:pPr>
      <w:r>
        <w:lastRenderedPageBreak/>
        <w:t>limited to, contract pricing for the length of the agreement, complete system cost information, operation and maintenance responsibilities, disposition of associated RECs and tariff terms, and anticipated production. The Low Income Community Shared Solar Tariff Generation Unit Owner or Authorized Agent must provide updated customer disclosure forms for any new Customers of Record that receive electricity or bill credits generated by the Low Income Community Shared Solar Tariff Generation Unit after it is granted its Statement of Qualification. These updates must be provided annually by no later than December 31</w:t>
      </w:r>
      <w:r>
        <w:rPr>
          <w:position w:val="9"/>
          <w:sz w:val="16"/>
        </w:rPr>
        <w:t>st</w:t>
      </w:r>
      <w:r>
        <w:t>.</w:t>
      </w:r>
    </w:p>
    <w:p w:rsidR="00872DC5" w:rsidRDefault="001F15AF">
      <w:pPr>
        <w:pStyle w:val="ListParagraph"/>
        <w:numPr>
          <w:ilvl w:val="4"/>
          <w:numId w:val="9"/>
        </w:numPr>
        <w:tabs>
          <w:tab w:val="left" w:pos="2243"/>
        </w:tabs>
        <w:spacing w:before="5"/>
        <w:ind w:right="343" w:firstLine="0"/>
        <w:jc w:val="both"/>
        <w:rPr>
          <w:sz w:val="24"/>
        </w:rPr>
      </w:pPr>
      <w:r>
        <w:rPr>
          <w:sz w:val="24"/>
        </w:rPr>
        <w:t>The Solar Tariff Generation Unit must demonstrate that no individual or distinct legal entity will receive bill credits or electricity in an amount that exceeds the applicable limitations noted in 20.06(1)(f)1, even if the credits are allocated across multiple utility accounts.</w:t>
      </w:r>
    </w:p>
    <w:p w:rsidR="00872DC5" w:rsidRDefault="001F15AF">
      <w:pPr>
        <w:pStyle w:val="ListParagraph"/>
        <w:numPr>
          <w:ilvl w:val="4"/>
          <w:numId w:val="9"/>
        </w:numPr>
        <w:tabs>
          <w:tab w:val="left" w:pos="2219"/>
        </w:tabs>
        <w:ind w:right="340" w:firstLine="0"/>
        <w:jc w:val="both"/>
        <w:rPr>
          <w:sz w:val="24"/>
        </w:rPr>
      </w:pPr>
      <w:r>
        <w:rPr>
          <w:sz w:val="24"/>
        </w:rPr>
        <w:t>Electricity</w:t>
      </w:r>
      <w:r>
        <w:rPr>
          <w:spacing w:val="-14"/>
          <w:sz w:val="24"/>
        </w:rPr>
        <w:t xml:space="preserve"> </w:t>
      </w:r>
      <w:r>
        <w:rPr>
          <w:sz w:val="24"/>
        </w:rPr>
        <w:t>or</w:t>
      </w:r>
      <w:r>
        <w:rPr>
          <w:spacing w:val="-14"/>
          <w:sz w:val="24"/>
        </w:rPr>
        <w:t xml:space="preserve"> </w:t>
      </w:r>
      <w:r>
        <w:rPr>
          <w:sz w:val="24"/>
        </w:rPr>
        <w:t>bill</w:t>
      </w:r>
      <w:r>
        <w:rPr>
          <w:spacing w:val="-16"/>
          <w:sz w:val="24"/>
        </w:rPr>
        <w:t xml:space="preserve"> </w:t>
      </w:r>
      <w:r>
        <w:rPr>
          <w:sz w:val="24"/>
        </w:rPr>
        <w:t>credits</w:t>
      </w:r>
      <w:r>
        <w:rPr>
          <w:spacing w:val="-13"/>
          <w:sz w:val="24"/>
        </w:rPr>
        <w:t xml:space="preserve"> </w:t>
      </w:r>
      <w:r>
        <w:rPr>
          <w:sz w:val="24"/>
        </w:rPr>
        <w:t>may</w:t>
      </w:r>
      <w:r>
        <w:rPr>
          <w:spacing w:val="-14"/>
          <w:sz w:val="24"/>
        </w:rPr>
        <w:t xml:space="preserve"> </w:t>
      </w:r>
      <w:r>
        <w:rPr>
          <w:sz w:val="24"/>
        </w:rPr>
        <w:t>be</w:t>
      </w:r>
      <w:r>
        <w:rPr>
          <w:spacing w:val="-15"/>
          <w:sz w:val="24"/>
        </w:rPr>
        <w:t xml:space="preserve"> </w:t>
      </w:r>
      <w:r>
        <w:rPr>
          <w:sz w:val="24"/>
        </w:rPr>
        <w:t>allocated</w:t>
      </w:r>
      <w:r>
        <w:rPr>
          <w:spacing w:val="-14"/>
          <w:sz w:val="24"/>
        </w:rPr>
        <w:t xml:space="preserve"> </w:t>
      </w:r>
      <w:r>
        <w:rPr>
          <w:sz w:val="24"/>
        </w:rPr>
        <w:t>through</w:t>
      </w:r>
      <w:r>
        <w:rPr>
          <w:spacing w:val="-15"/>
          <w:sz w:val="24"/>
        </w:rPr>
        <w:t xml:space="preserve"> </w:t>
      </w:r>
      <w:r>
        <w:rPr>
          <w:sz w:val="24"/>
        </w:rPr>
        <w:t>a</w:t>
      </w:r>
      <w:r>
        <w:rPr>
          <w:spacing w:val="-14"/>
          <w:sz w:val="24"/>
        </w:rPr>
        <w:t xml:space="preserve"> </w:t>
      </w:r>
      <w:r>
        <w:rPr>
          <w:sz w:val="24"/>
        </w:rPr>
        <w:t>municipal</w:t>
      </w:r>
      <w:r>
        <w:rPr>
          <w:spacing w:val="-13"/>
          <w:sz w:val="24"/>
        </w:rPr>
        <w:t xml:space="preserve"> </w:t>
      </w:r>
      <w:r>
        <w:rPr>
          <w:sz w:val="24"/>
        </w:rPr>
        <w:t>load</w:t>
      </w:r>
      <w:r>
        <w:rPr>
          <w:spacing w:val="-15"/>
          <w:sz w:val="24"/>
        </w:rPr>
        <w:t xml:space="preserve"> </w:t>
      </w:r>
      <w:r>
        <w:rPr>
          <w:sz w:val="24"/>
        </w:rPr>
        <w:t>aggregation</w:t>
      </w:r>
      <w:r>
        <w:rPr>
          <w:spacing w:val="-13"/>
          <w:sz w:val="24"/>
        </w:rPr>
        <w:t xml:space="preserve"> </w:t>
      </w:r>
      <w:r>
        <w:rPr>
          <w:sz w:val="24"/>
        </w:rPr>
        <w:t>program established pursuant to M.G.L. c.. 164, § 134, or through a low income community</w:t>
      </w:r>
      <w:r>
        <w:rPr>
          <w:spacing w:val="-44"/>
          <w:sz w:val="24"/>
        </w:rPr>
        <w:t xml:space="preserve"> </w:t>
      </w:r>
      <w:r>
        <w:rPr>
          <w:sz w:val="24"/>
        </w:rPr>
        <w:t>shared solar program established and administered by a Distribution</w:t>
      </w:r>
      <w:r>
        <w:rPr>
          <w:spacing w:val="1"/>
          <w:sz w:val="24"/>
        </w:rPr>
        <w:t xml:space="preserve"> </w:t>
      </w:r>
      <w:r>
        <w:rPr>
          <w:sz w:val="24"/>
        </w:rPr>
        <w:t>Company.</w:t>
      </w:r>
    </w:p>
    <w:p w:rsidR="00872DC5" w:rsidRDefault="001F15AF">
      <w:pPr>
        <w:pStyle w:val="ListParagraph"/>
        <w:numPr>
          <w:ilvl w:val="3"/>
          <w:numId w:val="9"/>
        </w:numPr>
        <w:tabs>
          <w:tab w:val="left" w:pos="1965"/>
        </w:tabs>
        <w:spacing w:before="1"/>
        <w:ind w:right="337" w:firstLine="0"/>
        <w:jc w:val="both"/>
        <w:rPr>
          <w:sz w:val="24"/>
        </w:rPr>
      </w:pPr>
      <w:r>
        <w:rPr>
          <w:sz w:val="24"/>
          <w:u w:val="single"/>
        </w:rPr>
        <w:t>Special</w:t>
      </w:r>
      <w:r>
        <w:rPr>
          <w:spacing w:val="-11"/>
          <w:sz w:val="24"/>
          <w:u w:val="single"/>
        </w:rPr>
        <w:t xml:space="preserve"> </w:t>
      </w:r>
      <w:r>
        <w:rPr>
          <w:sz w:val="24"/>
          <w:u w:val="single"/>
        </w:rPr>
        <w:t>Provisions</w:t>
      </w:r>
      <w:r>
        <w:rPr>
          <w:spacing w:val="-11"/>
          <w:sz w:val="24"/>
          <w:u w:val="single"/>
        </w:rPr>
        <w:t xml:space="preserve"> </w:t>
      </w:r>
      <w:r>
        <w:rPr>
          <w:sz w:val="24"/>
          <w:u w:val="single"/>
        </w:rPr>
        <w:t>for</w:t>
      </w:r>
      <w:r>
        <w:rPr>
          <w:spacing w:val="-9"/>
          <w:sz w:val="24"/>
          <w:u w:val="single"/>
        </w:rPr>
        <w:t xml:space="preserve"> </w:t>
      </w:r>
      <w:r>
        <w:rPr>
          <w:sz w:val="24"/>
          <w:u w:val="single"/>
        </w:rPr>
        <w:t>Low</w:t>
      </w:r>
      <w:r>
        <w:rPr>
          <w:spacing w:val="-12"/>
          <w:sz w:val="24"/>
          <w:u w:val="single"/>
        </w:rPr>
        <w:t xml:space="preserve"> </w:t>
      </w:r>
      <w:r>
        <w:rPr>
          <w:sz w:val="24"/>
          <w:u w:val="single"/>
        </w:rPr>
        <w:t>Income</w:t>
      </w:r>
      <w:r>
        <w:rPr>
          <w:spacing w:val="-11"/>
          <w:sz w:val="24"/>
          <w:u w:val="single"/>
        </w:rPr>
        <w:t xml:space="preserve"> </w:t>
      </w:r>
      <w:r>
        <w:rPr>
          <w:sz w:val="24"/>
          <w:u w:val="single"/>
        </w:rPr>
        <w:t>Property</w:t>
      </w:r>
      <w:r>
        <w:rPr>
          <w:spacing w:val="-11"/>
          <w:sz w:val="24"/>
          <w:u w:val="single"/>
        </w:rPr>
        <w:t xml:space="preserve"> </w:t>
      </w:r>
      <w:r>
        <w:rPr>
          <w:sz w:val="24"/>
          <w:u w:val="single"/>
        </w:rPr>
        <w:t>Generation</w:t>
      </w:r>
      <w:r>
        <w:rPr>
          <w:spacing w:val="-11"/>
          <w:sz w:val="24"/>
          <w:u w:val="single"/>
        </w:rPr>
        <w:t xml:space="preserve"> </w:t>
      </w:r>
      <w:r>
        <w:rPr>
          <w:sz w:val="24"/>
          <w:u w:val="single"/>
        </w:rPr>
        <w:t>Units</w:t>
      </w:r>
      <w:r>
        <w:rPr>
          <w:sz w:val="24"/>
        </w:rPr>
        <w:t>.</w:t>
      </w:r>
      <w:r>
        <w:rPr>
          <w:spacing w:val="-10"/>
          <w:sz w:val="24"/>
        </w:rPr>
        <w:t xml:space="preserve"> </w:t>
      </w:r>
      <w:r>
        <w:rPr>
          <w:sz w:val="24"/>
        </w:rPr>
        <w:t>In</w:t>
      </w:r>
      <w:r>
        <w:rPr>
          <w:spacing w:val="-12"/>
          <w:sz w:val="24"/>
        </w:rPr>
        <w:t xml:space="preserve"> </w:t>
      </w:r>
      <w:r>
        <w:rPr>
          <w:sz w:val="24"/>
        </w:rPr>
        <w:t>order</w:t>
      </w:r>
      <w:r>
        <w:rPr>
          <w:spacing w:val="-11"/>
          <w:sz w:val="24"/>
        </w:rPr>
        <w:t xml:space="preserve"> </w:t>
      </w:r>
      <w:r>
        <w:rPr>
          <w:sz w:val="24"/>
        </w:rPr>
        <w:t>to</w:t>
      </w:r>
      <w:r>
        <w:rPr>
          <w:spacing w:val="-11"/>
          <w:sz w:val="24"/>
        </w:rPr>
        <w:t xml:space="preserve"> </w:t>
      </w:r>
      <w:r>
        <w:rPr>
          <w:sz w:val="24"/>
        </w:rPr>
        <w:t>qualify</w:t>
      </w:r>
      <w:r>
        <w:rPr>
          <w:spacing w:val="-11"/>
          <w:sz w:val="24"/>
        </w:rPr>
        <w:t xml:space="preserve"> </w:t>
      </w:r>
      <w:r>
        <w:rPr>
          <w:sz w:val="24"/>
        </w:rPr>
        <w:t>as</w:t>
      </w:r>
      <w:r>
        <w:rPr>
          <w:spacing w:val="-11"/>
          <w:sz w:val="24"/>
        </w:rPr>
        <w:t xml:space="preserve"> </w:t>
      </w:r>
      <w:r>
        <w:rPr>
          <w:sz w:val="24"/>
        </w:rPr>
        <w:t>a</w:t>
      </w:r>
      <w:r>
        <w:rPr>
          <w:spacing w:val="-11"/>
          <w:sz w:val="24"/>
        </w:rPr>
        <w:t xml:space="preserve"> </w:t>
      </w:r>
      <w:r>
        <w:rPr>
          <w:sz w:val="24"/>
        </w:rPr>
        <w:t xml:space="preserve">Low Income Property Generation Unit, a Solar </w:t>
      </w:r>
      <w:r>
        <w:rPr>
          <w:spacing w:val="-4"/>
          <w:sz w:val="24"/>
        </w:rPr>
        <w:t xml:space="preserve">Tariff </w:t>
      </w:r>
      <w:r>
        <w:rPr>
          <w:sz w:val="24"/>
        </w:rPr>
        <w:t xml:space="preserve">Generation Unit must submit satisfactory documentation to the Department as detailed in the Department’s </w:t>
      </w:r>
      <w:r>
        <w:rPr>
          <w:i/>
          <w:sz w:val="24"/>
        </w:rPr>
        <w:t>Guideline Regarding Low Income Generation</w:t>
      </w:r>
      <w:r>
        <w:rPr>
          <w:i/>
          <w:spacing w:val="-1"/>
          <w:sz w:val="24"/>
        </w:rPr>
        <w:t xml:space="preserve"> </w:t>
      </w:r>
      <w:r>
        <w:rPr>
          <w:i/>
          <w:sz w:val="24"/>
        </w:rPr>
        <w:t>Units</w:t>
      </w:r>
      <w:r>
        <w:rPr>
          <w:sz w:val="24"/>
        </w:rPr>
        <w:t>.</w:t>
      </w:r>
    </w:p>
    <w:p w:rsidR="00872DC5" w:rsidRDefault="001F15AF">
      <w:pPr>
        <w:pStyle w:val="ListParagraph"/>
        <w:numPr>
          <w:ilvl w:val="3"/>
          <w:numId w:val="9"/>
        </w:numPr>
        <w:tabs>
          <w:tab w:val="left" w:pos="1960"/>
        </w:tabs>
        <w:ind w:right="340" w:firstLine="0"/>
        <w:jc w:val="both"/>
        <w:rPr>
          <w:sz w:val="24"/>
        </w:rPr>
      </w:pPr>
      <w:r>
        <w:rPr>
          <w:sz w:val="24"/>
          <w:u w:val="single"/>
        </w:rPr>
        <w:t>Special</w:t>
      </w:r>
      <w:r>
        <w:rPr>
          <w:spacing w:val="-15"/>
          <w:sz w:val="24"/>
          <w:u w:val="single"/>
        </w:rPr>
        <w:t xml:space="preserve"> </w:t>
      </w:r>
      <w:r>
        <w:rPr>
          <w:sz w:val="24"/>
          <w:u w:val="single"/>
        </w:rPr>
        <w:t>Provisions</w:t>
      </w:r>
      <w:r>
        <w:rPr>
          <w:spacing w:val="-15"/>
          <w:sz w:val="24"/>
          <w:u w:val="single"/>
        </w:rPr>
        <w:t xml:space="preserve"> </w:t>
      </w:r>
      <w:r>
        <w:rPr>
          <w:sz w:val="24"/>
          <w:u w:val="single"/>
        </w:rPr>
        <w:t>for</w:t>
      </w:r>
      <w:r>
        <w:rPr>
          <w:spacing w:val="-15"/>
          <w:sz w:val="24"/>
          <w:u w:val="single"/>
        </w:rPr>
        <w:t xml:space="preserve"> </w:t>
      </w:r>
      <w:r>
        <w:rPr>
          <w:sz w:val="24"/>
          <w:u w:val="single"/>
        </w:rPr>
        <w:t>Community</w:t>
      </w:r>
      <w:r>
        <w:rPr>
          <w:spacing w:val="-15"/>
          <w:sz w:val="24"/>
          <w:u w:val="single"/>
        </w:rPr>
        <w:t xml:space="preserve"> </w:t>
      </w:r>
      <w:r>
        <w:rPr>
          <w:sz w:val="24"/>
          <w:u w:val="single"/>
        </w:rPr>
        <w:t>Shared</w:t>
      </w:r>
      <w:r>
        <w:rPr>
          <w:spacing w:val="-16"/>
          <w:sz w:val="24"/>
          <w:u w:val="single"/>
        </w:rPr>
        <w:t xml:space="preserve"> </w:t>
      </w:r>
      <w:r>
        <w:rPr>
          <w:sz w:val="24"/>
          <w:u w:val="single"/>
        </w:rPr>
        <w:t>Solar</w:t>
      </w:r>
      <w:r>
        <w:rPr>
          <w:spacing w:val="-13"/>
          <w:sz w:val="24"/>
          <w:u w:val="single"/>
        </w:rPr>
        <w:t xml:space="preserve"> </w:t>
      </w:r>
      <w:r>
        <w:rPr>
          <w:sz w:val="24"/>
          <w:u w:val="single"/>
        </w:rPr>
        <w:t>Tariff</w:t>
      </w:r>
      <w:r>
        <w:rPr>
          <w:spacing w:val="-17"/>
          <w:sz w:val="24"/>
          <w:u w:val="single"/>
        </w:rPr>
        <w:t xml:space="preserve"> </w:t>
      </w:r>
      <w:r>
        <w:rPr>
          <w:sz w:val="24"/>
          <w:u w:val="single"/>
        </w:rPr>
        <w:t>Generation</w:t>
      </w:r>
      <w:r>
        <w:rPr>
          <w:spacing w:val="-15"/>
          <w:sz w:val="24"/>
          <w:u w:val="single"/>
        </w:rPr>
        <w:t xml:space="preserve"> </w:t>
      </w:r>
      <w:r>
        <w:rPr>
          <w:sz w:val="24"/>
          <w:u w:val="single"/>
        </w:rPr>
        <w:t>Units</w:t>
      </w:r>
      <w:r>
        <w:rPr>
          <w:sz w:val="24"/>
        </w:rPr>
        <w:t>.</w:t>
      </w:r>
      <w:r>
        <w:rPr>
          <w:spacing w:val="-11"/>
          <w:sz w:val="24"/>
        </w:rPr>
        <w:t xml:space="preserve"> </w:t>
      </w:r>
      <w:r>
        <w:rPr>
          <w:sz w:val="24"/>
        </w:rPr>
        <w:t>In</w:t>
      </w:r>
      <w:r>
        <w:rPr>
          <w:spacing w:val="-16"/>
          <w:sz w:val="24"/>
        </w:rPr>
        <w:t xml:space="preserve"> </w:t>
      </w:r>
      <w:r>
        <w:rPr>
          <w:sz w:val="24"/>
        </w:rPr>
        <w:t>order</w:t>
      </w:r>
      <w:r>
        <w:rPr>
          <w:spacing w:val="-17"/>
          <w:sz w:val="24"/>
        </w:rPr>
        <w:t xml:space="preserve"> </w:t>
      </w:r>
      <w:r>
        <w:rPr>
          <w:sz w:val="24"/>
        </w:rPr>
        <w:t>to</w:t>
      </w:r>
      <w:r>
        <w:rPr>
          <w:spacing w:val="-13"/>
          <w:sz w:val="24"/>
        </w:rPr>
        <w:t xml:space="preserve"> </w:t>
      </w:r>
      <w:r>
        <w:rPr>
          <w:sz w:val="24"/>
        </w:rPr>
        <w:t xml:space="preserve">qualify as a Community Shared Solar Tariff Generation Unit, a Solar Tariff Generation Unit must submit satisfactory documentation to the Department as detailed in the Department’s </w:t>
      </w:r>
      <w:r>
        <w:rPr>
          <w:i/>
          <w:sz w:val="24"/>
        </w:rPr>
        <w:t xml:space="preserve">Guideline Regarding Community Shared Solar and Low Income Community Shared Solar Generation Units </w:t>
      </w:r>
      <w:r>
        <w:rPr>
          <w:sz w:val="24"/>
        </w:rPr>
        <w:t>and meet the following</w:t>
      </w:r>
      <w:r>
        <w:rPr>
          <w:spacing w:val="-1"/>
          <w:sz w:val="24"/>
        </w:rPr>
        <w:t xml:space="preserve"> </w:t>
      </w:r>
      <w:r>
        <w:rPr>
          <w:sz w:val="24"/>
        </w:rPr>
        <w:t>criteria:</w:t>
      </w:r>
    </w:p>
    <w:p w:rsidR="00872DC5" w:rsidRDefault="001F15AF">
      <w:pPr>
        <w:pStyle w:val="ListParagraph"/>
        <w:numPr>
          <w:ilvl w:val="4"/>
          <w:numId w:val="9"/>
        </w:numPr>
        <w:tabs>
          <w:tab w:val="left" w:pos="2262"/>
        </w:tabs>
        <w:ind w:right="342" w:firstLine="0"/>
        <w:jc w:val="both"/>
        <w:rPr>
          <w:sz w:val="24"/>
        </w:rPr>
      </w:pPr>
      <w:r>
        <w:rPr>
          <w:sz w:val="24"/>
        </w:rPr>
        <w:t>No more than two participants may receive bill credits in excess of those produced annually by 25 kW of nameplate capacity, and the combined share of said participants’ capacity shall not exceed 50% of the total capacity of the Generation Unit, except in the case of Generation Units smaller than</w:t>
      </w:r>
      <w:r>
        <w:rPr>
          <w:spacing w:val="-1"/>
          <w:sz w:val="24"/>
        </w:rPr>
        <w:t xml:space="preserve"> </w:t>
      </w:r>
      <w:r>
        <w:rPr>
          <w:sz w:val="24"/>
        </w:rPr>
        <w:t>100kW.</w:t>
      </w:r>
    </w:p>
    <w:p w:rsidR="00872DC5" w:rsidRDefault="001F15AF">
      <w:pPr>
        <w:pStyle w:val="ListParagraph"/>
        <w:numPr>
          <w:ilvl w:val="4"/>
          <w:numId w:val="9"/>
        </w:numPr>
        <w:tabs>
          <w:tab w:val="left" w:pos="2277"/>
        </w:tabs>
        <w:spacing w:before="1"/>
        <w:ind w:right="339" w:firstLine="0"/>
        <w:jc w:val="both"/>
        <w:rPr>
          <w:sz w:val="24"/>
        </w:rPr>
      </w:pPr>
      <w:r>
        <w:rPr>
          <w:sz w:val="24"/>
        </w:rPr>
        <w:t>The Owner or Authorized Agent of a prospective Community Shared Solar Tariff Generation Unit must submit a copy of a customer disclosure form signed by each Customer of Record receiving electricity or bill credits generated by the Community Shared Solar Tariff Generation Unit as part of its Statement of Qualification Application, with the exception of those participants receiving bill credits in excess of those produced annually by 25 kW of nameplate capacitynoted in 20.06 (1)(i)1. The customer disclosure form</w:t>
      </w:r>
      <w:r>
        <w:rPr>
          <w:spacing w:val="-7"/>
          <w:sz w:val="24"/>
        </w:rPr>
        <w:t xml:space="preserve"> </w:t>
      </w:r>
      <w:r>
        <w:rPr>
          <w:sz w:val="24"/>
        </w:rPr>
        <w:t>will</w:t>
      </w:r>
      <w:r>
        <w:rPr>
          <w:spacing w:val="-6"/>
          <w:sz w:val="24"/>
        </w:rPr>
        <w:t xml:space="preserve"> </w:t>
      </w:r>
      <w:r>
        <w:rPr>
          <w:sz w:val="24"/>
        </w:rPr>
        <w:t>be</w:t>
      </w:r>
      <w:r>
        <w:rPr>
          <w:spacing w:val="-8"/>
          <w:sz w:val="24"/>
        </w:rPr>
        <w:t xml:space="preserve"> </w:t>
      </w:r>
      <w:r>
        <w:rPr>
          <w:sz w:val="24"/>
        </w:rPr>
        <w:t>developed</w:t>
      </w:r>
      <w:r>
        <w:rPr>
          <w:spacing w:val="-7"/>
          <w:sz w:val="24"/>
        </w:rPr>
        <w:t xml:space="preserve"> </w:t>
      </w:r>
      <w:r>
        <w:rPr>
          <w:sz w:val="24"/>
        </w:rPr>
        <w:t>by</w:t>
      </w:r>
      <w:r>
        <w:rPr>
          <w:spacing w:val="-6"/>
          <w:sz w:val="24"/>
        </w:rPr>
        <w:t xml:space="preserve"> </w:t>
      </w:r>
      <w:r>
        <w:rPr>
          <w:sz w:val="24"/>
        </w:rPr>
        <w:t>the</w:t>
      </w:r>
      <w:r>
        <w:rPr>
          <w:spacing w:val="-8"/>
          <w:sz w:val="24"/>
        </w:rPr>
        <w:t xml:space="preserve"> </w:t>
      </w:r>
      <w:r>
        <w:rPr>
          <w:sz w:val="24"/>
        </w:rPr>
        <w:t>Department</w:t>
      </w:r>
      <w:r>
        <w:rPr>
          <w:spacing w:val="-6"/>
          <w:sz w:val="24"/>
        </w:rPr>
        <w:t xml:space="preserve"> </w:t>
      </w:r>
      <w:r>
        <w:rPr>
          <w:sz w:val="24"/>
        </w:rPr>
        <w:t>to</w:t>
      </w:r>
      <w:r>
        <w:rPr>
          <w:spacing w:val="-7"/>
          <w:sz w:val="24"/>
        </w:rPr>
        <w:t xml:space="preserve"> </w:t>
      </w:r>
      <w:r>
        <w:rPr>
          <w:sz w:val="24"/>
        </w:rPr>
        <w:t>provide</w:t>
      </w:r>
      <w:r>
        <w:rPr>
          <w:spacing w:val="-7"/>
          <w:sz w:val="24"/>
        </w:rPr>
        <w:t xml:space="preserve"> </w:t>
      </w:r>
      <w:r>
        <w:rPr>
          <w:sz w:val="24"/>
        </w:rPr>
        <w:t>consumer</w:t>
      </w:r>
      <w:r>
        <w:rPr>
          <w:spacing w:val="-7"/>
          <w:sz w:val="24"/>
        </w:rPr>
        <w:t xml:space="preserve"> </w:t>
      </w:r>
      <w:r>
        <w:rPr>
          <w:sz w:val="24"/>
        </w:rPr>
        <w:t>information</w:t>
      </w:r>
      <w:r>
        <w:rPr>
          <w:spacing w:val="-7"/>
          <w:sz w:val="24"/>
        </w:rPr>
        <w:t xml:space="preserve"> </w:t>
      </w:r>
      <w:r>
        <w:rPr>
          <w:sz w:val="24"/>
        </w:rPr>
        <w:t>including,</w:t>
      </w:r>
      <w:r>
        <w:rPr>
          <w:spacing w:val="-6"/>
          <w:sz w:val="24"/>
        </w:rPr>
        <w:t xml:space="preserve"> </w:t>
      </w:r>
      <w:r>
        <w:rPr>
          <w:sz w:val="24"/>
        </w:rPr>
        <w:t>but not limited to, contract pricing for the length of the agreement, complete system cost information, operation and maintenance responsibilities, disposition of associated RECs and tariff terms, and anticipated production. The Community Shared Solar Tariff Generation Unit Owner or Authorized Agent must provide updated customer disclosure forms</w:t>
      </w:r>
      <w:r>
        <w:rPr>
          <w:spacing w:val="-6"/>
          <w:sz w:val="24"/>
        </w:rPr>
        <w:t xml:space="preserve"> </w:t>
      </w:r>
      <w:r>
        <w:rPr>
          <w:sz w:val="24"/>
        </w:rPr>
        <w:t>for</w:t>
      </w:r>
      <w:r>
        <w:rPr>
          <w:spacing w:val="-5"/>
          <w:sz w:val="24"/>
        </w:rPr>
        <w:t xml:space="preserve"> </w:t>
      </w:r>
      <w:r>
        <w:rPr>
          <w:sz w:val="24"/>
        </w:rPr>
        <w:t>any</w:t>
      </w:r>
      <w:r>
        <w:rPr>
          <w:spacing w:val="-6"/>
          <w:sz w:val="24"/>
        </w:rPr>
        <w:t xml:space="preserve"> </w:t>
      </w:r>
      <w:r>
        <w:rPr>
          <w:sz w:val="24"/>
        </w:rPr>
        <w:t>new</w:t>
      </w:r>
      <w:r>
        <w:rPr>
          <w:spacing w:val="-7"/>
          <w:sz w:val="24"/>
        </w:rPr>
        <w:t xml:space="preserve"> </w:t>
      </w:r>
      <w:r>
        <w:rPr>
          <w:sz w:val="24"/>
        </w:rPr>
        <w:t>Customers</w:t>
      </w:r>
      <w:r>
        <w:rPr>
          <w:spacing w:val="-6"/>
          <w:sz w:val="24"/>
        </w:rPr>
        <w:t xml:space="preserve"> </w:t>
      </w:r>
      <w:r>
        <w:rPr>
          <w:sz w:val="24"/>
        </w:rPr>
        <w:t>of</w:t>
      </w:r>
      <w:r>
        <w:rPr>
          <w:spacing w:val="-7"/>
          <w:sz w:val="24"/>
        </w:rPr>
        <w:t xml:space="preserve"> </w:t>
      </w:r>
      <w:r>
        <w:rPr>
          <w:sz w:val="24"/>
        </w:rPr>
        <w:t>Record</w:t>
      </w:r>
      <w:r>
        <w:rPr>
          <w:spacing w:val="-6"/>
          <w:sz w:val="24"/>
        </w:rPr>
        <w:t xml:space="preserve"> </w:t>
      </w:r>
      <w:r>
        <w:rPr>
          <w:sz w:val="24"/>
        </w:rPr>
        <w:t>that</w:t>
      </w:r>
      <w:r>
        <w:rPr>
          <w:spacing w:val="-6"/>
          <w:sz w:val="24"/>
        </w:rPr>
        <w:t xml:space="preserve"> </w:t>
      </w:r>
      <w:r>
        <w:rPr>
          <w:sz w:val="24"/>
        </w:rPr>
        <w:t>receive</w:t>
      </w:r>
      <w:r>
        <w:rPr>
          <w:spacing w:val="-7"/>
          <w:sz w:val="24"/>
        </w:rPr>
        <w:t xml:space="preserve"> </w:t>
      </w:r>
      <w:r>
        <w:rPr>
          <w:sz w:val="24"/>
        </w:rPr>
        <w:t>electricity</w:t>
      </w:r>
      <w:r>
        <w:rPr>
          <w:spacing w:val="-6"/>
          <w:sz w:val="24"/>
        </w:rPr>
        <w:t xml:space="preserve"> </w:t>
      </w:r>
      <w:r>
        <w:rPr>
          <w:sz w:val="24"/>
        </w:rPr>
        <w:t>or</w:t>
      </w:r>
      <w:r>
        <w:rPr>
          <w:spacing w:val="-7"/>
          <w:sz w:val="24"/>
        </w:rPr>
        <w:t xml:space="preserve"> </w:t>
      </w:r>
      <w:r>
        <w:rPr>
          <w:sz w:val="24"/>
        </w:rPr>
        <w:t>bill</w:t>
      </w:r>
      <w:r>
        <w:rPr>
          <w:spacing w:val="-6"/>
          <w:sz w:val="24"/>
        </w:rPr>
        <w:t xml:space="preserve"> </w:t>
      </w:r>
      <w:r>
        <w:rPr>
          <w:sz w:val="24"/>
        </w:rPr>
        <w:t>credits</w:t>
      </w:r>
      <w:r>
        <w:rPr>
          <w:spacing w:val="-5"/>
          <w:sz w:val="24"/>
        </w:rPr>
        <w:t xml:space="preserve"> </w:t>
      </w:r>
      <w:r>
        <w:rPr>
          <w:sz w:val="24"/>
        </w:rPr>
        <w:t>generated</w:t>
      </w:r>
      <w:r>
        <w:rPr>
          <w:spacing w:val="-5"/>
          <w:sz w:val="24"/>
        </w:rPr>
        <w:t xml:space="preserve"> </w:t>
      </w:r>
      <w:r>
        <w:rPr>
          <w:sz w:val="24"/>
        </w:rPr>
        <w:t>by the Community Shared Solar Tariff Generation Unit after it is granted its Statement of Qualification.</w:t>
      </w:r>
      <w:r>
        <w:rPr>
          <w:spacing w:val="-7"/>
          <w:sz w:val="24"/>
        </w:rPr>
        <w:t xml:space="preserve"> </w:t>
      </w:r>
      <w:r>
        <w:rPr>
          <w:sz w:val="24"/>
        </w:rPr>
        <w:t>These</w:t>
      </w:r>
      <w:r>
        <w:rPr>
          <w:spacing w:val="-8"/>
          <w:sz w:val="24"/>
        </w:rPr>
        <w:t xml:space="preserve"> </w:t>
      </w:r>
      <w:r>
        <w:rPr>
          <w:sz w:val="24"/>
        </w:rPr>
        <w:t>updates</w:t>
      </w:r>
      <w:r>
        <w:rPr>
          <w:spacing w:val="-7"/>
          <w:sz w:val="24"/>
        </w:rPr>
        <w:t xml:space="preserve"> </w:t>
      </w:r>
      <w:r>
        <w:rPr>
          <w:sz w:val="24"/>
        </w:rPr>
        <w:t>must</w:t>
      </w:r>
      <w:r>
        <w:rPr>
          <w:spacing w:val="-6"/>
          <w:sz w:val="24"/>
        </w:rPr>
        <w:t xml:space="preserve"> </w:t>
      </w:r>
      <w:r>
        <w:rPr>
          <w:sz w:val="24"/>
        </w:rPr>
        <w:t>be</w:t>
      </w:r>
      <w:r>
        <w:rPr>
          <w:spacing w:val="-8"/>
          <w:sz w:val="24"/>
        </w:rPr>
        <w:t xml:space="preserve"> </w:t>
      </w:r>
      <w:r>
        <w:rPr>
          <w:sz w:val="24"/>
        </w:rPr>
        <w:t>provided</w:t>
      </w:r>
      <w:r>
        <w:rPr>
          <w:spacing w:val="-6"/>
          <w:sz w:val="24"/>
        </w:rPr>
        <w:t xml:space="preserve"> </w:t>
      </w:r>
      <w:r>
        <w:rPr>
          <w:sz w:val="24"/>
        </w:rPr>
        <w:t>at</w:t>
      </w:r>
      <w:r>
        <w:rPr>
          <w:spacing w:val="-9"/>
          <w:sz w:val="24"/>
        </w:rPr>
        <w:t xml:space="preserve"> </w:t>
      </w:r>
      <w:r>
        <w:rPr>
          <w:sz w:val="24"/>
        </w:rPr>
        <w:t>least</w:t>
      </w:r>
      <w:r>
        <w:rPr>
          <w:spacing w:val="-7"/>
          <w:sz w:val="24"/>
        </w:rPr>
        <w:t xml:space="preserve"> </w:t>
      </w:r>
      <w:r>
        <w:rPr>
          <w:sz w:val="24"/>
        </w:rPr>
        <w:t>annually</w:t>
      </w:r>
      <w:r>
        <w:rPr>
          <w:spacing w:val="-7"/>
          <w:sz w:val="24"/>
        </w:rPr>
        <w:t xml:space="preserve"> </w:t>
      </w:r>
      <w:r>
        <w:rPr>
          <w:sz w:val="24"/>
        </w:rPr>
        <w:t>by</w:t>
      </w:r>
      <w:r>
        <w:rPr>
          <w:spacing w:val="-7"/>
          <w:sz w:val="24"/>
        </w:rPr>
        <w:t xml:space="preserve"> </w:t>
      </w:r>
      <w:r>
        <w:rPr>
          <w:sz w:val="24"/>
        </w:rPr>
        <w:t>no</w:t>
      </w:r>
      <w:r>
        <w:rPr>
          <w:spacing w:val="-6"/>
          <w:sz w:val="24"/>
        </w:rPr>
        <w:t xml:space="preserve"> </w:t>
      </w:r>
      <w:r>
        <w:rPr>
          <w:sz w:val="24"/>
        </w:rPr>
        <w:t>later</w:t>
      </w:r>
      <w:r>
        <w:rPr>
          <w:spacing w:val="-8"/>
          <w:sz w:val="24"/>
        </w:rPr>
        <w:t xml:space="preserve"> </w:t>
      </w:r>
      <w:r>
        <w:rPr>
          <w:sz w:val="24"/>
        </w:rPr>
        <w:t>than</w:t>
      </w:r>
      <w:r>
        <w:rPr>
          <w:spacing w:val="-7"/>
          <w:sz w:val="24"/>
        </w:rPr>
        <w:t xml:space="preserve"> </w:t>
      </w:r>
      <w:r>
        <w:rPr>
          <w:sz w:val="24"/>
        </w:rPr>
        <w:t>December 31</w:t>
      </w:r>
      <w:r>
        <w:rPr>
          <w:position w:val="9"/>
          <w:sz w:val="16"/>
        </w:rPr>
        <w:t>st</w:t>
      </w:r>
      <w:r>
        <w:rPr>
          <w:sz w:val="24"/>
        </w:rPr>
        <w:t>.</w:t>
      </w:r>
    </w:p>
    <w:p w:rsidR="00872DC5" w:rsidRDefault="001F15AF">
      <w:pPr>
        <w:pStyle w:val="ListParagraph"/>
        <w:numPr>
          <w:ilvl w:val="4"/>
          <w:numId w:val="9"/>
        </w:numPr>
        <w:tabs>
          <w:tab w:val="left" w:pos="2219"/>
        </w:tabs>
        <w:ind w:right="343" w:firstLine="0"/>
        <w:jc w:val="both"/>
        <w:rPr>
          <w:sz w:val="24"/>
        </w:rPr>
      </w:pPr>
      <w:r>
        <w:rPr>
          <w:sz w:val="24"/>
        </w:rPr>
        <w:t>A</w:t>
      </w:r>
      <w:r>
        <w:rPr>
          <w:spacing w:val="-15"/>
          <w:sz w:val="24"/>
        </w:rPr>
        <w:t xml:space="preserve"> </w:t>
      </w:r>
      <w:r>
        <w:rPr>
          <w:sz w:val="24"/>
        </w:rPr>
        <w:t>Solar</w:t>
      </w:r>
      <w:r>
        <w:rPr>
          <w:spacing w:val="-15"/>
          <w:sz w:val="24"/>
        </w:rPr>
        <w:t xml:space="preserve"> </w:t>
      </w:r>
      <w:r>
        <w:rPr>
          <w:sz w:val="24"/>
        </w:rPr>
        <w:t>Tariff</w:t>
      </w:r>
      <w:r>
        <w:rPr>
          <w:spacing w:val="-14"/>
          <w:sz w:val="24"/>
        </w:rPr>
        <w:t xml:space="preserve"> </w:t>
      </w:r>
      <w:r>
        <w:rPr>
          <w:sz w:val="24"/>
        </w:rPr>
        <w:t>Generation</w:t>
      </w:r>
      <w:r>
        <w:rPr>
          <w:spacing w:val="-13"/>
          <w:sz w:val="24"/>
        </w:rPr>
        <w:t xml:space="preserve"> </w:t>
      </w:r>
      <w:r>
        <w:rPr>
          <w:sz w:val="24"/>
        </w:rPr>
        <w:t>Unit</w:t>
      </w:r>
      <w:r>
        <w:rPr>
          <w:spacing w:val="-13"/>
          <w:sz w:val="24"/>
        </w:rPr>
        <w:t xml:space="preserve"> </w:t>
      </w:r>
      <w:r>
        <w:rPr>
          <w:sz w:val="24"/>
        </w:rPr>
        <w:t>seeking</w:t>
      </w:r>
      <w:r>
        <w:rPr>
          <w:spacing w:val="-13"/>
          <w:sz w:val="24"/>
        </w:rPr>
        <w:t xml:space="preserve"> </w:t>
      </w:r>
      <w:r>
        <w:rPr>
          <w:sz w:val="24"/>
        </w:rPr>
        <w:t>a</w:t>
      </w:r>
      <w:r>
        <w:rPr>
          <w:spacing w:val="-14"/>
          <w:sz w:val="24"/>
        </w:rPr>
        <w:t xml:space="preserve"> </w:t>
      </w:r>
      <w:r>
        <w:rPr>
          <w:sz w:val="24"/>
        </w:rPr>
        <w:t>Community</w:t>
      </w:r>
      <w:r>
        <w:rPr>
          <w:spacing w:val="-14"/>
          <w:sz w:val="24"/>
        </w:rPr>
        <w:t xml:space="preserve"> </w:t>
      </w:r>
      <w:r>
        <w:rPr>
          <w:sz w:val="24"/>
        </w:rPr>
        <w:t>Shared</w:t>
      </w:r>
      <w:r>
        <w:rPr>
          <w:spacing w:val="-13"/>
          <w:sz w:val="24"/>
        </w:rPr>
        <w:t xml:space="preserve"> </w:t>
      </w:r>
      <w:r>
        <w:rPr>
          <w:sz w:val="24"/>
        </w:rPr>
        <w:t>Solar</w:t>
      </w:r>
      <w:r>
        <w:rPr>
          <w:spacing w:val="-15"/>
          <w:sz w:val="24"/>
        </w:rPr>
        <w:t xml:space="preserve"> </w:t>
      </w:r>
      <w:r>
        <w:rPr>
          <w:sz w:val="24"/>
        </w:rPr>
        <w:t>adder</w:t>
      </w:r>
      <w:r>
        <w:rPr>
          <w:spacing w:val="-14"/>
          <w:sz w:val="24"/>
        </w:rPr>
        <w:t xml:space="preserve"> </w:t>
      </w:r>
      <w:r>
        <w:rPr>
          <w:sz w:val="24"/>
        </w:rPr>
        <w:t>or</w:t>
      </w:r>
      <w:r>
        <w:rPr>
          <w:spacing w:val="-14"/>
          <w:sz w:val="24"/>
        </w:rPr>
        <w:t xml:space="preserve"> </w:t>
      </w:r>
      <w:r>
        <w:rPr>
          <w:sz w:val="24"/>
        </w:rPr>
        <w:t>Low</w:t>
      </w:r>
      <w:r>
        <w:rPr>
          <w:spacing w:val="-14"/>
          <w:sz w:val="24"/>
        </w:rPr>
        <w:t xml:space="preserve"> </w:t>
      </w:r>
      <w:r>
        <w:rPr>
          <w:sz w:val="24"/>
        </w:rPr>
        <w:t>Income Community Shared Solar adder must allocate at least 90% of bill credits or electricity by the Incentive Payment Effective</w:t>
      </w:r>
      <w:r>
        <w:rPr>
          <w:spacing w:val="-3"/>
          <w:sz w:val="24"/>
        </w:rPr>
        <w:t xml:space="preserve"> </w:t>
      </w:r>
      <w:r>
        <w:rPr>
          <w:sz w:val="24"/>
        </w:rPr>
        <w:t>Date.</w:t>
      </w:r>
    </w:p>
    <w:p w:rsidR="00872DC5" w:rsidRDefault="001F15AF">
      <w:pPr>
        <w:pStyle w:val="ListParagraph"/>
        <w:numPr>
          <w:ilvl w:val="0"/>
          <w:numId w:val="4"/>
        </w:numPr>
        <w:tabs>
          <w:tab w:val="left" w:pos="2572"/>
        </w:tabs>
        <w:ind w:right="338" w:firstLine="0"/>
        <w:jc w:val="both"/>
        <w:rPr>
          <w:sz w:val="24"/>
        </w:rPr>
      </w:pPr>
      <w:r>
        <w:rPr>
          <w:sz w:val="24"/>
        </w:rPr>
        <w:t xml:space="preserve">Failure to do so will result in the Solar Tariff Generation Unit going to the last position of the application queue for the applicable service territory as established pursuant to the </w:t>
      </w:r>
      <w:r>
        <w:rPr>
          <w:i/>
          <w:sz w:val="24"/>
        </w:rPr>
        <w:t>Statement of Qualification Reservation Period</w:t>
      </w:r>
      <w:r>
        <w:rPr>
          <w:i/>
          <w:spacing w:val="-2"/>
          <w:sz w:val="24"/>
        </w:rPr>
        <w:t xml:space="preserve"> </w:t>
      </w:r>
      <w:r>
        <w:rPr>
          <w:i/>
          <w:sz w:val="24"/>
        </w:rPr>
        <w:t>Guideline</w:t>
      </w:r>
      <w:r>
        <w:rPr>
          <w:sz w:val="24"/>
        </w:rPr>
        <w:t>.</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ListParagraph"/>
        <w:numPr>
          <w:ilvl w:val="0"/>
          <w:numId w:val="4"/>
        </w:numPr>
        <w:tabs>
          <w:tab w:val="left" w:pos="2596"/>
        </w:tabs>
        <w:spacing w:before="63"/>
        <w:ind w:right="338" w:firstLine="0"/>
        <w:jc w:val="both"/>
        <w:rPr>
          <w:i/>
          <w:sz w:val="24"/>
        </w:rPr>
      </w:pPr>
      <w:r>
        <w:rPr>
          <w:sz w:val="24"/>
        </w:rPr>
        <w:lastRenderedPageBreak/>
        <w:t>Within</w:t>
      </w:r>
      <w:r>
        <w:rPr>
          <w:spacing w:val="-12"/>
          <w:sz w:val="24"/>
        </w:rPr>
        <w:t xml:space="preserve"> </w:t>
      </w:r>
      <w:r>
        <w:rPr>
          <w:sz w:val="24"/>
        </w:rPr>
        <w:t>sixty</w:t>
      </w:r>
      <w:r>
        <w:rPr>
          <w:spacing w:val="-12"/>
          <w:sz w:val="24"/>
        </w:rPr>
        <w:t xml:space="preserve"> </w:t>
      </w:r>
      <w:r>
        <w:rPr>
          <w:sz w:val="24"/>
        </w:rPr>
        <w:t>days</w:t>
      </w:r>
      <w:r>
        <w:rPr>
          <w:spacing w:val="-12"/>
          <w:sz w:val="24"/>
        </w:rPr>
        <w:t xml:space="preserve"> </w:t>
      </w:r>
      <w:r>
        <w:rPr>
          <w:sz w:val="24"/>
        </w:rPr>
        <w:t>following</w:t>
      </w:r>
      <w:r>
        <w:rPr>
          <w:spacing w:val="-12"/>
          <w:sz w:val="24"/>
        </w:rPr>
        <w:t xml:space="preserve"> </w:t>
      </w:r>
      <w:r>
        <w:rPr>
          <w:sz w:val="24"/>
        </w:rPr>
        <w:t>the</w:t>
      </w:r>
      <w:r>
        <w:rPr>
          <w:spacing w:val="-13"/>
          <w:sz w:val="24"/>
        </w:rPr>
        <w:t xml:space="preserve"> </w:t>
      </w:r>
      <w:r>
        <w:rPr>
          <w:sz w:val="24"/>
        </w:rPr>
        <w:t>Publication</w:t>
      </w:r>
      <w:r>
        <w:rPr>
          <w:spacing w:val="-11"/>
          <w:sz w:val="24"/>
        </w:rPr>
        <w:t xml:space="preserve"> </w:t>
      </w:r>
      <w:r>
        <w:rPr>
          <w:sz w:val="24"/>
        </w:rPr>
        <w:t>Date,</w:t>
      </w:r>
      <w:r>
        <w:rPr>
          <w:spacing w:val="-11"/>
          <w:sz w:val="24"/>
        </w:rPr>
        <w:t xml:space="preserve"> </w:t>
      </w:r>
      <w:r>
        <w:rPr>
          <w:sz w:val="24"/>
        </w:rPr>
        <w:t>a</w:t>
      </w:r>
      <w:r>
        <w:rPr>
          <w:spacing w:val="-13"/>
          <w:sz w:val="24"/>
        </w:rPr>
        <w:t xml:space="preserve"> </w:t>
      </w:r>
      <w:r>
        <w:rPr>
          <w:sz w:val="24"/>
        </w:rPr>
        <w:t>previously</w:t>
      </w:r>
      <w:r>
        <w:rPr>
          <w:spacing w:val="-11"/>
          <w:sz w:val="24"/>
        </w:rPr>
        <w:t xml:space="preserve"> </w:t>
      </w:r>
      <w:r>
        <w:rPr>
          <w:sz w:val="24"/>
        </w:rPr>
        <w:t>qualified</w:t>
      </w:r>
      <w:r>
        <w:rPr>
          <w:spacing w:val="-12"/>
          <w:sz w:val="24"/>
        </w:rPr>
        <w:t xml:space="preserve"> </w:t>
      </w:r>
      <w:r>
        <w:rPr>
          <w:sz w:val="24"/>
        </w:rPr>
        <w:t>Community Shared</w:t>
      </w:r>
      <w:r>
        <w:rPr>
          <w:spacing w:val="-11"/>
          <w:sz w:val="24"/>
        </w:rPr>
        <w:t xml:space="preserve"> </w:t>
      </w:r>
      <w:r>
        <w:rPr>
          <w:sz w:val="24"/>
        </w:rPr>
        <w:t>Solar</w:t>
      </w:r>
      <w:r>
        <w:rPr>
          <w:spacing w:val="-12"/>
          <w:sz w:val="24"/>
        </w:rPr>
        <w:t xml:space="preserve"> </w:t>
      </w:r>
      <w:r>
        <w:rPr>
          <w:sz w:val="24"/>
        </w:rPr>
        <w:t>Tariff</w:t>
      </w:r>
      <w:r>
        <w:rPr>
          <w:spacing w:val="-11"/>
          <w:sz w:val="24"/>
        </w:rPr>
        <w:t xml:space="preserve"> </w:t>
      </w:r>
      <w:r>
        <w:rPr>
          <w:sz w:val="24"/>
        </w:rPr>
        <w:t>Generation</w:t>
      </w:r>
      <w:r>
        <w:rPr>
          <w:spacing w:val="-11"/>
          <w:sz w:val="24"/>
        </w:rPr>
        <w:t xml:space="preserve"> </w:t>
      </w:r>
      <w:r>
        <w:rPr>
          <w:sz w:val="24"/>
        </w:rPr>
        <w:t>Unit</w:t>
      </w:r>
      <w:r>
        <w:rPr>
          <w:spacing w:val="-10"/>
          <w:sz w:val="24"/>
        </w:rPr>
        <w:t xml:space="preserve"> </w:t>
      </w:r>
      <w:r>
        <w:rPr>
          <w:sz w:val="24"/>
        </w:rPr>
        <w:t>may</w:t>
      </w:r>
      <w:r>
        <w:rPr>
          <w:spacing w:val="-12"/>
          <w:sz w:val="24"/>
        </w:rPr>
        <w:t xml:space="preserve"> </w:t>
      </w:r>
      <w:r>
        <w:rPr>
          <w:sz w:val="24"/>
        </w:rPr>
        <w:t>elect</w:t>
      </w:r>
      <w:r>
        <w:rPr>
          <w:spacing w:val="-11"/>
          <w:sz w:val="24"/>
        </w:rPr>
        <w:t xml:space="preserve"> </w:t>
      </w:r>
      <w:r>
        <w:rPr>
          <w:sz w:val="24"/>
        </w:rPr>
        <w:t>to</w:t>
      </w:r>
      <w:r>
        <w:rPr>
          <w:spacing w:val="-7"/>
          <w:sz w:val="24"/>
        </w:rPr>
        <w:t xml:space="preserve"> </w:t>
      </w:r>
      <w:r>
        <w:rPr>
          <w:sz w:val="24"/>
        </w:rPr>
        <w:t>remove</w:t>
      </w:r>
      <w:r>
        <w:rPr>
          <w:spacing w:val="-12"/>
          <w:sz w:val="24"/>
        </w:rPr>
        <w:t xml:space="preserve"> </w:t>
      </w:r>
      <w:r>
        <w:rPr>
          <w:sz w:val="24"/>
        </w:rPr>
        <w:t>their</w:t>
      </w:r>
      <w:r>
        <w:rPr>
          <w:spacing w:val="-12"/>
          <w:sz w:val="24"/>
        </w:rPr>
        <w:t xml:space="preserve"> </w:t>
      </w:r>
      <w:r>
        <w:rPr>
          <w:sz w:val="24"/>
        </w:rPr>
        <w:t>application</w:t>
      </w:r>
      <w:r>
        <w:rPr>
          <w:spacing w:val="-10"/>
          <w:sz w:val="24"/>
        </w:rPr>
        <w:t xml:space="preserve"> </w:t>
      </w:r>
      <w:r>
        <w:rPr>
          <w:sz w:val="24"/>
        </w:rPr>
        <w:t>for</w:t>
      </w:r>
      <w:r>
        <w:rPr>
          <w:spacing w:val="-12"/>
          <w:sz w:val="24"/>
        </w:rPr>
        <w:t xml:space="preserve"> </w:t>
      </w:r>
      <w:r>
        <w:rPr>
          <w:sz w:val="24"/>
        </w:rPr>
        <w:t>the</w:t>
      </w:r>
      <w:r>
        <w:rPr>
          <w:spacing w:val="-11"/>
          <w:sz w:val="24"/>
        </w:rPr>
        <w:t xml:space="preserve"> </w:t>
      </w:r>
      <w:r>
        <w:rPr>
          <w:sz w:val="24"/>
        </w:rPr>
        <w:t>adder and retain its queue position. Any capacity that is made available during this sixty</w:t>
      </w:r>
      <w:r>
        <w:rPr>
          <w:spacing w:val="-20"/>
          <w:sz w:val="24"/>
        </w:rPr>
        <w:t xml:space="preserve"> </w:t>
      </w:r>
      <w:r>
        <w:rPr>
          <w:sz w:val="24"/>
        </w:rPr>
        <w:t xml:space="preserve">day time period shall be reallocated to the remaining qualified Community Shared Solar Tariff Generation Units, and tranches reassigned as necessary according to the available capacity established pursuant to the </w:t>
      </w:r>
      <w:r>
        <w:rPr>
          <w:i/>
          <w:sz w:val="24"/>
        </w:rPr>
        <w:t>Guideline on Capacity Blocks, Base Compensation Rates, and Compensation Rate</w:t>
      </w:r>
      <w:r>
        <w:rPr>
          <w:i/>
          <w:spacing w:val="-2"/>
          <w:sz w:val="24"/>
        </w:rPr>
        <w:t xml:space="preserve"> </w:t>
      </w:r>
      <w:r>
        <w:rPr>
          <w:i/>
          <w:sz w:val="24"/>
        </w:rPr>
        <w:t>Adders.</w:t>
      </w:r>
    </w:p>
    <w:p w:rsidR="00872DC5" w:rsidRDefault="001F15AF">
      <w:pPr>
        <w:pStyle w:val="ListParagraph"/>
        <w:numPr>
          <w:ilvl w:val="4"/>
          <w:numId w:val="9"/>
        </w:numPr>
        <w:tabs>
          <w:tab w:val="left" w:pos="2243"/>
        </w:tabs>
        <w:ind w:right="338" w:firstLine="0"/>
        <w:jc w:val="both"/>
        <w:rPr>
          <w:sz w:val="24"/>
        </w:rPr>
      </w:pPr>
      <w:r>
        <w:rPr>
          <w:sz w:val="24"/>
        </w:rPr>
        <w:t>The Solar Tariff Generation Unit must demonstrate that no individual or distinct legal entity will receive bill credits or electricity in an amount that exceeds the applicable limitations noted in 20.06 (1)(h)1, even if the credits are allocated across multiple utility accounts.</w:t>
      </w:r>
    </w:p>
    <w:p w:rsidR="00872DC5" w:rsidRDefault="001F15AF">
      <w:pPr>
        <w:pStyle w:val="ListParagraph"/>
        <w:numPr>
          <w:ilvl w:val="4"/>
          <w:numId w:val="9"/>
        </w:numPr>
        <w:tabs>
          <w:tab w:val="left" w:pos="2219"/>
        </w:tabs>
        <w:ind w:right="341" w:firstLine="0"/>
        <w:jc w:val="both"/>
        <w:rPr>
          <w:sz w:val="24"/>
        </w:rPr>
      </w:pPr>
      <w:r>
        <w:rPr>
          <w:sz w:val="24"/>
        </w:rPr>
        <w:t>Electricity</w:t>
      </w:r>
      <w:r>
        <w:rPr>
          <w:spacing w:val="-14"/>
          <w:sz w:val="24"/>
        </w:rPr>
        <w:t xml:space="preserve"> </w:t>
      </w:r>
      <w:r>
        <w:rPr>
          <w:sz w:val="24"/>
        </w:rPr>
        <w:t>or</w:t>
      </w:r>
      <w:r>
        <w:rPr>
          <w:spacing w:val="-14"/>
          <w:sz w:val="24"/>
        </w:rPr>
        <w:t xml:space="preserve"> </w:t>
      </w:r>
      <w:r>
        <w:rPr>
          <w:sz w:val="24"/>
        </w:rPr>
        <w:t>bill</w:t>
      </w:r>
      <w:r>
        <w:rPr>
          <w:spacing w:val="-16"/>
          <w:sz w:val="24"/>
        </w:rPr>
        <w:t xml:space="preserve"> </w:t>
      </w:r>
      <w:r>
        <w:rPr>
          <w:sz w:val="24"/>
        </w:rPr>
        <w:t>credits</w:t>
      </w:r>
      <w:r>
        <w:rPr>
          <w:spacing w:val="-13"/>
          <w:sz w:val="24"/>
        </w:rPr>
        <w:t xml:space="preserve"> </w:t>
      </w:r>
      <w:r>
        <w:rPr>
          <w:sz w:val="24"/>
        </w:rPr>
        <w:t>may</w:t>
      </w:r>
      <w:r>
        <w:rPr>
          <w:spacing w:val="-14"/>
          <w:sz w:val="24"/>
        </w:rPr>
        <w:t xml:space="preserve"> </w:t>
      </w:r>
      <w:r>
        <w:rPr>
          <w:sz w:val="24"/>
        </w:rPr>
        <w:t>be</w:t>
      </w:r>
      <w:r>
        <w:rPr>
          <w:spacing w:val="-15"/>
          <w:sz w:val="24"/>
        </w:rPr>
        <w:t xml:space="preserve"> </w:t>
      </w:r>
      <w:r>
        <w:rPr>
          <w:sz w:val="24"/>
        </w:rPr>
        <w:t>allocated</w:t>
      </w:r>
      <w:r>
        <w:rPr>
          <w:spacing w:val="-14"/>
          <w:sz w:val="24"/>
        </w:rPr>
        <w:t xml:space="preserve"> </w:t>
      </w:r>
      <w:r>
        <w:rPr>
          <w:sz w:val="24"/>
        </w:rPr>
        <w:t>through</w:t>
      </w:r>
      <w:r>
        <w:rPr>
          <w:spacing w:val="-15"/>
          <w:sz w:val="24"/>
        </w:rPr>
        <w:t xml:space="preserve"> </w:t>
      </w:r>
      <w:r>
        <w:rPr>
          <w:sz w:val="24"/>
        </w:rPr>
        <w:t>a</w:t>
      </w:r>
      <w:r>
        <w:rPr>
          <w:spacing w:val="-14"/>
          <w:sz w:val="24"/>
        </w:rPr>
        <w:t xml:space="preserve"> </w:t>
      </w:r>
      <w:r>
        <w:rPr>
          <w:sz w:val="24"/>
        </w:rPr>
        <w:t>municipal</w:t>
      </w:r>
      <w:r>
        <w:rPr>
          <w:spacing w:val="-13"/>
          <w:sz w:val="24"/>
        </w:rPr>
        <w:t xml:space="preserve"> </w:t>
      </w:r>
      <w:r>
        <w:rPr>
          <w:sz w:val="24"/>
        </w:rPr>
        <w:t>load</w:t>
      </w:r>
      <w:r>
        <w:rPr>
          <w:spacing w:val="-15"/>
          <w:sz w:val="24"/>
        </w:rPr>
        <w:t xml:space="preserve"> </w:t>
      </w:r>
      <w:r>
        <w:rPr>
          <w:sz w:val="24"/>
        </w:rPr>
        <w:t>aggregation</w:t>
      </w:r>
      <w:r>
        <w:rPr>
          <w:spacing w:val="-13"/>
          <w:sz w:val="24"/>
        </w:rPr>
        <w:t xml:space="preserve"> </w:t>
      </w:r>
      <w:r>
        <w:rPr>
          <w:sz w:val="24"/>
        </w:rPr>
        <w:t>program established</w:t>
      </w:r>
      <w:r>
        <w:rPr>
          <w:spacing w:val="-16"/>
          <w:sz w:val="24"/>
        </w:rPr>
        <w:t xml:space="preserve"> </w:t>
      </w:r>
      <w:r>
        <w:rPr>
          <w:sz w:val="24"/>
        </w:rPr>
        <w:t>pursuant</w:t>
      </w:r>
      <w:r>
        <w:rPr>
          <w:spacing w:val="-15"/>
          <w:sz w:val="24"/>
        </w:rPr>
        <w:t xml:space="preserve"> </w:t>
      </w:r>
      <w:r>
        <w:rPr>
          <w:sz w:val="24"/>
        </w:rPr>
        <w:t>to</w:t>
      </w:r>
      <w:r>
        <w:rPr>
          <w:spacing w:val="-13"/>
          <w:sz w:val="24"/>
        </w:rPr>
        <w:t xml:space="preserve"> </w:t>
      </w:r>
      <w:r>
        <w:rPr>
          <w:sz w:val="24"/>
        </w:rPr>
        <w:t>M.G.L.</w:t>
      </w:r>
      <w:r>
        <w:rPr>
          <w:spacing w:val="-16"/>
          <w:sz w:val="24"/>
        </w:rPr>
        <w:t xml:space="preserve"> </w:t>
      </w:r>
      <w:r>
        <w:rPr>
          <w:sz w:val="24"/>
        </w:rPr>
        <w:t>c.</w:t>
      </w:r>
      <w:r>
        <w:rPr>
          <w:spacing w:val="-15"/>
          <w:sz w:val="24"/>
        </w:rPr>
        <w:t xml:space="preserve"> </w:t>
      </w:r>
      <w:r>
        <w:rPr>
          <w:sz w:val="24"/>
        </w:rPr>
        <w:t>164,</w:t>
      </w:r>
      <w:r>
        <w:rPr>
          <w:spacing w:val="-16"/>
          <w:sz w:val="24"/>
        </w:rPr>
        <w:t xml:space="preserve"> </w:t>
      </w:r>
      <w:r>
        <w:rPr>
          <w:sz w:val="24"/>
        </w:rPr>
        <w:t>§</w:t>
      </w:r>
      <w:r>
        <w:rPr>
          <w:spacing w:val="-1"/>
          <w:sz w:val="24"/>
        </w:rPr>
        <w:t xml:space="preserve"> </w:t>
      </w:r>
      <w:r>
        <w:rPr>
          <w:sz w:val="24"/>
        </w:rPr>
        <w:t>134,</w:t>
      </w:r>
      <w:r>
        <w:rPr>
          <w:spacing w:val="-15"/>
          <w:sz w:val="24"/>
        </w:rPr>
        <w:t xml:space="preserve"> </w:t>
      </w:r>
      <w:r>
        <w:rPr>
          <w:sz w:val="24"/>
        </w:rPr>
        <w:t>or</w:t>
      </w:r>
      <w:r>
        <w:rPr>
          <w:spacing w:val="-17"/>
          <w:sz w:val="24"/>
        </w:rPr>
        <w:t xml:space="preserve"> </w:t>
      </w:r>
      <w:r>
        <w:rPr>
          <w:sz w:val="24"/>
        </w:rPr>
        <w:t>through</w:t>
      </w:r>
      <w:r>
        <w:rPr>
          <w:spacing w:val="-15"/>
          <w:sz w:val="24"/>
        </w:rPr>
        <w:t xml:space="preserve"> </w:t>
      </w:r>
      <w:r>
        <w:rPr>
          <w:sz w:val="24"/>
        </w:rPr>
        <w:t>a</w:t>
      </w:r>
      <w:r>
        <w:rPr>
          <w:spacing w:val="-17"/>
          <w:sz w:val="24"/>
        </w:rPr>
        <w:t xml:space="preserve"> </w:t>
      </w:r>
      <w:r>
        <w:rPr>
          <w:sz w:val="24"/>
        </w:rPr>
        <w:t>community</w:t>
      </w:r>
      <w:r>
        <w:rPr>
          <w:spacing w:val="-15"/>
          <w:sz w:val="24"/>
        </w:rPr>
        <w:t xml:space="preserve"> </w:t>
      </w:r>
      <w:r>
        <w:rPr>
          <w:sz w:val="24"/>
        </w:rPr>
        <w:t>shared</w:t>
      </w:r>
      <w:r>
        <w:rPr>
          <w:spacing w:val="-14"/>
          <w:sz w:val="24"/>
        </w:rPr>
        <w:t xml:space="preserve"> </w:t>
      </w:r>
      <w:r>
        <w:rPr>
          <w:sz w:val="24"/>
        </w:rPr>
        <w:t>solar</w:t>
      </w:r>
      <w:r>
        <w:rPr>
          <w:spacing w:val="-16"/>
          <w:sz w:val="24"/>
        </w:rPr>
        <w:t xml:space="preserve"> </w:t>
      </w:r>
      <w:r>
        <w:rPr>
          <w:sz w:val="24"/>
        </w:rPr>
        <w:t>program established and administered by a Distribution Company.</w:t>
      </w:r>
    </w:p>
    <w:p w:rsidR="00872DC5" w:rsidRDefault="00872DC5">
      <w:pPr>
        <w:pStyle w:val="BodyText"/>
        <w:spacing w:before="1"/>
        <w:jc w:val="left"/>
      </w:pPr>
    </w:p>
    <w:p w:rsidR="00872DC5" w:rsidRDefault="001F15AF">
      <w:pPr>
        <w:pStyle w:val="ListParagraph"/>
        <w:numPr>
          <w:ilvl w:val="3"/>
          <w:numId w:val="9"/>
        </w:numPr>
        <w:tabs>
          <w:tab w:val="left" w:pos="1960"/>
        </w:tabs>
        <w:ind w:right="341" w:firstLine="0"/>
        <w:jc w:val="both"/>
        <w:rPr>
          <w:sz w:val="24"/>
        </w:rPr>
      </w:pPr>
      <w:r>
        <w:rPr>
          <w:sz w:val="24"/>
          <w:u w:val="single"/>
        </w:rPr>
        <w:t>Special Provisions for Floating Solar Tariff Generation Units</w:t>
      </w:r>
      <w:r>
        <w:rPr>
          <w:sz w:val="24"/>
        </w:rPr>
        <w:t>. In order to qualify as a Floating Solar Tariff Generation Unit, a Solar Tariff Generation Unit must submit documentation itemized in 225 CMR 20.06(1)(i) below. All final determinations regarding the</w:t>
      </w:r>
      <w:r>
        <w:rPr>
          <w:spacing w:val="-12"/>
          <w:sz w:val="24"/>
        </w:rPr>
        <w:t xml:space="preserve"> </w:t>
      </w:r>
      <w:r>
        <w:rPr>
          <w:sz w:val="24"/>
        </w:rPr>
        <w:t>eligibility</w:t>
      </w:r>
      <w:r>
        <w:rPr>
          <w:spacing w:val="-11"/>
          <w:sz w:val="24"/>
        </w:rPr>
        <w:t xml:space="preserve"> </w:t>
      </w:r>
      <w:r>
        <w:rPr>
          <w:sz w:val="24"/>
        </w:rPr>
        <w:t>of</w:t>
      </w:r>
      <w:r>
        <w:rPr>
          <w:spacing w:val="-12"/>
          <w:sz w:val="24"/>
        </w:rPr>
        <w:t xml:space="preserve"> </w:t>
      </w:r>
      <w:r>
        <w:rPr>
          <w:sz w:val="24"/>
        </w:rPr>
        <w:t>such</w:t>
      </w:r>
      <w:r>
        <w:rPr>
          <w:spacing w:val="-11"/>
          <w:sz w:val="24"/>
        </w:rPr>
        <w:t xml:space="preserve"> </w:t>
      </w:r>
      <w:r>
        <w:rPr>
          <w:sz w:val="24"/>
        </w:rPr>
        <w:t>facilities</w:t>
      </w:r>
      <w:r>
        <w:rPr>
          <w:spacing w:val="-11"/>
          <w:sz w:val="24"/>
        </w:rPr>
        <w:t xml:space="preserve"> </w:t>
      </w:r>
      <w:r>
        <w:rPr>
          <w:sz w:val="24"/>
        </w:rPr>
        <w:t>will</w:t>
      </w:r>
      <w:r>
        <w:rPr>
          <w:spacing w:val="-11"/>
          <w:sz w:val="24"/>
        </w:rPr>
        <w:t xml:space="preserve"> </w:t>
      </w:r>
      <w:r>
        <w:rPr>
          <w:sz w:val="24"/>
        </w:rPr>
        <w:t>be</w:t>
      </w:r>
      <w:r>
        <w:rPr>
          <w:spacing w:val="-13"/>
          <w:sz w:val="24"/>
        </w:rPr>
        <w:t xml:space="preserve"> </w:t>
      </w:r>
      <w:r>
        <w:rPr>
          <w:sz w:val="24"/>
        </w:rPr>
        <w:t>made</w:t>
      </w:r>
      <w:r>
        <w:rPr>
          <w:spacing w:val="-13"/>
          <w:sz w:val="24"/>
        </w:rPr>
        <w:t xml:space="preserve"> </w:t>
      </w:r>
      <w:r>
        <w:rPr>
          <w:sz w:val="24"/>
        </w:rPr>
        <w:t>by</w:t>
      </w:r>
      <w:r>
        <w:rPr>
          <w:spacing w:val="-11"/>
          <w:sz w:val="24"/>
        </w:rPr>
        <w:t xml:space="preserve"> </w:t>
      </w:r>
      <w:r>
        <w:rPr>
          <w:sz w:val="24"/>
        </w:rPr>
        <w:t>the</w:t>
      </w:r>
      <w:r>
        <w:rPr>
          <w:spacing w:val="-12"/>
          <w:sz w:val="24"/>
        </w:rPr>
        <w:t xml:space="preserve"> </w:t>
      </w:r>
      <w:r>
        <w:rPr>
          <w:sz w:val="24"/>
        </w:rPr>
        <w:t>Department,</w:t>
      </w:r>
      <w:r>
        <w:rPr>
          <w:spacing w:val="-11"/>
          <w:sz w:val="24"/>
        </w:rPr>
        <w:t xml:space="preserve"> </w:t>
      </w:r>
      <w:r>
        <w:rPr>
          <w:sz w:val="24"/>
        </w:rPr>
        <w:t>in</w:t>
      </w:r>
      <w:r>
        <w:rPr>
          <w:spacing w:val="-11"/>
          <w:sz w:val="24"/>
        </w:rPr>
        <w:t xml:space="preserve"> </w:t>
      </w:r>
      <w:r>
        <w:rPr>
          <w:sz w:val="24"/>
        </w:rPr>
        <w:t>consultation</w:t>
      </w:r>
      <w:r>
        <w:rPr>
          <w:spacing w:val="-11"/>
          <w:sz w:val="24"/>
        </w:rPr>
        <w:t xml:space="preserve"> </w:t>
      </w:r>
      <w:r>
        <w:rPr>
          <w:sz w:val="24"/>
        </w:rPr>
        <w:t>with</w:t>
      </w:r>
      <w:r>
        <w:rPr>
          <w:spacing w:val="-11"/>
          <w:sz w:val="24"/>
        </w:rPr>
        <w:t xml:space="preserve"> </w:t>
      </w:r>
      <w:r>
        <w:rPr>
          <w:sz w:val="24"/>
        </w:rPr>
        <w:t>MassDEP and the Massachusetts Department of Fish and Game, or other state agencies as</w:t>
      </w:r>
      <w:r>
        <w:rPr>
          <w:spacing w:val="-9"/>
          <w:sz w:val="24"/>
        </w:rPr>
        <w:t xml:space="preserve"> </w:t>
      </w:r>
      <w:r>
        <w:rPr>
          <w:sz w:val="24"/>
        </w:rPr>
        <w:t>necessary.</w:t>
      </w:r>
    </w:p>
    <w:p w:rsidR="00872DC5" w:rsidRDefault="001F15AF">
      <w:pPr>
        <w:pStyle w:val="ListParagraph"/>
        <w:numPr>
          <w:ilvl w:val="4"/>
          <w:numId w:val="9"/>
        </w:numPr>
        <w:tabs>
          <w:tab w:val="left" w:pos="2248"/>
        </w:tabs>
        <w:ind w:left="1995" w:right="343" w:firstLine="0"/>
        <w:jc w:val="both"/>
        <w:rPr>
          <w:sz w:val="24"/>
        </w:rPr>
      </w:pPr>
      <w:r>
        <w:rPr>
          <w:sz w:val="24"/>
        </w:rPr>
        <w:t>the Solar Tariff Generation Unit will not interfere with the continued use of the water body for its designed</w:t>
      </w:r>
      <w:r>
        <w:rPr>
          <w:spacing w:val="-1"/>
          <w:sz w:val="24"/>
        </w:rPr>
        <w:t xml:space="preserve"> </w:t>
      </w:r>
      <w:r>
        <w:rPr>
          <w:sz w:val="24"/>
        </w:rPr>
        <w:t>purposes;</w:t>
      </w:r>
    </w:p>
    <w:p w:rsidR="00872DC5" w:rsidRDefault="001F15AF">
      <w:pPr>
        <w:pStyle w:val="ListParagraph"/>
        <w:numPr>
          <w:ilvl w:val="4"/>
          <w:numId w:val="9"/>
        </w:numPr>
        <w:tabs>
          <w:tab w:val="left" w:pos="2255"/>
        </w:tabs>
        <w:ind w:left="1995" w:right="345" w:firstLine="0"/>
        <w:jc w:val="both"/>
        <w:rPr>
          <w:sz w:val="24"/>
        </w:rPr>
      </w:pPr>
      <w:r>
        <w:rPr>
          <w:sz w:val="24"/>
        </w:rPr>
        <w:t>the racking system shall be made of materials that have been tested for water quality impact;</w:t>
      </w:r>
    </w:p>
    <w:p w:rsidR="00872DC5" w:rsidRDefault="001F15AF">
      <w:pPr>
        <w:pStyle w:val="ListParagraph"/>
        <w:numPr>
          <w:ilvl w:val="4"/>
          <w:numId w:val="9"/>
        </w:numPr>
        <w:tabs>
          <w:tab w:val="left" w:pos="2260"/>
        </w:tabs>
        <w:ind w:left="1995" w:right="337" w:firstLine="0"/>
        <w:jc w:val="both"/>
        <w:rPr>
          <w:sz w:val="23"/>
        </w:rPr>
      </w:pPr>
      <w:r>
        <w:rPr>
          <w:sz w:val="24"/>
        </w:rPr>
        <w:t>the Solar Tariff Generation Unit will not be permitted in wetland resource areas and natural waterbodies such as salt ponds, or freshwater lakes and</w:t>
      </w:r>
      <w:r>
        <w:rPr>
          <w:spacing w:val="15"/>
          <w:sz w:val="24"/>
        </w:rPr>
        <w:t xml:space="preserve"> </w:t>
      </w:r>
      <w:r>
        <w:rPr>
          <w:sz w:val="24"/>
        </w:rPr>
        <w:t xml:space="preserve">great ponds, as defined </w:t>
      </w:r>
      <w:r>
        <w:rPr>
          <w:sz w:val="23"/>
        </w:rPr>
        <w:t>in</w:t>
      </w:r>
    </w:p>
    <w:p w:rsidR="00872DC5" w:rsidRDefault="001F15AF">
      <w:pPr>
        <w:ind w:left="1995"/>
        <w:jc w:val="both"/>
        <w:rPr>
          <w:sz w:val="24"/>
        </w:rPr>
      </w:pPr>
      <w:r>
        <w:rPr>
          <w:sz w:val="23"/>
        </w:rPr>
        <w:t>M.G.L. c. 91</w:t>
      </w:r>
      <w:r>
        <w:rPr>
          <w:sz w:val="24"/>
        </w:rPr>
        <w:t>;</w:t>
      </w:r>
    </w:p>
    <w:p w:rsidR="00872DC5" w:rsidRDefault="001F15AF">
      <w:pPr>
        <w:pStyle w:val="ListParagraph"/>
        <w:numPr>
          <w:ilvl w:val="4"/>
          <w:numId w:val="9"/>
        </w:numPr>
        <w:tabs>
          <w:tab w:val="left" w:pos="2241"/>
        </w:tabs>
        <w:ind w:left="1995" w:right="345" w:firstLine="0"/>
        <w:jc w:val="both"/>
        <w:rPr>
          <w:sz w:val="24"/>
        </w:rPr>
      </w:pPr>
      <w:r>
        <w:rPr>
          <w:sz w:val="24"/>
        </w:rPr>
        <w:t>The ratio of the total surface area covered by the Floating Solar Tariff Generating Unit divided by the total surface area of the water body under standard conditions shall not exceed</w:t>
      </w:r>
      <w:r>
        <w:rPr>
          <w:spacing w:val="-1"/>
          <w:sz w:val="24"/>
        </w:rPr>
        <w:t xml:space="preserve"> </w:t>
      </w:r>
      <w:r>
        <w:rPr>
          <w:sz w:val="24"/>
        </w:rPr>
        <w:t>50%;</w:t>
      </w:r>
    </w:p>
    <w:p w:rsidR="00872DC5" w:rsidRDefault="001F15AF">
      <w:pPr>
        <w:pStyle w:val="ListParagraph"/>
        <w:numPr>
          <w:ilvl w:val="0"/>
          <w:numId w:val="3"/>
        </w:numPr>
        <w:tabs>
          <w:tab w:val="left" w:pos="2229"/>
        </w:tabs>
        <w:spacing w:before="1"/>
        <w:ind w:right="344" w:firstLine="0"/>
        <w:jc w:val="both"/>
        <w:rPr>
          <w:sz w:val="24"/>
        </w:rPr>
      </w:pPr>
      <w:r>
        <w:rPr>
          <w:sz w:val="24"/>
        </w:rPr>
        <w:t>the</w:t>
      </w:r>
      <w:r>
        <w:rPr>
          <w:spacing w:val="-10"/>
          <w:sz w:val="24"/>
        </w:rPr>
        <w:t xml:space="preserve"> </w:t>
      </w:r>
      <w:r>
        <w:rPr>
          <w:sz w:val="24"/>
        </w:rPr>
        <w:t>Solar</w:t>
      </w:r>
      <w:r>
        <w:rPr>
          <w:spacing w:val="-11"/>
          <w:sz w:val="24"/>
        </w:rPr>
        <w:t xml:space="preserve"> </w:t>
      </w:r>
      <w:r>
        <w:rPr>
          <w:sz w:val="24"/>
        </w:rPr>
        <w:t>Tariff</w:t>
      </w:r>
      <w:r>
        <w:rPr>
          <w:spacing w:val="-9"/>
          <w:sz w:val="24"/>
        </w:rPr>
        <w:t xml:space="preserve"> </w:t>
      </w:r>
      <w:r>
        <w:rPr>
          <w:sz w:val="24"/>
        </w:rPr>
        <w:t>Generation</w:t>
      </w:r>
      <w:r>
        <w:rPr>
          <w:spacing w:val="-10"/>
          <w:sz w:val="24"/>
        </w:rPr>
        <w:t xml:space="preserve"> </w:t>
      </w:r>
      <w:r>
        <w:rPr>
          <w:sz w:val="24"/>
        </w:rPr>
        <w:t>Unit</w:t>
      </w:r>
      <w:r>
        <w:rPr>
          <w:spacing w:val="-12"/>
          <w:sz w:val="24"/>
        </w:rPr>
        <w:t xml:space="preserve"> </w:t>
      </w:r>
      <w:r>
        <w:rPr>
          <w:sz w:val="24"/>
        </w:rPr>
        <w:t>shall</w:t>
      </w:r>
      <w:r>
        <w:rPr>
          <w:spacing w:val="-8"/>
          <w:sz w:val="24"/>
        </w:rPr>
        <w:t xml:space="preserve"> </w:t>
      </w:r>
      <w:r>
        <w:rPr>
          <w:sz w:val="24"/>
        </w:rPr>
        <w:t>be</w:t>
      </w:r>
      <w:r>
        <w:rPr>
          <w:spacing w:val="-11"/>
          <w:sz w:val="24"/>
        </w:rPr>
        <w:t xml:space="preserve"> </w:t>
      </w:r>
      <w:r>
        <w:rPr>
          <w:sz w:val="24"/>
        </w:rPr>
        <w:t>designed</w:t>
      </w:r>
      <w:r>
        <w:rPr>
          <w:spacing w:val="-10"/>
          <w:sz w:val="24"/>
        </w:rPr>
        <w:t xml:space="preserve"> </w:t>
      </w:r>
      <w:r>
        <w:rPr>
          <w:sz w:val="24"/>
        </w:rPr>
        <w:t>to</w:t>
      </w:r>
      <w:r>
        <w:rPr>
          <w:spacing w:val="-8"/>
          <w:sz w:val="24"/>
        </w:rPr>
        <w:t xml:space="preserve"> </w:t>
      </w:r>
      <w:r>
        <w:rPr>
          <w:sz w:val="24"/>
        </w:rPr>
        <w:t>minimize</w:t>
      </w:r>
      <w:r>
        <w:rPr>
          <w:spacing w:val="-11"/>
          <w:sz w:val="24"/>
        </w:rPr>
        <w:t xml:space="preserve"> </w:t>
      </w:r>
      <w:r>
        <w:rPr>
          <w:sz w:val="24"/>
        </w:rPr>
        <w:t>potential</w:t>
      </w:r>
      <w:r>
        <w:rPr>
          <w:spacing w:val="-11"/>
          <w:sz w:val="24"/>
        </w:rPr>
        <w:t xml:space="preserve"> </w:t>
      </w:r>
      <w:r>
        <w:rPr>
          <w:sz w:val="24"/>
        </w:rPr>
        <w:t>interaction</w:t>
      </w:r>
      <w:r>
        <w:rPr>
          <w:spacing w:val="-10"/>
          <w:sz w:val="24"/>
        </w:rPr>
        <w:t xml:space="preserve"> </w:t>
      </w:r>
      <w:r>
        <w:rPr>
          <w:sz w:val="24"/>
        </w:rPr>
        <w:t>with native</w:t>
      </w:r>
      <w:r>
        <w:rPr>
          <w:spacing w:val="-2"/>
          <w:sz w:val="24"/>
        </w:rPr>
        <w:t xml:space="preserve"> </w:t>
      </w:r>
      <w:r>
        <w:rPr>
          <w:sz w:val="24"/>
        </w:rPr>
        <w:t>species;</w:t>
      </w:r>
    </w:p>
    <w:p w:rsidR="00872DC5" w:rsidRDefault="001F15AF">
      <w:pPr>
        <w:pStyle w:val="ListParagraph"/>
        <w:numPr>
          <w:ilvl w:val="0"/>
          <w:numId w:val="3"/>
        </w:numPr>
        <w:tabs>
          <w:tab w:val="left" w:pos="2248"/>
        </w:tabs>
        <w:ind w:right="342" w:firstLine="0"/>
        <w:jc w:val="both"/>
        <w:rPr>
          <w:sz w:val="24"/>
        </w:rPr>
      </w:pPr>
      <w:r>
        <w:rPr>
          <w:sz w:val="24"/>
        </w:rPr>
        <w:t>the Solar Tariff Generation Unit is a floating structure allowing for continued use and maintenance of the water body while generating electricity;</w:t>
      </w:r>
      <w:r>
        <w:rPr>
          <w:spacing w:val="-4"/>
          <w:sz w:val="24"/>
        </w:rPr>
        <w:t xml:space="preserve"> </w:t>
      </w:r>
      <w:r>
        <w:rPr>
          <w:sz w:val="24"/>
        </w:rPr>
        <w:t>and</w:t>
      </w:r>
    </w:p>
    <w:p w:rsidR="00872DC5" w:rsidRDefault="001F15AF">
      <w:pPr>
        <w:pStyle w:val="ListParagraph"/>
        <w:numPr>
          <w:ilvl w:val="0"/>
          <w:numId w:val="3"/>
        </w:numPr>
        <w:tabs>
          <w:tab w:val="left" w:pos="2236"/>
        </w:tabs>
        <w:ind w:left="2235" w:hanging="241"/>
        <w:jc w:val="both"/>
        <w:rPr>
          <w:sz w:val="24"/>
        </w:rPr>
      </w:pPr>
      <w:r>
        <w:rPr>
          <w:sz w:val="24"/>
        </w:rPr>
        <w:t>other system design information, which shall include, but not be limited</w:t>
      </w:r>
      <w:r>
        <w:rPr>
          <w:spacing w:val="-5"/>
          <w:sz w:val="24"/>
        </w:rPr>
        <w:t xml:space="preserve"> </w:t>
      </w:r>
      <w:r>
        <w:rPr>
          <w:sz w:val="24"/>
        </w:rPr>
        <w:t>to:</w:t>
      </w:r>
    </w:p>
    <w:p w:rsidR="00872DC5" w:rsidRDefault="001F15AF">
      <w:pPr>
        <w:pStyle w:val="ListParagraph"/>
        <w:numPr>
          <w:ilvl w:val="1"/>
          <w:numId w:val="3"/>
        </w:numPr>
        <w:tabs>
          <w:tab w:val="left" w:pos="2582"/>
        </w:tabs>
        <w:ind w:hanging="227"/>
        <w:rPr>
          <w:sz w:val="24"/>
        </w:rPr>
      </w:pPr>
      <w:r>
        <w:rPr>
          <w:sz w:val="24"/>
        </w:rPr>
        <w:t>total gross acres of open water to be integrated with the</w:t>
      </w:r>
      <w:r>
        <w:rPr>
          <w:spacing w:val="-5"/>
          <w:sz w:val="24"/>
        </w:rPr>
        <w:t xml:space="preserve"> </w:t>
      </w:r>
      <w:r>
        <w:rPr>
          <w:sz w:val="24"/>
        </w:rPr>
        <w:t>project;</w:t>
      </w:r>
    </w:p>
    <w:p w:rsidR="00872DC5" w:rsidRDefault="001F15AF">
      <w:pPr>
        <w:pStyle w:val="ListParagraph"/>
        <w:numPr>
          <w:ilvl w:val="1"/>
          <w:numId w:val="3"/>
        </w:numPr>
        <w:tabs>
          <w:tab w:val="left" w:pos="2596"/>
        </w:tabs>
        <w:ind w:left="2595" w:hanging="241"/>
        <w:rPr>
          <w:sz w:val="24"/>
        </w:rPr>
      </w:pPr>
      <w:r>
        <w:rPr>
          <w:sz w:val="24"/>
        </w:rPr>
        <w:t>designated function of water</w:t>
      </w:r>
      <w:r>
        <w:rPr>
          <w:spacing w:val="-2"/>
          <w:sz w:val="24"/>
        </w:rPr>
        <w:t xml:space="preserve"> </w:t>
      </w:r>
      <w:r>
        <w:rPr>
          <w:sz w:val="24"/>
        </w:rPr>
        <w:t>body;</w:t>
      </w:r>
    </w:p>
    <w:p w:rsidR="00872DC5" w:rsidRDefault="001F15AF">
      <w:pPr>
        <w:pStyle w:val="ListParagraph"/>
        <w:numPr>
          <w:ilvl w:val="1"/>
          <w:numId w:val="3"/>
        </w:numPr>
        <w:tabs>
          <w:tab w:val="left" w:pos="2582"/>
        </w:tabs>
        <w:ind w:hanging="227"/>
        <w:rPr>
          <w:sz w:val="24"/>
        </w:rPr>
      </w:pPr>
      <w:r>
        <w:rPr>
          <w:sz w:val="24"/>
        </w:rPr>
        <w:t>anchoring system design and materials;</w:t>
      </w:r>
      <w:r>
        <w:rPr>
          <w:spacing w:val="-1"/>
          <w:sz w:val="24"/>
        </w:rPr>
        <w:t xml:space="preserve"> </w:t>
      </w:r>
      <w:r>
        <w:rPr>
          <w:sz w:val="24"/>
        </w:rPr>
        <w:t>and</w:t>
      </w:r>
    </w:p>
    <w:p w:rsidR="00872DC5" w:rsidRDefault="001F15AF">
      <w:pPr>
        <w:pStyle w:val="ListParagraph"/>
        <w:numPr>
          <w:ilvl w:val="1"/>
          <w:numId w:val="3"/>
        </w:numPr>
        <w:tabs>
          <w:tab w:val="left" w:pos="2641"/>
        </w:tabs>
        <w:ind w:left="2355" w:right="346" w:firstLine="0"/>
        <w:rPr>
          <w:i/>
          <w:sz w:val="24"/>
        </w:rPr>
      </w:pPr>
      <w:r>
        <w:rPr>
          <w:sz w:val="24"/>
        </w:rPr>
        <w:t>design drawing including mounting system type, panel tilt, panel row spacing, individual panel spacing,</w:t>
      </w:r>
      <w:r>
        <w:rPr>
          <w:spacing w:val="2"/>
          <w:sz w:val="24"/>
        </w:rPr>
        <w:t xml:space="preserve"> </w:t>
      </w:r>
      <w:r>
        <w:rPr>
          <w:i/>
          <w:sz w:val="24"/>
        </w:rPr>
        <w:t>etc.</w:t>
      </w:r>
    </w:p>
    <w:p w:rsidR="00872DC5" w:rsidRDefault="002F6258">
      <w:pPr>
        <w:pStyle w:val="ListParagraph"/>
        <w:numPr>
          <w:ilvl w:val="3"/>
          <w:numId w:val="9"/>
        </w:numPr>
        <w:tabs>
          <w:tab w:val="left" w:pos="1958"/>
        </w:tabs>
        <w:spacing w:before="1"/>
        <w:ind w:left="1630" w:right="339" w:firstLine="0"/>
        <w:jc w:val="both"/>
        <w:rPr>
          <w:sz w:val="24"/>
        </w:rPr>
      </w:pPr>
      <w:r>
        <w:rPr>
          <w:noProof/>
          <w:lang w:bidi="ar-SA"/>
        </w:rPr>
        <mc:AlternateContent>
          <mc:Choice Requires="wps">
            <w:drawing>
              <wp:anchor distT="0" distB="0" distL="114300" distR="114300" simplePos="0" relativeHeight="250845184" behindDoc="1" locked="0" layoutInCell="1" allowOverlap="1">
                <wp:simplePos x="0" y="0"/>
                <wp:positionH relativeFrom="page">
                  <wp:posOffset>3167380</wp:posOffset>
                </wp:positionH>
                <wp:positionV relativeFrom="paragraph">
                  <wp:posOffset>509905</wp:posOffset>
                </wp:positionV>
                <wp:extent cx="50165" cy="762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49.4pt;margin-top:40.15pt;width:3.95pt;height:.6pt;z-index:-252471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" fillcolor="black" stroked="f">
                <w10:wrap anchorx="page"/>
              </v:rect>
            </w:pict>
          </mc:Fallback>
        </mc:AlternateContent>
      </w:r>
      <w:r w:rsidR="001F15AF">
        <w:rPr>
          <w:sz w:val="24"/>
          <w:u w:val="single"/>
        </w:rPr>
        <w:t>Special Provisions for Canopy Solar Tariff Generation Units</w:t>
      </w:r>
      <w:r w:rsidR="001F15AF">
        <w:rPr>
          <w:sz w:val="24"/>
        </w:rPr>
        <w:t>. In order to qualify as a Canopy Solar Tariff Generation Unit, a Solar Tariff Generation Unit must submit documentation itemized in 225 CMR 20.06(1)(j) below. All final determinations regarding the</w:t>
      </w:r>
      <w:r w:rsidR="001F15AF">
        <w:rPr>
          <w:spacing w:val="-14"/>
          <w:sz w:val="24"/>
        </w:rPr>
        <w:t xml:space="preserve"> </w:t>
      </w:r>
      <w:r w:rsidR="001F15AF">
        <w:rPr>
          <w:sz w:val="24"/>
        </w:rPr>
        <w:t>eligibility</w:t>
      </w:r>
      <w:r w:rsidR="001F15AF">
        <w:rPr>
          <w:spacing w:val="-12"/>
          <w:sz w:val="24"/>
        </w:rPr>
        <w:t xml:space="preserve"> </w:t>
      </w:r>
      <w:r w:rsidR="001F15AF">
        <w:rPr>
          <w:sz w:val="24"/>
        </w:rPr>
        <w:t>of</w:t>
      </w:r>
      <w:r w:rsidR="001F15AF">
        <w:rPr>
          <w:spacing w:val="-13"/>
          <w:sz w:val="24"/>
        </w:rPr>
        <w:t xml:space="preserve"> </w:t>
      </w:r>
      <w:r w:rsidR="001F15AF">
        <w:rPr>
          <w:sz w:val="24"/>
        </w:rPr>
        <w:t>such</w:t>
      </w:r>
      <w:r w:rsidR="001F15AF">
        <w:rPr>
          <w:spacing w:val="-13"/>
          <w:sz w:val="24"/>
        </w:rPr>
        <w:t xml:space="preserve"> </w:t>
      </w:r>
      <w:r w:rsidR="001F15AF">
        <w:rPr>
          <w:sz w:val="24"/>
        </w:rPr>
        <w:t>facilities</w:t>
      </w:r>
      <w:r w:rsidR="001F15AF">
        <w:rPr>
          <w:spacing w:val="-13"/>
          <w:sz w:val="24"/>
        </w:rPr>
        <w:t xml:space="preserve"> </w:t>
      </w:r>
      <w:r w:rsidR="001F15AF">
        <w:rPr>
          <w:sz w:val="24"/>
        </w:rPr>
        <w:t>will</w:t>
      </w:r>
      <w:r w:rsidR="001F15AF">
        <w:rPr>
          <w:spacing w:val="-12"/>
          <w:sz w:val="24"/>
        </w:rPr>
        <w:t xml:space="preserve"> </w:t>
      </w:r>
      <w:r w:rsidR="001F15AF">
        <w:rPr>
          <w:sz w:val="24"/>
        </w:rPr>
        <w:t>be</w:t>
      </w:r>
      <w:r w:rsidR="001F15AF">
        <w:rPr>
          <w:spacing w:val="-14"/>
          <w:sz w:val="24"/>
        </w:rPr>
        <w:t xml:space="preserve"> </w:t>
      </w:r>
      <w:r w:rsidR="001F15AF">
        <w:rPr>
          <w:sz w:val="24"/>
        </w:rPr>
        <w:t>made</w:t>
      </w:r>
      <w:r w:rsidR="001F15AF">
        <w:rPr>
          <w:spacing w:val="-14"/>
          <w:sz w:val="24"/>
        </w:rPr>
        <w:t xml:space="preserve"> </w:t>
      </w:r>
      <w:r w:rsidR="001F15AF">
        <w:rPr>
          <w:sz w:val="24"/>
        </w:rPr>
        <w:t>by</w:t>
      </w:r>
      <w:r w:rsidR="001F15AF">
        <w:rPr>
          <w:spacing w:val="-12"/>
          <w:sz w:val="24"/>
        </w:rPr>
        <w:t xml:space="preserve"> </w:t>
      </w:r>
      <w:r w:rsidR="001F15AF">
        <w:rPr>
          <w:sz w:val="24"/>
        </w:rPr>
        <w:t>the</w:t>
      </w:r>
      <w:r w:rsidR="001F15AF">
        <w:rPr>
          <w:spacing w:val="-9"/>
          <w:sz w:val="24"/>
        </w:rPr>
        <w:t xml:space="preserve"> </w:t>
      </w:r>
      <w:r w:rsidR="001F15AF">
        <w:rPr>
          <w:sz w:val="24"/>
        </w:rPr>
        <w:t>Department,</w:t>
      </w:r>
      <w:r w:rsidR="001F15AF">
        <w:rPr>
          <w:spacing w:val="-12"/>
          <w:sz w:val="24"/>
        </w:rPr>
        <w:t xml:space="preserve"> </w:t>
      </w:r>
      <w:r w:rsidR="001F15AF">
        <w:rPr>
          <w:sz w:val="24"/>
        </w:rPr>
        <w:t>in</w:t>
      </w:r>
      <w:r w:rsidR="001F15AF">
        <w:rPr>
          <w:spacing w:val="-11"/>
          <w:sz w:val="24"/>
        </w:rPr>
        <w:t xml:space="preserve"> </w:t>
      </w:r>
      <w:r w:rsidR="001F15AF">
        <w:rPr>
          <w:sz w:val="24"/>
        </w:rPr>
        <w:t>consultation</w:t>
      </w:r>
      <w:r w:rsidR="001F15AF">
        <w:rPr>
          <w:spacing w:val="-12"/>
          <w:sz w:val="24"/>
        </w:rPr>
        <w:t xml:space="preserve"> </w:t>
      </w:r>
      <w:r w:rsidR="001F15AF">
        <w:rPr>
          <w:sz w:val="24"/>
        </w:rPr>
        <w:t>with</w:t>
      </w:r>
      <w:r w:rsidR="001F15AF">
        <w:rPr>
          <w:spacing w:val="-11"/>
          <w:sz w:val="24"/>
        </w:rPr>
        <w:t xml:space="preserve"> </w:t>
      </w:r>
      <w:r w:rsidR="001F15AF">
        <w:rPr>
          <w:sz w:val="24"/>
        </w:rPr>
        <w:t>other</w:t>
      </w:r>
      <w:r w:rsidR="001F15AF">
        <w:rPr>
          <w:spacing w:val="-15"/>
          <w:sz w:val="24"/>
        </w:rPr>
        <w:t xml:space="preserve"> </w:t>
      </w:r>
      <w:r w:rsidR="001F15AF">
        <w:rPr>
          <w:sz w:val="24"/>
        </w:rPr>
        <w:t>state agencies, including but not limited to the Massachusetts Department of Transportation, MassDEP,</w:t>
      </w:r>
      <w:r w:rsidR="001F15AF">
        <w:rPr>
          <w:spacing w:val="-7"/>
          <w:sz w:val="24"/>
        </w:rPr>
        <w:t xml:space="preserve"> </w:t>
      </w:r>
      <w:r w:rsidR="001F15AF">
        <w:rPr>
          <w:sz w:val="24"/>
        </w:rPr>
        <w:t>Massachusetts</w:t>
      </w:r>
      <w:r w:rsidR="001F15AF">
        <w:rPr>
          <w:spacing w:val="-7"/>
          <w:sz w:val="24"/>
        </w:rPr>
        <w:t xml:space="preserve"> </w:t>
      </w:r>
      <w:r w:rsidR="001F15AF">
        <w:rPr>
          <w:sz w:val="24"/>
        </w:rPr>
        <w:t>Department</w:t>
      </w:r>
      <w:r w:rsidR="001F15AF">
        <w:rPr>
          <w:spacing w:val="-7"/>
          <w:sz w:val="24"/>
        </w:rPr>
        <w:t xml:space="preserve"> </w:t>
      </w:r>
      <w:r w:rsidR="001F15AF">
        <w:rPr>
          <w:sz w:val="24"/>
        </w:rPr>
        <w:t>of</w:t>
      </w:r>
      <w:r w:rsidR="001F15AF">
        <w:rPr>
          <w:spacing w:val="-8"/>
          <w:sz w:val="24"/>
        </w:rPr>
        <w:t xml:space="preserve"> </w:t>
      </w:r>
      <w:r w:rsidR="001F15AF">
        <w:rPr>
          <w:sz w:val="24"/>
        </w:rPr>
        <w:t>Conservation</w:t>
      </w:r>
      <w:r w:rsidR="001F15AF">
        <w:rPr>
          <w:spacing w:val="-6"/>
          <w:sz w:val="24"/>
        </w:rPr>
        <w:t xml:space="preserve"> </w:t>
      </w:r>
      <w:r w:rsidR="001F15AF">
        <w:rPr>
          <w:sz w:val="24"/>
        </w:rPr>
        <w:t>and</w:t>
      </w:r>
      <w:r w:rsidR="001F15AF">
        <w:rPr>
          <w:spacing w:val="-7"/>
          <w:sz w:val="24"/>
        </w:rPr>
        <w:t xml:space="preserve"> </w:t>
      </w:r>
      <w:r w:rsidR="001F15AF">
        <w:rPr>
          <w:sz w:val="24"/>
        </w:rPr>
        <w:t>Recreation,</w:t>
      </w:r>
      <w:r w:rsidR="001F15AF">
        <w:rPr>
          <w:spacing w:val="-4"/>
          <w:sz w:val="24"/>
        </w:rPr>
        <w:t xml:space="preserve"> </w:t>
      </w:r>
      <w:r w:rsidR="001F15AF">
        <w:rPr>
          <w:sz w:val="24"/>
        </w:rPr>
        <w:t>and</w:t>
      </w:r>
      <w:r w:rsidR="001F15AF">
        <w:rPr>
          <w:spacing w:val="-5"/>
          <w:sz w:val="24"/>
        </w:rPr>
        <w:t xml:space="preserve"> </w:t>
      </w:r>
      <w:r w:rsidR="001F15AF">
        <w:rPr>
          <w:sz w:val="24"/>
        </w:rPr>
        <w:t>the</w:t>
      </w:r>
      <w:r w:rsidR="001F15AF">
        <w:rPr>
          <w:spacing w:val="-7"/>
          <w:sz w:val="24"/>
        </w:rPr>
        <w:t xml:space="preserve"> </w:t>
      </w:r>
      <w:r w:rsidR="001F15AF">
        <w:rPr>
          <w:sz w:val="24"/>
        </w:rPr>
        <w:t>Massachusetts Department of Fish and Game, as</w:t>
      </w:r>
      <w:r w:rsidR="001F15AF">
        <w:rPr>
          <w:spacing w:val="2"/>
          <w:sz w:val="24"/>
        </w:rPr>
        <w:t xml:space="preserve"> </w:t>
      </w:r>
      <w:r w:rsidR="001F15AF">
        <w:rPr>
          <w:sz w:val="24"/>
        </w:rPr>
        <w:t>necessary.</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ListParagraph"/>
        <w:numPr>
          <w:ilvl w:val="4"/>
          <w:numId w:val="9"/>
        </w:numPr>
        <w:tabs>
          <w:tab w:val="left" w:pos="2236"/>
        </w:tabs>
        <w:spacing w:before="63"/>
        <w:ind w:right="337" w:firstLine="0"/>
        <w:jc w:val="both"/>
        <w:rPr>
          <w:sz w:val="24"/>
        </w:rPr>
      </w:pPr>
      <w:r>
        <w:rPr>
          <w:sz w:val="24"/>
        </w:rPr>
        <w:lastRenderedPageBreak/>
        <w:t>The Solar Tariff Generation Unit will have 100% of its nameplate capacity of the solar photovoltaic modules used for generating power installed on top of a parking surface, pedestrian walkway, or canal;</w:t>
      </w:r>
      <w:r>
        <w:rPr>
          <w:spacing w:val="2"/>
          <w:sz w:val="24"/>
        </w:rPr>
        <w:t xml:space="preserve"> </w:t>
      </w:r>
      <w:r>
        <w:rPr>
          <w:sz w:val="24"/>
        </w:rPr>
        <w:t>or</w:t>
      </w:r>
    </w:p>
    <w:p w:rsidR="00872DC5" w:rsidRDefault="001F15AF">
      <w:pPr>
        <w:pStyle w:val="ListParagraph"/>
        <w:numPr>
          <w:ilvl w:val="4"/>
          <w:numId w:val="9"/>
        </w:numPr>
        <w:tabs>
          <w:tab w:val="left" w:pos="2236"/>
        </w:tabs>
        <w:ind w:right="339" w:firstLine="0"/>
        <w:jc w:val="both"/>
        <w:rPr>
          <w:sz w:val="24"/>
        </w:rPr>
      </w:pPr>
      <w:r>
        <w:rPr>
          <w:sz w:val="24"/>
        </w:rPr>
        <w:t>The Solar Tariff Generation Unit will have 100% of its nameplate capacity of the solar photovoltaic modules used for generating power installed over certain roadways or highways or adjacent parcels owned or controlled by the Massachusetts Department of Transportation;</w:t>
      </w:r>
      <w:r>
        <w:rPr>
          <w:spacing w:val="-1"/>
          <w:sz w:val="24"/>
        </w:rPr>
        <w:t xml:space="preserve"> </w:t>
      </w:r>
      <w:r>
        <w:rPr>
          <w:sz w:val="24"/>
        </w:rPr>
        <w:t>and</w:t>
      </w:r>
    </w:p>
    <w:p w:rsidR="00872DC5" w:rsidRDefault="001F15AF">
      <w:pPr>
        <w:pStyle w:val="ListParagraph"/>
        <w:numPr>
          <w:ilvl w:val="4"/>
          <w:numId w:val="9"/>
        </w:numPr>
        <w:tabs>
          <w:tab w:val="left" w:pos="2262"/>
        </w:tabs>
        <w:ind w:right="346" w:firstLine="0"/>
        <w:jc w:val="both"/>
        <w:rPr>
          <w:sz w:val="24"/>
        </w:rPr>
      </w:pPr>
      <w:r>
        <w:rPr>
          <w:sz w:val="24"/>
        </w:rPr>
        <w:t>The Solar Tariff Generation Unit will maintain the function of the area beneath the canopy.</w:t>
      </w:r>
    </w:p>
    <w:p w:rsidR="00872DC5" w:rsidRDefault="00872DC5">
      <w:pPr>
        <w:pStyle w:val="BodyText"/>
        <w:jc w:val="left"/>
      </w:pPr>
    </w:p>
    <w:p w:rsidR="00872DC5" w:rsidRDefault="001F15AF">
      <w:pPr>
        <w:pStyle w:val="ListParagraph"/>
        <w:numPr>
          <w:ilvl w:val="3"/>
          <w:numId w:val="9"/>
        </w:numPr>
        <w:tabs>
          <w:tab w:val="left" w:pos="1970"/>
        </w:tabs>
        <w:ind w:left="1630" w:right="339" w:firstLine="0"/>
        <w:jc w:val="both"/>
        <w:rPr>
          <w:i/>
          <w:sz w:val="24"/>
        </w:rPr>
      </w:pPr>
      <w:r>
        <w:rPr>
          <w:sz w:val="24"/>
          <w:u w:val="single"/>
        </w:rPr>
        <w:t>Special Provision for Serving Low Income Customers</w:t>
      </w:r>
      <w:r>
        <w:rPr>
          <w:sz w:val="24"/>
        </w:rPr>
        <w:t xml:space="preserve">. After the Publication Date, a Solar Tariff Generation Unit that services eligible Low Income Customers must demonstrate to the Department’s satisfaction that any such customers shall receive a net savings by enrolling in the solar contract, as detailed in the Department’s </w:t>
      </w:r>
      <w:r>
        <w:rPr>
          <w:i/>
          <w:sz w:val="24"/>
        </w:rPr>
        <w:t>Guideline Regarding Community Shared Solar and Low Income Community Shared Solar Generation</w:t>
      </w:r>
      <w:r>
        <w:rPr>
          <w:i/>
          <w:spacing w:val="-2"/>
          <w:sz w:val="24"/>
        </w:rPr>
        <w:t xml:space="preserve"> </w:t>
      </w:r>
      <w:r>
        <w:rPr>
          <w:i/>
          <w:sz w:val="24"/>
        </w:rPr>
        <w:t>Units.</w:t>
      </w:r>
    </w:p>
    <w:p w:rsidR="00872DC5" w:rsidRDefault="00872DC5">
      <w:pPr>
        <w:pStyle w:val="BodyText"/>
        <w:spacing w:before="1"/>
        <w:jc w:val="left"/>
        <w:rPr>
          <w:i/>
        </w:rPr>
      </w:pPr>
    </w:p>
    <w:p w:rsidR="00872DC5" w:rsidRDefault="001F15AF">
      <w:pPr>
        <w:pStyle w:val="ListParagraph"/>
        <w:numPr>
          <w:ilvl w:val="3"/>
          <w:numId w:val="9"/>
        </w:numPr>
        <w:tabs>
          <w:tab w:val="left" w:pos="1931"/>
        </w:tabs>
        <w:ind w:left="1630" w:right="338" w:firstLine="0"/>
        <w:jc w:val="both"/>
        <w:rPr>
          <w:sz w:val="24"/>
        </w:rPr>
      </w:pPr>
      <w:r>
        <w:rPr>
          <w:sz w:val="24"/>
          <w:u w:val="single"/>
        </w:rPr>
        <w:t>Special Provisions for Public Entity Solar Tariff Generation Units</w:t>
      </w:r>
      <w:r>
        <w:rPr>
          <w:sz w:val="24"/>
        </w:rPr>
        <w:t>. A Public Entity Solar Tariff</w:t>
      </w:r>
      <w:r>
        <w:rPr>
          <w:spacing w:val="-10"/>
          <w:sz w:val="24"/>
        </w:rPr>
        <w:t xml:space="preserve"> </w:t>
      </w:r>
      <w:r>
        <w:rPr>
          <w:sz w:val="24"/>
        </w:rPr>
        <w:t>Generation</w:t>
      </w:r>
      <w:r>
        <w:rPr>
          <w:spacing w:val="-9"/>
          <w:sz w:val="24"/>
        </w:rPr>
        <w:t xml:space="preserve"> </w:t>
      </w:r>
      <w:r>
        <w:rPr>
          <w:sz w:val="24"/>
        </w:rPr>
        <w:t>Unit</w:t>
      </w:r>
      <w:r>
        <w:rPr>
          <w:spacing w:val="-8"/>
          <w:sz w:val="24"/>
        </w:rPr>
        <w:t xml:space="preserve"> </w:t>
      </w:r>
      <w:r>
        <w:rPr>
          <w:sz w:val="24"/>
        </w:rPr>
        <w:t>may</w:t>
      </w:r>
      <w:r>
        <w:rPr>
          <w:spacing w:val="-9"/>
          <w:sz w:val="24"/>
        </w:rPr>
        <w:t xml:space="preserve"> </w:t>
      </w:r>
      <w:r>
        <w:rPr>
          <w:sz w:val="24"/>
        </w:rPr>
        <w:t>apply</w:t>
      </w:r>
      <w:r>
        <w:rPr>
          <w:spacing w:val="-8"/>
          <w:sz w:val="24"/>
        </w:rPr>
        <w:t xml:space="preserve"> </w:t>
      </w:r>
      <w:r>
        <w:rPr>
          <w:sz w:val="24"/>
        </w:rPr>
        <w:t>for</w:t>
      </w:r>
      <w:r>
        <w:rPr>
          <w:spacing w:val="-10"/>
          <w:sz w:val="24"/>
        </w:rPr>
        <w:t xml:space="preserve"> </w:t>
      </w:r>
      <w:r>
        <w:rPr>
          <w:sz w:val="24"/>
        </w:rPr>
        <w:t>a</w:t>
      </w:r>
      <w:r>
        <w:rPr>
          <w:spacing w:val="-11"/>
          <w:sz w:val="24"/>
        </w:rPr>
        <w:t xml:space="preserve"> </w:t>
      </w:r>
      <w:r>
        <w:rPr>
          <w:sz w:val="24"/>
        </w:rPr>
        <w:t>Statement</w:t>
      </w:r>
      <w:r>
        <w:rPr>
          <w:spacing w:val="-9"/>
          <w:sz w:val="24"/>
        </w:rPr>
        <w:t xml:space="preserve"> </w:t>
      </w:r>
      <w:r>
        <w:rPr>
          <w:sz w:val="24"/>
        </w:rPr>
        <w:t>of</w:t>
      </w:r>
      <w:r>
        <w:rPr>
          <w:spacing w:val="-9"/>
          <w:sz w:val="24"/>
        </w:rPr>
        <w:t xml:space="preserve"> </w:t>
      </w:r>
      <w:r>
        <w:rPr>
          <w:sz w:val="24"/>
        </w:rPr>
        <w:t>Qualification</w:t>
      </w:r>
      <w:r>
        <w:rPr>
          <w:spacing w:val="-10"/>
          <w:sz w:val="24"/>
        </w:rPr>
        <w:t xml:space="preserve"> </w:t>
      </w:r>
      <w:r>
        <w:rPr>
          <w:sz w:val="24"/>
        </w:rPr>
        <w:t>pursuant</w:t>
      </w:r>
      <w:r>
        <w:rPr>
          <w:spacing w:val="-8"/>
          <w:sz w:val="24"/>
        </w:rPr>
        <w:t xml:space="preserve"> </w:t>
      </w:r>
      <w:r>
        <w:rPr>
          <w:sz w:val="24"/>
        </w:rPr>
        <w:t>to</w:t>
      </w:r>
      <w:r>
        <w:rPr>
          <w:spacing w:val="-8"/>
          <w:sz w:val="24"/>
        </w:rPr>
        <w:t xml:space="preserve"> </w:t>
      </w:r>
      <w:r>
        <w:rPr>
          <w:sz w:val="24"/>
        </w:rPr>
        <w:t>225</w:t>
      </w:r>
      <w:r>
        <w:rPr>
          <w:spacing w:val="-10"/>
          <w:sz w:val="24"/>
        </w:rPr>
        <w:t xml:space="preserve"> </w:t>
      </w:r>
      <w:r>
        <w:rPr>
          <w:sz w:val="24"/>
        </w:rPr>
        <w:t>CMR</w:t>
      </w:r>
      <w:r>
        <w:rPr>
          <w:spacing w:val="-8"/>
          <w:sz w:val="24"/>
        </w:rPr>
        <w:t xml:space="preserve"> </w:t>
      </w:r>
      <w:r>
        <w:rPr>
          <w:sz w:val="24"/>
        </w:rPr>
        <w:t>20.06 (1)(c) by providing satisfactory evidence to the Department that a Municipality or Other Governmental Entity has awarded a contract to develop a Solar Tariff Generation</w:t>
      </w:r>
      <w:r>
        <w:rPr>
          <w:spacing w:val="-9"/>
          <w:sz w:val="24"/>
        </w:rPr>
        <w:t xml:space="preserve"> </w:t>
      </w:r>
      <w:r>
        <w:rPr>
          <w:sz w:val="24"/>
        </w:rPr>
        <w:t>Unit.</w:t>
      </w:r>
    </w:p>
    <w:p w:rsidR="00872DC5" w:rsidRDefault="00872DC5">
      <w:pPr>
        <w:pStyle w:val="BodyText"/>
        <w:jc w:val="left"/>
      </w:pPr>
    </w:p>
    <w:p w:rsidR="00872DC5" w:rsidRDefault="001F15AF">
      <w:pPr>
        <w:pStyle w:val="ListParagraph"/>
        <w:numPr>
          <w:ilvl w:val="3"/>
          <w:numId w:val="9"/>
        </w:numPr>
        <w:tabs>
          <w:tab w:val="left" w:pos="2032"/>
        </w:tabs>
        <w:ind w:left="1630" w:right="339" w:firstLine="0"/>
        <w:jc w:val="both"/>
        <w:rPr>
          <w:sz w:val="24"/>
        </w:rPr>
      </w:pPr>
      <w:r>
        <w:rPr>
          <w:sz w:val="24"/>
          <w:u w:val="single"/>
        </w:rPr>
        <w:t>Auditing</w:t>
      </w:r>
      <w:r>
        <w:rPr>
          <w:spacing w:val="-6"/>
          <w:sz w:val="24"/>
          <w:u w:val="single"/>
        </w:rPr>
        <w:t xml:space="preserve"> </w:t>
      </w:r>
      <w:r>
        <w:rPr>
          <w:sz w:val="24"/>
          <w:u w:val="single"/>
        </w:rPr>
        <w:t>of</w:t>
      </w:r>
      <w:r>
        <w:rPr>
          <w:spacing w:val="-4"/>
          <w:sz w:val="24"/>
          <w:u w:val="single"/>
        </w:rPr>
        <w:t xml:space="preserve"> </w:t>
      </w:r>
      <w:r>
        <w:rPr>
          <w:sz w:val="24"/>
          <w:u w:val="single"/>
        </w:rPr>
        <w:t>Customer</w:t>
      </w:r>
      <w:r>
        <w:rPr>
          <w:spacing w:val="-5"/>
          <w:sz w:val="24"/>
          <w:u w:val="single"/>
        </w:rPr>
        <w:t xml:space="preserve"> </w:t>
      </w:r>
      <w:r>
        <w:rPr>
          <w:sz w:val="24"/>
          <w:u w:val="single"/>
        </w:rPr>
        <w:t>Disclosure</w:t>
      </w:r>
      <w:r>
        <w:rPr>
          <w:spacing w:val="-4"/>
          <w:sz w:val="24"/>
          <w:u w:val="single"/>
        </w:rPr>
        <w:t xml:space="preserve"> </w:t>
      </w:r>
      <w:r>
        <w:rPr>
          <w:sz w:val="24"/>
          <w:u w:val="single"/>
        </w:rPr>
        <w:t>Forms.</w:t>
      </w:r>
      <w:r>
        <w:rPr>
          <w:spacing w:val="-5"/>
          <w:sz w:val="24"/>
        </w:rPr>
        <w:t xml:space="preserve"> </w:t>
      </w:r>
      <w:r>
        <w:rPr>
          <w:sz w:val="24"/>
        </w:rPr>
        <w:t>The</w:t>
      </w:r>
      <w:r>
        <w:rPr>
          <w:spacing w:val="-2"/>
          <w:sz w:val="24"/>
        </w:rPr>
        <w:t xml:space="preserve"> </w:t>
      </w:r>
      <w:r>
        <w:rPr>
          <w:sz w:val="24"/>
        </w:rPr>
        <w:t>Department</w:t>
      </w:r>
      <w:r>
        <w:rPr>
          <w:spacing w:val="-6"/>
          <w:sz w:val="24"/>
        </w:rPr>
        <w:t xml:space="preserve"> </w:t>
      </w:r>
      <w:r>
        <w:rPr>
          <w:sz w:val="24"/>
        </w:rPr>
        <w:t>shall</w:t>
      </w:r>
      <w:r>
        <w:rPr>
          <w:spacing w:val="-5"/>
          <w:sz w:val="24"/>
        </w:rPr>
        <w:t xml:space="preserve"> </w:t>
      </w:r>
      <w:r>
        <w:rPr>
          <w:sz w:val="24"/>
        </w:rPr>
        <w:t>conduct</w:t>
      </w:r>
      <w:r>
        <w:rPr>
          <w:spacing w:val="-4"/>
          <w:sz w:val="24"/>
        </w:rPr>
        <w:t xml:space="preserve"> </w:t>
      </w:r>
      <w:r>
        <w:rPr>
          <w:sz w:val="24"/>
        </w:rPr>
        <w:t>periodic</w:t>
      </w:r>
      <w:r>
        <w:rPr>
          <w:spacing w:val="-4"/>
          <w:sz w:val="24"/>
        </w:rPr>
        <w:t xml:space="preserve"> </w:t>
      </w:r>
      <w:r>
        <w:rPr>
          <w:sz w:val="24"/>
        </w:rPr>
        <w:t>audits</w:t>
      </w:r>
      <w:r>
        <w:rPr>
          <w:spacing w:val="-6"/>
          <w:sz w:val="24"/>
        </w:rPr>
        <w:t xml:space="preserve"> </w:t>
      </w:r>
      <w:r>
        <w:rPr>
          <w:sz w:val="24"/>
        </w:rPr>
        <w:t>of the</w:t>
      </w:r>
      <w:r>
        <w:rPr>
          <w:spacing w:val="-16"/>
          <w:sz w:val="24"/>
        </w:rPr>
        <w:t xml:space="preserve"> </w:t>
      </w:r>
      <w:r>
        <w:rPr>
          <w:sz w:val="24"/>
        </w:rPr>
        <w:t>customer</w:t>
      </w:r>
      <w:r>
        <w:rPr>
          <w:spacing w:val="-17"/>
          <w:sz w:val="24"/>
        </w:rPr>
        <w:t xml:space="preserve"> </w:t>
      </w:r>
      <w:r>
        <w:rPr>
          <w:sz w:val="24"/>
        </w:rPr>
        <w:t>disclosure</w:t>
      </w:r>
      <w:r>
        <w:rPr>
          <w:spacing w:val="-15"/>
          <w:sz w:val="24"/>
        </w:rPr>
        <w:t xml:space="preserve"> </w:t>
      </w:r>
      <w:r>
        <w:rPr>
          <w:sz w:val="24"/>
        </w:rPr>
        <w:t>forms</w:t>
      </w:r>
      <w:r>
        <w:rPr>
          <w:spacing w:val="-15"/>
          <w:sz w:val="24"/>
        </w:rPr>
        <w:t xml:space="preserve"> </w:t>
      </w:r>
      <w:r>
        <w:rPr>
          <w:sz w:val="24"/>
        </w:rPr>
        <w:t>submitted</w:t>
      </w:r>
      <w:r>
        <w:rPr>
          <w:spacing w:val="-16"/>
          <w:sz w:val="24"/>
        </w:rPr>
        <w:t xml:space="preserve"> </w:t>
      </w:r>
      <w:r>
        <w:rPr>
          <w:sz w:val="24"/>
        </w:rPr>
        <w:t>subject</w:t>
      </w:r>
      <w:r>
        <w:rPr>
          <w:spacing w:val="-15"/>
          <w:sz w:val="24"/>
        </w:rPr>
        <w:t xml:space="preserve"> </w:t>
      </w:r>
      <w:r>
        <w:rPr>
          <w:sz w:val="24"/>
        </w:rPr>
        <w:t>to</w:t>
      </w:r>
      <w:r>
        <w:rPr>
          <w:spacing w:val="-15"/>
          <w:sz w:val="24"/>
        </w:rPr>
        <w:t xml:space="preserve"> </w:t>
      </w:r>
      <w:r>
        <w:rPr>
          <w:sz w:val="24"/>
        </w:rPr>
        <w:t>the</w:t>
      </w:r>
      <w:r>
        <w:rPr>
          <w:spacing w:val="-15"/>
          <w:sz w:val="24"/>
        </w:rPr>
        <w:t xml:space="preserve"> </w:t>
      </w:r>
      <w:r>
        <w:rPr>
          <w:sz w:val="24"/>
        </w:rPr>
        <w:t>requirements</w:t>
      </w:r>
      <w:r>
        <w:rPr>
          <w:spacing w:val="-15"/>
          <w:sz w:val="24"/>
        </w:rPr>
        <w:t xml:space="preserve"> </w:t>
      </w:r>
      <w:r>
        <w:rPr>
          <w:sz w:val="24"/>
        </w:rPr>
        <w:t>of</w:t>
      </w:r>
      <w:r>
        <w:rPr>
          <w:spacing w:val="-17"/>
          <w:sz w:val="24"/>
        </w:rPr>
        <w:t xml:space="preserve"> </w:t>
      </w:r>
      <w:r>
        <w:rPr>
          <w:sz w:val="24"/>
        </w:rPr>
        <w:t>225</w:t>
      </w:r>
      <w:r>
        <w:rPr>
          <w:spacing w:val="-13"/>
          <w:sz w:val="24"/>
        </w:rPr>
        <w:t xml:space="preserve"> </w:t>
      </w:r>
      <w:r>
        <w:rPr>
          <w:sz w:val="24"/>
        </w:rPr>
        <w:t>CMR</w:t>
      </w:r>
      <w:r>
        <w:rPr>
          <w:spacing w:val="-14"/>
          <w:sz w:val="24"/>
        </w:rPr>
        <w:t xml:space="preserve"> </w:t>
      </w:r>
      <w:r>
        <w:rPr>
          <w:sz w:val="24"/>
        </w:rPr>
        <w:t xml:space="preserve">20.06(1)(b)3. 225 CMR 20.06(1)(f) and 225 CMR 20.06(1)(h) pursuant to the </w:t>
      </w:r>
      <w:r>
        <w:rPr>
          <w:i/>
          <w:sz w:val="24"/>
        </w:rPr>
        <w:t>Guideline on SMART Consumer Protection</w:t>
      </w:r>
      <w:r>
        <w:rPr>
          <w:sz w:val="24"/>
        </w:rPr>
        <w:t>. If the Department audit identifies material defects in the information provided,</w:t>
      </w:r>
      <w:r>
        <w:rPr>
          <w:spacing w:val="-6"/>
          <w:sz w:val="24"/>
        </w:rPr>
        <w:t xml:space="preserve"> </w:t>
      </w:r>
      <w:r>
        <w:rPr>
          <w:sz w:val="24"/>
        </w:rPr>
        <w:t>including,</w:t>
      </w:r>
      <w:r>
        <w:rPr>
          <w:spacing w:val="-6"/>
          <w:sz w:val="24"/>
        </w:rPr>
        <w:t xml:space="preserve"> </w:t>
      </w:r>
      <w:r>
        <w:rPr>
          <w:sz w:val="24"/>
        </w:rPr>
        <w:t>but</w:t>
      </w:r>
      <w:r>
        <w:rPr>
          <w:spacing w:val="-5"/>
          <w:sz w:val="24"/>
        </w:rPr>
        <w:t xml:space="preserve"> </w:t>
      </w:r>
      <w:r>
        <w:rPr>
          <w:sz w:val="24"/>
        </w:rPr>
        <w:t>not</w:t>
      </w:r>
      <w:r>
        <w:rPr>
          <w:spacing w:val="-6"/>
          <w:sz w:val="24"/>
        </w:rPr>
        <w:t xml:space="preserve"> </w:t>
      </w:r>
      <w:r>
        <w:rPr>
          <w:sz w:val="24"/>
        </w:rPr>
        <w:t>limited</w:t>
      </w:r>
      <w:r>
        <w:rPr>
          <w:spacing w:val="-6"/>
          <w:sz w:val="24"/>
        </w:rPr>
        <w:t xml:space="preserve"> </w:t>
      </w:r>
      <w:r>
        <w:rPr>
          <w:sz w:val="24"/>
        </w:rPr>
        <w:t>to,</w:t>
      </w:r>
      <w:r>
        <w:rPr>
          <w:spacing w:val="-6"/>
          <w:sz w:val="24"/>
        </w:rPr>
        <w:t xml:space="preserve"> </w:t>
      </w:r>
      <w:r>
        <w:rPr>
          <w:sz w:val="24"/>
        </w:rPr>
        <w:t>discrepancies</w:t>
      </w:r>
      <w:r>
        <w:rPr>
          <w:spacing w:val="-6"/>
          <w:sz w:val="24"/>
        </w:rPr>
        <w:t xml:space="preserve"> </w:t>
      </w:r>
      <w:r>
        <w:rPr>
          <w:sz w:val="24"/>
        </w:rPr>
        <w:t>between</w:t>
      </w:r>
      <w:r>
        <w:rPr>
          <w:spacing w:val="-5"/>
          <w:sz w:val="24"/>
        </w:rPr>
        <w:t xml:space="preserve"> </w:t>
      </w:r>
      <w:r>
        <w:rPr>
          <w:sz w:val="24"/>
        </w:rPr>
        <w:t>the</w:t>
      </w:r>
      <w:r>
        <w:rPr>
          <w:spacing w:val="-7"/>
          <w:sz w:val="24"/>
        </w:rPr>
        <w:t xml:space="preserve"> </w:t>
      </w:r>
      <w:r>
        <w:rPr>
          <w:sz w:val="24"/>
        </w:rPr>
        <w:t>information</w:t>
      </w:r>
      <w:r>
        <w:rPr>
          <w:spacing w:val="-5"/>
          <w:sz w:val="24"/>
        </w:rPr>
        <w:t xml:space="preserve"> </w:t>
      </w:r>
      <w:r>
        <w:rPr>
          <w:sz w:val="24"/>
        </w:rPr>
        <w:t>provided</w:t>
      </w:r>
      <w:r>
        <w:rPr>
          <w:spacing w:val="-6"/>
          <w:sz w:val="24"/>
        </w:rPr>
        <w:t xml:space="preserve"> </w:t>
      </w:r>
      <w:r>
        <w:rPr>
          <w:sz w:val="24"/>
        </w:rPr>
        <w:t>on</w:t>
      </w:r>
      <w:r>
        <w:rPr>
          <w:spacing w:val="-5"/>
          <w:sz w:val="24"/>
        </w:rPr>
        <w:t xml:space="preserve"> </w:t>
      </w:r>
      <w:r>
        <w:rPr>
          <w:sz w:val="24"/>
        </w:rPr>
        <w:t>the customer disclosure form and the customer contract, or if the audit finds the application does not meet the criteria for a Low Income Solar Tariff Generation Unit or a Low Income Community Shared Solar Generation Unit, the applicant shall be issued a warning by the Department. If a single applicant is issued three warnings by the Department, the Department shall notify the applicant that, effective upon date of issuance of the third warning, that applicant may not submit any further Statement of Qualification Applications for a period of 12 months.</w:t>
      </w:r>
    </w:p>
    <w:p w:rsidR="00872DC5" w:rsidRDefault="00872DC5">
      <w:pPr>
        <w:pStyle w:val="BodyText"/>
        <w:spacing w:before="1"/>
        <w:jc w:val="left"/>
      </w:pPr>
    </w:p>
    <w:p w:rsidR="00872DC5" w:rsidRDefault="001F15AF">
      <w:pPr>
        <w:pStyle w:val="ListParagraph"/>
        <w:numPr>
          <w:ilvl w:val="3"/>
          <w:numId w:val="9"/>
        </w:numPr>
        <w:tabs>
          <w:tab w:val="left" w:pos="1979"/>
        </w:tabs>
        <w:ind w:left="1630" w:right="341" w:firstLine="0"/>
        <w:jc w:val="both"/>
        <w:rPr>
          <w:sz w:val="24"/>
        </w:rPr>
      </w:pPr>
      <w:r>
        <w:rPr>
          <w:sz w:val="24"/>
          <w:u w:val="single"/>
        </w:rPr>
        <w:t>Customer Disclosure Form Exception.</w:t>
      </w:r>
      <w:r>
        <w:rPr>
          <w:sz w:val="24"/>
        </w:rPr>
        <w:t xml:space="preserve"> Prospective Solar Tariff Generation Units seeking to qualify as a Low Income Community Shared Solar Tariff Generation Unit or Community Shared Solar Tariff Generation Unit may be exempt from the customer disclosure form requirements in 225 CMR 20.06(1)(f) and 20.06(1)(h) if the applicant can demonstrate to the Department’s satisfaction that the Customers of Record are enrolled without a customer contract.</w:t>
      </w:r>
    </w:p>
    <w:p w:rsidR="00872DC5" w:rsidRDefault="00872DC5">
      <w:pPr>
        <w:pStyle w:val="BodyText"/>
        <w:spacing w:before="1"/>
        <w:jc w:val="left"/>
      </w:pPr>
    </w:p>
    <w:p w:rsidR="00872DC5" w:rsidRDefault="001F15AF">
      <w:pPr>
        <w:pStyle w:val="ListParagraph"/>
        <w:numPr>
          <w:ilvl w:val="2"/>
          <w:numId w:val="9"/>
        </w:numPr>
        <w:tabs>
          <w:tab w:val="left" w:pos="1523"/>
        </w:tabs>
        <w:ind w:left="1522" w:hanging="339"/>
        <w:jc w:val="both"/>
        <w:rPr>
          <w:sz w:val="24"/>
        </w:rPr>
      </w:pPr>
      <w:r>
        <w:rPr>
          <w:sz w:val="24"/>
          <w:u w:val="single"/>
        </w:rPr>
        <w:t>Application Review Procedures</w:t>
      </w:r>
    </w:p>
    <w:p w:rsidR="00872DC5" w:rsidRDefault="001F15AF">
      <w:pPr>
        <w:pStyle w:val="ListParagraph"/>
        <w:numPr>
          <w:ilvl w:val="3"/>
          <w:numId w:val="9"/>
        </w:numPr>
        <w:tabs>
          <w:tab w:val="left" w:pos="2032"/>
        </w:tabs>
        <w:ind w:right="337" w:firstLine="0"/>
        <w:jc w:val="both"/>
        <w:rPr>
          <w:sz w:val="24"/>
        </w:rPr>
      </w:pPr>
      <w:r>
        <w:rPr>
          <w:sz w:val="24"/>
        </w:rPr>
        <w:t>The Solar Program Administrator will notify the applicant when the Statement of Qualification Application is administratively complete or if additional information is</w:t>
      </w:r>
      <w:r>
        <w:rPr>
          <w:spacing w:val="-34"/>
          <w:sz w:val="24"/>
        </w:rPr>
        <w:t xml:space="preserve"> </w:t>
      </w:r>
      <w:r>
        <w:rPr>
          <w:sz w:val="24"/>
        </w:rPr>
        <w:t>required pursuant to 225 CMR</w:t>
      </w:r>
      <w:r>
        <w:rPr>
          <w:spacing w:val="-1"/>
          <w:sz w:val="24"/>
        </w:rPr>
        <w:t xml:space="preserve"> </w:t>
      </w:r>
      <w:r>
        <w:rPr>
          <w:sz w:val="24"/>
        </w:rPr>
        <w:t>20.06(2).</w:t>
      </w:r>
    </w:p>
    <w:p w:rsidR="00872DC5" w:rsidRDefault="001F15AF">
      <w:pPr>
        <w:pStyle w:val="ListParagraph"/>
        <w:numPr>
          <w:ilvl w:val="3"/>
          <w:numId w:val="9"/>
        </w:numPr>
        <w:tabs>
          <w:tab w:val="left" w:pos="1974"/>
        </w:tabs>
        <w:ind w:right="341" w:firstLine="0"/>
        <w:jc w:val="both"/>
        <w:rPr>
          <w:sz w:val="24"/>
        </w:rPr>
      </w:pPr>
      <w:r>
        <w:rPr>
          <w:sz w:val="24"/>
        </w:rPr>
        <w:t>The Department may, at its sole discretion, provide an opportunity for public comment</w:t>
      </w:r>
      <w:r>
        <w:rPr>
          <w:spacing w:val="-11"/>
          <w:sz w:val="24"/>
        </w:rPr>
        <w:t xml:space="preserve"> </w:t>
      </w:r>
      <w:r>
        <w:rPr>
          <w:sz w:val="24"/>
        </w:rPr>
        <w:t>on any Statement of Qualification</w:t>
      </w:r>
      <w:r>
        <w:rPr>
          <w:spacing w:val="-2"/>
          <w:sz w:val="24"/>
        </w:rPr>
        <w:t xml:space="preserve"> </w:t>
      </w:r>
      <w:r>
        <w:rPr>
          <w:sz w:val="24"/>
        </w:rPr>
        <w:t>Application.</w:t>
      </w:r>
    </w:p>
    <w:p w:rsidR="00872DC5" w:rsidRDefault="00872DC5">
      <w:pPr>
        <w:pStyle w:val="BodyText"/>
        <w:jc w:val="left"/>
      </w:pPr>
    </w:p>
    <w:p w:rsidR="00872DC5" w:rsidRDefault="001F15AF">
      <w:pPr>
        <w:pStyle w:val="ListParagraph"/>
        <w:numPr>
          <w:ilvl w:val="2"/>
          <w:numId w:val="9"/>
        </w:numPr>
        <w:tabs>
          <w:tab w:val="left" w:pos="1526"/>
        </w:tabs>
        <w:ind w:left="1525" w:hanging="342"/>
        <w:jc w:val="both"/>
        <w:rPr>
          <w:sz w:val="24"/>
        </w:rPr>
      </w:pPr>
      <w:r>
        <w:rPr>
          <w:sz w:val="24"/>
          <w:u w:val="single"/>
        </w:rPr>
        <w:t>Issuance or Non-issuance of a Statement of</w:t>
      </w:r>
      <w:r>
        <w:rPr>
          <w:spacing w:val="-5"/>
          <w:sz w:val="24"/>
          <w:u w:val="single"/>
        </w:rPr>
        <w:t xml:space="preserve"> </w:t>
      </w:r>
      <w:r>
        <w:rPr>
          <w:sz w:val="24"/>
          <w:u w:val="single"/>
        </w:rPr>
        <w:t>Qualification</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ListParagraph"/>
        <w:numPr>
          <w:ilvl w:val="3"/>
          <w:numId w:val="9"/>
        </w:numPr>
        <w:tabs>
          <w:tab w:val="left" w:pos="1974"/>
        </w:tabs>
        <w:spacing w:before="63"/>
        <w:ind w:right="336" w:firstLine="0"/>
        <w:jc w:val="both"/>
        <w:rPr>
          <w:sz w:val="24"/>
        </w:rPr>
      </w:pPr>
      <w:r>
        <w:rPr>
          <w:sz w:val="24"/>
        </w:rPr>
        <w:lastRenderedPageBreak/>
        <w:t>If the Department finds that a Generation Unit meets the requirements for eligibility as a Solar Tariff Generation Unit pursuant to 225 CMR 20.00, the Solar Program Administrator will provide the Owner of such Unit or the Authorized Agent of the Owner with a Statement of</w:t>
      </w:r>
      <w:r>
        <w:rPr>
          <w:spacing w:val="-1"/>
          <w:sz w:val="24"/>
        </w:rPr>
        <w:t xml:space="preserve"> </w:t>
      </w:r>
      <w:r>
        <w:rPr>
          <w:sz w:val="24"/>
        </w:rPr>
        <w:t>Qualification.</w:t>
      </w:r>
    </w:p>
    <w:p w:rsidR="00872DC5" w:rsidRDefault="001F15AF">
      <w:pPr>
        <w:pStyle w:val="ListParagraph"/>
        <w:numPr>
          <w:ilvl w:val="3"/>
          <w:numId w:val="9"/>
        </w:numPr>
        <w:tabs>
          <w:tab w:val="left" w:pos="1967"/>
        </w:tabs>
        <w:ind w:right="340" w:firstLine="0"/>
        <w:jc w:val="both"/>
        <w:rPr>
          <w:sz w:val="24"/>
        </w:rPr>
      </w:pPr>
      <w:r>
        <w:rPr>
          <w:sz w:val="24"/>
        </w:rPr>
        <w:t>The</w:t>
      </w:r>
      <w:r>
        <w:rPr>
          <w:spacing w:val="-10"/>
          <w:sz w:val="24"/>
        </w:rPr>
        <w:t xml:space="preserve"> </w:t>
      </w:r>
      <w:r>
        <w:rPr>
          <w:sz w:val="24"/>
        </w:rPr>
        <w:t>Statement</w:t>
      </w:r>
      <w:r>
        <w:rPr>
          <w:spacing w:val="-8"/>
          <w:sz w:val="24"/>
        </w:rPr>
        <w:t xml:space="preserve"> </w:t>
      </w:r>
      <w:r>
        <w:rPr>
          <w:sz w:val="24"/>
        </w:rPr>
        <w:t>of</w:t>
      </w:r>
      <w:r>
        <w:rPr>
          <w:spacing w:val="-8"/>
          <w:sz w:val="24"/>
        </w:rPr>
        <w:t xml:space="preserve"> </w:t>
      </w:r>
      <w:r>
        <w:rPr>
          <w:sz w:val="24"/>
        </w:rPr>
        <w:t>Qualification</w:t>
      </w:r>
      <w:r>
        <w:rPr>
          <w:spacing w:val="-9"/>
          <w:sz w:val="24"/>
        </w:rPr>
        <w:t xml:space="preserve"> </w:t>
      </w:r>
      <w:r>
        <w:rPr>
          <w:sz w:val="24"/>
        </w:rPr>
        <w:t>shall</w:t>
      </w:r>
      <w:r>
        <w:rPr>
          <w:spacing w:val="-7"/>
          <w:sz w:val="24"/>
        </w:rPr>
        <w:t xml:space="preserve"> </w:t>
      </w:r>
      <w:r>
        <w:rPr>
          <w:sz w:val="24"/>
        </w:rPr>
        <w:t>include</w:t>
      </w:r>
      <w:r>
        <w:rPr>
          <w:spacing w:val="-10"/>
          <w:sz w:val="24"/>
        </w:rPr>
        <w:t xml:space="preserve"> </w:t>
      </w:r>
      <w:r>
        <w:rPr>
          <w:sz w:val="24"/>
        </w:rPr>
        <w:t>any</w:t>
      </w:r>
      <w:r>
        <w:rPr>
          <w:spacing w:val="-8"/>
          <w:sz w:val="24"/>
        </w:rPr>
        <w:t xml:space="preserve"> </w:t>
      </w:r>
      <w:r>
        <w:rPr>
          <w:sz w:val="24"/>
        </w:rPr>
        <w:t>applicable</w:t>
      </w:r>
      <w:r>
        <w:rPr>
          <w:spacing w:val="-7"/>
          <w:sz w:val="24"/>
        </w:rPr>
        <w:t xml:space="preserve"> </w:t>
      </w:r>
      <w:r>
        <w:rPr>
          <w:sz w:val="24"/>
        </w:rPr>
        <w:t>restrictions</w:t>
      </w:r>
      <w:r>
        <w:rPr>
          <w:spacing w:val="-7"/>
          <w:sz w:val="24"/>
        </w:rPr>
        <w:t xml:space="preserve"> </w:t>
      </w:r>
      <w:r>
        <w:rPr>
          <w:sz w:val="24"/>
        </w:rPr>
        <w:t>and</w:t>
      </w:r>
      <w:r>
        <w:rPr>
          <w:spacing w:val="-9"/>
          <w:sz w:val="24"/>
        </w:rPr>
        <w:t xml:space="preserve"> </w:t>
      </w:r>
      <w:r>
        <w:rPr>
          <w:sz w:val="24"/>
        </w:rPr>
        <w:t>conditions</w:t>
      </w:r>
      <w:r>
        <w:rPr>
          <w:spacing w:val="-7"/>
          <w:sz w:val="24"/>
        </w:rPr>
        <w:t xml:space="preserve"> </w:t>
      </w:r>
      <w:r>
        <w:rPr>
          <w:sz w:val="24"/>
        </w:rPr>
        <w:t>that the Department deems necessary to ensure compliance by a particular Solar Tariff</w:t>
      </w:r>
      <w:r>
        <w:rPr>
          <w:spacing w:val="-40"/>
          <w:sz w:val="24"/>
        </w:rPr>
        <w:t xml:space="preserve"> </w:t>
      </w:r>
      <w:r>
        <w:rPr>
          <w:sz w:val="24"/>
        </w:rPr>
        <w:t>Generation Unit with the provisions of 225 CMR</w:t>
      </w:r>
      <w:r>
        <w:rPr>
          <w:spacing w:val="-1"/>
          <w:sz w:val="24"/>
        </w:rPr>
        <w:t xml:space="preserve"> </w:t>
      </w:r>
      <w:r>
        <w:rPr>
          <w:sz w:val="24"/>
        </w:rPr>
        <w:t>20.00.</w:t>
      </w:r>
    </w:p>
    <w:p w:rsidR="00872DC5" w:rsidRDefault="001F15AF">
      <w:pPr>
        <w:pStyle w:val="ListParagraph"/>
        <w:numPr>
          <w:ilvl w:val="3"/>
          <w:numId w:val="9"/>
        </w:numPr>
        <w:tabs>
          <w:tab w:val="left" w:pos="2010"/>
        </w:tabs>
        <w:ind w:right="342" w:firstLine="0"/>
        <w:jc w:val="both"/>
        <w:rPr>
          <w:sz w:val="24"/>
        </w:rPr>
      </w:pPr>
      <w:r>
        <w:rPr>
          <w:sz w:val="24"/>
        </w:rPr>
        <w:t>If a Generation Unit does not meet the requirements for eligibility as a Solar Tariff Generation</w:t>
      </w:r>
      <w:r>
        <w:rPr>
          <w:spacing w:val="-11"/>
          <w:sz w:val="24"/>
        </w:rPr>
        <w:t xml:space="preserve"> </w:t>
      </w:r>
      <w:r>
        <w:rPr>
          <w:sz w:val="24"/>
        </w:rPr>
        <w:t>Unit</w:t>
      </w:r>
      <w:r>
        <w:rPr>
          <w:spacing w:val="-9"/>
          <w:sz w:val="24"/>
        </w:rPr>
        <w:t xml:space="preserve"> </w:t>
      </w:r>
      <w:r>
        <w:rPr>
          <w:sz w:val="24"/>
        </w:rPr>
        <w:t>under</w:t>
      </w:r>
      <w:r>
        <w:rPr>
          <w:spacing w:val="-11"/>
          <w:sz w:val="24"/>
        </w:rPr>
        <w:t xml:space="preserve"> </w:t>
      </w:r>
      <w:r>
        <w:rPr>
          <w:sz w:val="24"/>
        </w:rPr>
        <w:t>225</w:t>
      </w:r>
      <w:r>
        <w:rPr>
          <w:spacing w:val="-11"/>
          <w:sz w:val="24"/>
        </w:rPr>
        <w:t xml:space="preserve"> </w:t>
      </w:r>
      <w:r>
        <w:rPr>
          <w:sz w:val="24"/>
        </w:rPr>
        <w:t>CMR</w:t>
      </w:r>
      <w:r>
        <w:rPr>
          <w:spacing w:val="-9"/>
          <w:sz w:val="24"/>
        </w:rPr>
        <w:t xml:space="preserve"> </w:t>
      </w:r>
      <w:r>
        <w:rPr>
          <w:sz w:val="24"/>
        </w:rPr>
        <w:t>20.00,</w:t>
      </w:r>
      <w:r>
        <w:rPr>
          <w:spacing w:val="-11"/>
          <w:sz w:val="24"/>
        </w:rPr>
        <w:t xml:space="preserve"> </w:t>
      </w:r>
      <w:r>
        <w:rPr>
          <w:sz w:val="24"/>
        </w:rPr>
        <w:t>the</w:t>
      </w:r>
      <w:r>
        <w:rPr>
          <w:spacing w:val="-12"/>
          <w:sz w:val="24"/>
        </w:rPr>
        <w:t xml:space="preserve"> </w:t>
      </w:r>
      <w:r>
        <w:rPr>
          <w:sz w:val="24"/>
        </w:rPr>
        <w:t>Solar</w:t>
      </w:r>
      <w:r>
        <w:rPr>
          <w:spacing w:val="-11"/>
          <w:sz w:val="24"/>
        </w:rPr>
        <w:t xml:space="preserve"> </w:t>
      </w:r>
      <w:r>
        <w:rPr>
          <w:sz w:val="24"/>
        </w:rPr>
        <w:t>Program</w:t>
      </w:r>
      <w:r>
        <w:rPr>
          <w:spacing w:val="-11"/>
          <w:sz w:val="24"/>
        </w:rPr>
        <w:t xml:space="preserve"> </w:t>
      </w:r>
      <w:r>
        <w:rPr>
          <w:sz w:val="24"/>
        </w:rPr>
        <w:t>Administrator</w:t>
      </w:r>
      <w:r>
        <w:rPr>
          <w:spacing w:val="-9"/>
          <w:sz w:val="24"/>
        </w:rPr>
        <w:t xml:space="preserve"> </w:t>
      </w:r>
      <w:r>
        <w:rPr>
          <w:sz w:val="24"/>
        </w:rPr>
        <w:t>shall</w:t>
      </w:r>
      <w:r>
        <w:rPr>
          <w:spacing w:val="-10"/>
          <w:sz w:val="24"/>
        </w:rPr>
        <w:t xml:space="preserve"> </w:t>
      </w:r>
      <w:r>
        <w:rPr>
          <w:sz w:val="24"/>
        </w:rPr>
        <w:t>provide</w:t>
      </w:r>
      <w:r>
        <w:rPr>
          <w:spacing w:val="-12"/>
          <w:sz w:val="24"/>
        </w:rPr>
        <w:t xml:space="preserve"> </w:t>
      </w:r>
      <w:r>
        <w:rPr>
          <w:sz w:val="24"/>
        </w:rPr>
        <w:t>written notice to the Owner or to the Authorized Agent of the Owner, including the reasons for such finding.</w:t>
      </w:r>
    </w:p>
    <w:p w:rsidR="00872DC5" w:rsidRDefault="00872DC5">
      <w:pPr>
        <w:pStyle w:val="BodyText"/>
        <w:jc w:val="left"/>
      </w:pPr>
    </w:p>
    <w:p w:rsidR="00872DC5" w:rsidRDefault="001F15AF">
      <w:pPr>
        <w:pStyle w:val="ListParagraph"/>
        <w:numPr>
          <w:ilvl w:val="2"/>
          <w:numId w:val="9"/>
        </w:numPr>
        <w:tabs>
          <w:tab w:val="left" w:pos="1509"/>
        </w:tabs>
        <w:spacing w:before="1"/>
        <w:ind w:right="343" w:firstLine="0"/>
        <w:jc w:val="both"/>
        <w:rPr>
          <w:sz w:val="24"/>
        </w:rPr>
      </w:pPr>
      <w:r>
        <w:rPr>
          <w:sz w:val="24"/>
          <w:u w:val="single"/>
        </w:rPr>
        <w:t>RPS</w:t>
      </w:r>
      <w:r>
        <w:rPr>
          <w:spacing w:val="-14"/>
          <w:sz w:val="24"/>
          <w:u w:val="single"/>
        </w:rPr>
        <w:t xml:space="preserve"> </w:t>
      </w:r>
      <w:r>
        <w:rPr>
          <w:sz w:val="24"/>
          <w:u w:val="single"/>
        </w:rPr>
        <w:t>Effective</w:t>
      </w:r>
      <w:r>
        <w:rPr>
          <w:spacing w:val="-17"/>
          <w:sz w:val="24"/>
          <w:u w:val="single"/>
        </w:rPr>
        <w:t xml:space="preserve"> </w:t>
      </w:r>
      <w:r>
        <w:rPr>
          <w:sz w:val="24"/>
          <w:u w:val="single"/>
        </w:rPr>
        <w:t>Date</w:t>
      </w:r>
      <w:r>
        <w:rPr>
          <w:sz w:val="24"/>
        </w:rPr>
        <w:t>.</w:t>
      </w:r>
      <w:r>
        <w:rPr>
          <w:spacing w:val="-16"/>
          <w:sz w:val="24"/>
        </w:rPr>
        <w:t xml:space="preserve"> </w:t>
      </w:r>
      <w:r>
        <w:rPr>
          <w:sz w:val="24"/>
        </w:rPr>
        <w:t>The</w:t>
      </w:r>
      <w:r>
        <w:rPr>
          <w:spacing w:val="-16"/>
          <w:sz w:val="24"/>
        </w:rPr>
        <w:t xml:space="preserve"> </w:t>
      </w:r>
      <w:r>
        <w:rPr>
          <w:sz w:val="24"/>
        </w:rPr>
        <w:t>RPS</w:t>
      </w:r>
      <w:r>
        <w:rPr>
          <w:spacing w:val="-14"/>
          <w:sz w:val="24"/>
        </w:rPr>
        <w:t xml:space="preserve"> </w:t>
      </w:r>
      <w:r>
        <w:rPr>
          <w:sz w:val="24"/>
        </w:rPr>
        <w:t>Effective</w:t>
      </w:r>
      <w:r>
        <w:rPr>
          <w:spacing w:val="-17"/>
          <w:sz w:val="24"/>
        </w:rPr>
        <w:t xml:space="preserve"> </w:t>
      </w:r>
      <w:r>
        <w:rPr>
          <w:sz w:val="24"/>
        </w:rPr>
        <w:t>Date</w:t>
      </w:r>
      <w:r>
        <w:rPr>
          <w:spacing w:val="-17"/>
          <w:sz w:val="24"/>
        </w:rPr>
        <w:t xml:space="preserve"> </w:t>
      </w:r>
      <w:r>
        <w:rPr>
          <w:sz w:val="24"/>
        </w:rPr>
        <w:t>shall</w:t>
      </w:r>
      <w:r>
        <w:rPr>
          <w:spacing w:val="-14"/>
          <w:sz w:val="24"/>
        </w:rPr>
        <w:t xml:space="preserve"> </w:t>
      </w:r>
      <w:r>
        <w:rPr>
          <w:sz w:val="24"/>
        </w:rPr>
        <w:t>be</w:t>
      </w:r>
      <w:r>
        <w:rPr>
          <w:spacing w:val="-17"/>
          <w:sz w:val="24"/>
        </w:rPr>
        <w:t xml:space="preserve"> </w:t>
      </w:r>
      <w:r>
        <w:rPr>
          <w:sz w:val="24"/>
        </w:rPr>
        <w:t>the</w:t>
      </w:r>
      <w:r>
        <w:rPr>
          <w:spacing w:val="-16"/>
          <w:sz w:val="24"/>
        </w:rPr>
        <w:t xml:space="preserve"> </w:t>
      </w:r>
      <w:r>
        <w:rPr>
          <w:sz w:val="24"/>
        </w:rPr>
        <w:t>earliest</w:t>
      </w:r>
      <w:r>
        <w:rPr>
          <w:spacing w:val="-15"/>
          <w:sz w:val="24"/>
        </w:rPr>
        <w:t xml:space="preserve"> </w:t>
      </w:r>
      <w:r>
        <w:rPr>
          <w:sz w:val="24"/>
        </w:rPr>
        <w:t>date</w:t>
      </w:r>
      <w:r>
        <w:rPr>
          <w:spacing w:val="-15"/>
          <w:sz w:val="24"/>
        </w:rPr>
        <w:t xml:space="preserve"> </w:t>
      </w:r>
      <w:r>
        <w:rPr>
          <w:sz w:val="24"/>
        </w:rPr>
        <w:t>on</w:t>
      </w:r>
      <w:r>
        <w:rPr>
          <w:spacing w:val="-13"/>
          <w:sz w:val="24"/>
        </w:rPr>
        <w:t xml:space="preserve"> </w:t>
      </w:r>
      <w:r>
        <w:rPr>
          <w:sz w:val="24"/>
        </w:rPr>
        <w:t>or</w:t>
      </w:r>
      <w:r>
        <w:rPr>
          <w:spacing w:val="-17"/>
          <w:sz w:val="24"/>
        </w:rPr>
        <w:t xml:space="preserve"> </w:t>
      </w:r>
      <w:r>
        <w:rPr>
          <w:sz w:val="24"/>
        </w:rPr>
        <w:t>after</w:t>
      </w:r>
      <w:r>
        <w:rPr>
          <w:spacing w:val="-17"/>
          <w:sz w:val="24"/>
        </w:rPr>
        <w:t xml:space="preserve"> </w:t>
      </w:r>
      <w:r>
        <w:rPr>
          <w:sz w:val="24"/>
        </w:rPr>
        <w:t>the</w:t>
      </w:r>
      <w:r>
        <w:rPr>
          <w:spacing w:val="-16"/>
          <w:sz w:val="24"/>
        </w:rPr>
        <w:t xml:space="preserve"> </w:t>
      </w:r>
      <w:r>
        <w:rPr>
          <w:sz w:val="24"/>
        </w:rPr>
        <w:t>Commercial Operation Date on which electrical energy output of a Solar Tariff Generation Unit can result in the creation of RPS Class I Renewable Generation</w:t>
      </w:r>
      <w:r>
        <w:rPr>
          <w:spacing w:val="-8"/>
          <w:sz w:val="24"/>
        </w:rPr>
        <w:t xml:space="preserve"> </w:t>
      </w:r>
      <w:r>
        <w:rPr>
          <w:sz w:val="24"/>
        </w:rPr>
        <w:t>Attributes.</w:t>
      </w:r>
    </w:p>
    <w:p w:rsidR="00872DC5" w:rsidRDefault="00872DC5">
      <w:pPr>
        <w:pStyle w:val="BodyText"/>
        <w:jc w:val="left"/>
      </w:pPr>
    </w:p>
    <w:p w:rsidR="00872DC5" w:rsidRDefault="001F15AF">
      <w:pPr>
        <w:pStyle w:val="ListParagraph"/>
        <w:numPr>
          <w:ilvl w:val="2"/>
          <w:numId w:val="9"/>
        </w:numPr>
        <w:tabs>
          <w:tab w:val="left" w:pos="1521"/>
        </w:tabs>
        <w:ind w:right="339" w:firstLine="0"/>
        <w:jc w:val="both"/>
        <w:rPr>
          <w:sz w:val="24"/>
        </w:rPr>
      </w:pPr>
      <w:r>
        <w:rPr>
          <w:sz w:val="24"/>
          <w:u w:val="single"/>
        </w:rPr>
        <w:t>Notification Requirements for Change in Eligibility Status</w:t>
      </w:r>
      <w:r>
        <w:rPr>
          <w:sz w:val="24"/>
        </w:rPr>
        <w:t>. The Owner or Authorized</w:t>
      </w:r>
      <w:r>
        <w:rPr>
          <w:spacing w:val="-44"/>
          <w:sz w:val="24"/>
        </w:rPr>
        <w:t xml:space="preserve"> </w:t>
      </w:r>
      <w:r>
        <w:rPr>
          <w:sz w:val="24"/>
        </w:rPr>
        <w:t>Agent of a Solar Tariff Generation Unit shall notify the Solar Program Administrator of any changes that may affect the continued eligibility of the Generation Unit as a Solar Tariff Generation Unit. The Owner or Authorized Agent shall submit the notification to the Solar Program Administrator no later than five days following the end of the month during which such changes were</w:t>
      </w:r>
      <w:r>
        <w:rPr>
          <w:spacing w:val="-16"/>
          <w:sz w:val="24"/>
        </w:rPr>
        <w:t xml:space="preserve"> </w:t>
      </w:r>
      <w:r>
        <w:rPr>
          <w:sz w:val="24"/>
        </w:rPr>
        <w:t>implemented. The notice shall state the date the changes were made to the Solar Tariff Generation Unit and describe the changes in sufficient detail to enable the Solar Program Administrator and the Department to determine if a change in eligibility is</w:t>
      </w:r>
      <w:r>
        <w:rPr>
          <w:spacing w:val="-6"/>
          <w:sz w:val="24"/>
        </w:rPr>
        <w:t xml:space="preserve"> </w:t>
      </w:r>
      <w:r>
        <w:rPr>
          <w:sz w:val="24"/>
        </w:rPr>
        <w:t>warranted.</w:t>
      </w:r>
    </w:p>
    <w:p w:rsidR="00872DC5" w:rsidRDefault="00872DC5">
      <w:pPr>
        <w:pStyle w:val="BodyText"/>
        <w:jc w:val="left"/>
      </w:pPr>
    </w:p>
    <w:p w:rsidR="00872DC5" w:rsidRDefault="001F15AF">
      <w:pPr>
        <w:pStyle w:val="ListParagraph"/>
        <w:numPr>
          <w:ilvl w:val="2"/>
          <w:numId w:val="9"/>
        </w:numPr>
        <w:tabs>
          <w:tab w:val="left" w:pos="1605"/>
        </w:tabs>
        <w:ind w:right="340" w:firstLine="0"/>
        <w:jc w:val="both"/>
        <w:rPr>
          <w:sz w:val="24"/>
        </w:rPr>
      </w:pPr>
      <w:r>
        <w:rPr>
          <w:sz w:val="24"/>
          <w:u w:val="single"/>
        </w:rPr>
        <w:t>Notification Requirements for Change in Ownership, Generation Capacity, or Contact Information</w:t>
      </w:r>
      <w:r>
        <w:rPr>
          <w:sz w:val="24"/>
        </w:rPr>
        <w:t>. The Owner or Authorized Agent of a Solar Tariff Generation Unit shall notify the Solar</w:t>
      </w:r>
      <w:r>
        <w:rPr>
          <w:spacing w:val="-7"/>
          <w:sz w:val="24"/>
        </w:rPr>
        <w:t xml:space="preserve"> </w:t>
      </w:r>
      <w:r>
        <w:rPr>
          <w:sz w:val="24"/>
        </w:rPr>
        <w:t>Program</w:t>
      </w:r>
      <w:r>
        <w:rPr>
          <w:spacing w:val="-6"/>
          <w:sz w:val="24"/>
        </w:rPr>
        <w:t xml:space="preserve"> </w:t>
      </w:r>
      <w:r>
        <w:rPr>
          <w:sz w:val="24"/>
        </w:rPr>
        <w:t>Administrator</w:t>
      </w:r>
      <w:r>
        <w:rPr>
          <w:spacing w:val="-5"/>
          <w:sz w:val="24"/>
        </w:rPr>
        <w:t xml:space="preserve"> </w:t>
      </w:r>
      <w:r>
        <w:rPr>
          <w:sz w:val="24"/>
        </w:rPr>
        <w:t>of</w:t>
      </w:r>
      <w:r>
        <w:rPr>
          <w:spacing w:val="-5"/>
          <w:sz w:val="24"/>
        </w:rPr>
        <w:t xml:space="preserve"> </w:t>
      </w:r>
      <w:r>
        <w:rPr>
          <w:sz w:val="24"/>
        </w:rPr>
        <w:t>any</w:t>
      </w:r>
      <w:r>
        <w:rPr>
          <w:spacing w:val="-4"/>
          <w:sz w:val="24"/>
        </w:rPr>
        <w:t xml:space="preserve"> </w:t>
      </w:r>
      <w:r>
        <w:rPr>
          <w:sz w:val="24"/>
        </w:rPr>
        <w:t>changes</w:t>
      </w:r>
      <w:r>
        <w:rPr>
          <w:spacing w:val="-4"/>
          <w:sz w:val="24"/>
        </w:rPr>
        <w:t xml:space="preserve"> </w:t>
      </w:r>
      <w:r>
        <w:rPr>
          <w:sz w:val="24"/>
        </w:rPr>
        <w:t>in</w:t>
      </w:r>
      <w:r>
        <w:rPr>
          <w:spacing w:val="-5"/>
          <w:sz w:val="24"/>
        </w:rPr>
        <w:t xml:space="preserve"> </w:t>
      </w:r>
      <w:r>
        <w:rPr>
          <w:sz w:val="24"/>
        </w:rPr>
        <w:t>the</w:t>
      </w:r>
      <w:r>
        <w:rPr>
          <w:spacing w:val="-5"/>
          <w:sz w:val="24"/>
        </w:rPr>
        <w:t xml:space="preserve"> </w:t>
      </w:r>
      <w:r>
        <w:rPr>
          <w:sz w:val="24"/>
        </w:rPr>
        <w:t>ownership,</w:t>
      </w:r>
      <w:r>
        <w:rPr>
          <w:spacing w:val="-4"/>
          <w:sz w:val="24"/>
        </w:rPr>
        <w:t xml:space="preserve"> </w:t>
      </w:r>
      <w:r>
        <w:rPr>
          <w:sz w:val="24"/>
        </w:rPr>
        <w:t>capacity,</w:t>
      </w:r>
      <w:r>
        <w:rPr>
          <w:spacing w:val="-5"/>
          <w:sz w:val="24"/>
        </w:rPr>
        <w:t xml:space="preserve"> </w:t>
      </w:r>
      <w:r>
        <w:rPr>
          <w:sz w:val="24"/>
        </w:rPr>
        <w:t>or</w:t>
      </w:r>
      <w:r>
        <w:rPr>
          <w:spacing w:val="-5"/>
          <w:sz w:val="24"/>
        </w:rPr>
        <w:t xml:space="preserve"> </w:t>
      </w:r>
      <w:r>
        <w:rPr>
          <w:sz w:val="24"/>
        </w:rPr>
        <w:t>contact</w:t>
      </w:r>
      <w:r>
        <w:rPr>
          <w:spacing w:val="-6"/>
          <w:sz w:val="24"/>
        </w:rPr>
        <w:t xml:space="preserve"> </w:t>
      </w:r>
      <w:r>
        <w:rPr>
          <w:sz w:val="24"/>
        </w:rPr>
        <w:t>information</w:t>
      </w:r>
      <w:r>
        <w:rPr>
          <w:spacing w:val="-5"/>
          <w:sz w:val="24"/>
        </w:rPr>
        <w:t xml:space="preserve"> </w:t>
      </w:r>
      <w:r>
        <w:rPr>
          <w:sz w:val="24"/>
        </w:rPr>
        <w:t>for the Solar Tariff Generation Unit. The Owner or Authorized Agent shall submit the notification to the Solar Program Administrator no later than five days following the end of the month during which such changes were</w:t>
      </w:r>
      <w:r>
        <w:rPr>
          <w:spacing w:val="-1"/>
          <w:sz w:val="24"/>
        </w:rPr>
        <w:t xml:space="preserve"> </w:t>
      </w:r>
      <w:r>
        <w:rPr>
          <w:sz w:val="24"/>
        </w:rPr>
        <w:t>implemented.</w:t>
      </w:r>
    </w:p>
    <w:p w:rsidR="00872DC5" w:rsidRDefault="00872DC5">
      <w:pPr>
        <w:pStyle w:val="BodyText"/>
        <w:spacing w:before="1"/>
        <w:jc w:val="left"/>
      </w:pPr>
    </w:p>
    <w:p w:rsidR="00872DC5" w:rsidRDefault="001F15AF">
      <w:pPr>
        <w:pStyle w:val="ListParagraph"/>
        <w:numPr>
          <w:ilvl w:val="2"/>
          <w:numId w:val="9"/>
        </w:numPr>
        <w:tabs>
          <w:tab w:val="left" w:pos="1538"/>
        </w:tabs>
        <w:ind w:right="341" w:firstLine="0"/>
        <w:jc w:val="both"/>
        <w:rPr>
          <w:i/>
          <w:sz w:val="24"/>
        </w:rPr>
      </w:pPr>
      <w:r>
        <w:rPr>
          <w:sz w:val="24"/>
          <w:u w:val="single"/>
        </w:rPr>
        <w:t>Statement of Qualification Reservation Period</w:t>
      </w:r>
      <w:r>
        <w:rPr>
          <w:sz w:val="24"/>
        </w:rPr>
        <w:t xml:space="preserve">. A Solar Tariff Generation Unit may retain its Statement of Qualification pursuant to the procedures set forth in the </w:t>
      </w:r>
      <w:r>
        <w:rPr>
          <w:i/>
          <w:sz w:val="24"/>
        </w:rPr>
        <w:t>Statement of Qualification Reservation Period</w:t>
      </w:r>
      <w:r>
        <w:rPr>
          <w:i/>
          <w:spacing w:val="-1"/>
          <w:sz w:val="24"/>
        </w:rPr>
        <w:t xml:space="preserve"> </w:t>
      </w:r>
      <w:r>
        <w:rPr>
          <w:i/>
          <w:sz w:val="24"/>
        </w:rPr>
        <w:t>Guideline.</w:t>
      </w:r>
    </w:p>
    <w:p w:rsidR="00872DC5" w:rsidRDefault="00872DC5">
      <w:pPr>
        <w:pStyle w:val="BodyText"/>
        <w:jc w:val="left"/>
        <w:rPr>
          <w:i/>
        </w:rPr>
      </w:pPr>
    </w:p>
    <w:p w:rsidR="00872DC5" w:rsidRDefault="001F15AF">
      <w:pPr>
        <w:pStyle w:val="ListParagraph"/>
        <w:numPr>
          <w:ilvl w:val="1"/>
          <w:numId w:val="9"/>
        </w:numPr>
        <w:tabs>
          <w:tab w:val="left" w:pos="705"/>
        </w:tabs>
        <w:ind w:left="704" w:hanging="601"/>
        <w:rPr>
          <w:sz w:val="24"/>
        </w:rPr>
      </w:pPr>
      <w:r>
        <w:rPr>
          <w:sz w:val="24"/>
          <w:u w:val="single"/>
        </w:rPr>
        <w:t>Compensation</w:t>
      </w:r>
      <w:r>
        <w:rPr>
          <w:spacing w:val="-1"/>
          <w:sz w:val="24"/>
          <w:u w:val="single"/>
        </w:rPr>
        <w:t xml:space="preserve"> </w:t>
      </w:r>
      <w:r>
        <w:rPr>
          <w:sz w:val="24"/>
          <w:u w:val="single"/>
        </w:rPr>
        <w:t>Rates</w:t>
      </w:r>
    </w:p>
    <w:p w:rsidR="00872DC5" w:rsidRDefault="00872DC5">
      <w:pPr>
        <w:pStyle w:val="BodyText"/>
        <w:spacing w:before="2"/>
        <w:jc w:val="left"/>
        <w:rPr>
          <w:sz w:val="16"/>
        </w:rPr>
      </w:pPr>
    </w:p>
    <w:p w:rsidR="00872DC5" w:rsidRDefault="001F15AF">
      <w:pPr>
        <w:pStyle w:val="ListParagraph"/>
        <w:numPr>
          <w:ilvl w:val="2"/>
          <w:numId w:val="9"/>
        </w:numPr>
        <w:tabs>
          <w:tab w:val="left" w:pos="1530"/>
        </w:tabs>
        <w:spacing w:before="90"/>
        <w:ind w:right="341" w:firstLine="0"/>
        <w:jc w:val="both"/>
        <w:rPr>
          <w:sz w:val="24"/>
        </w:rPr>
      </w:pPr>
      <w:r>
        <w:rPr>
          <w:sz w:val="24"/>
          <w:u w:val="single"/>
        </w:rPr>
        <w:t>Length of Compensation Rate Terms</w:t>
      </w:r>
      <w:r>
        <w:rPr>
          <w:sz w:val="24"/>
        </w:rPr>
        <w:t>. All Solar Tariff Generation Units with capacities larger than 25 kW AC will be eligible to receive compensation under 225 CMR 20.00 for 20 years from the Solar Tariff Generation Unit’s RPS Effective Date. All Solar Tariff Generation Units with capacities</w:t>
      </w:r>
      <w:r>
        <w:rPr>
          <w:spacing w:val="-8"/>
          <w:sz w:val="24"/>
        </w:rPr>
        <w:t xml:space="preserve"> </w:t>
      </w:r>
      <w:r>
        <w:rPr>
          <w:sz w:val="24"/>
        </w:rPr>
        <w:t>less</w:t>
      </w:r>
      <w:r>
        <w:rPr>
          <w:spacing w:val="-8"/>
          <w:sz w:val="24"/>
        </w:rPr>
        <w:t xml:space="preserve"> </w:t>
      </w:r>
      <w:r>
        <w:rPr>
          <w:sz w:val="24"/>
        </w:rPr>
        <w:t>than</w:t>
      </w:r>
      <w:r>
        <w:rPr>
          <w:spacing w:val="-6"/>
          <w:sz w:val="24"/>
        </w:rPr>
        <w:t xml:space="preserve"> </w:t>
      </w:r>
      <w:r>
        <w:rPr>
          <w:sz w:val="24"/>
        </w:rPr>
        <w:t>or</w:t>
      </w:r>
      <w:r>
        <w:rPr>
          <w:spacing w:val="-7"/>
          <w:sz w:val="24"/>
        </w:rPr>
        <w:t xml:space="preserve"> </w:t>
      </w:r>
      <w:r>
        <w:rPr>
          <w:sz w:val="24"/>
        </w:rPr>
        <w:t>equal</w:t>
      </w:r>
      <w:r>
        <w:rPr>
          <w:spacing w:val="-7"/>
          <w:sz w:val="24"/>
        </w:rPr>
        <w:t xml:space="preserve"> </w:t>
      </w:r>
      <w:r>
        <w:rPr>
          <w:sz w:val="24"/>
        </w:rPr>
        <w:t>to</w:t>
      </w:r>
      <w:r>
        <w:rPr>
          <w:spacing w:val="-7"/>
          <w:sz w:val="24"/>
        </w:rPr>
        <w:t xml:space="preserve"> </w:t>
      </w:r>
      <w:r>
        <w:rPr>
          <w:sz w:val="24"/>
        </w:rPr>
        <w:t>25</w:t>
      </w:r>
      <w:r>
        <w:rPr>
          <w:spacing w:val="-9"/>
          <w:sz w:val="24"/>
        </w:rPr>
        <w:t xml:space="preserve"> </w:t>
      </w:r>
      <w:r>
        <w:rPr>
          <w:sz w:val="24"/>
        </w:rPr>
        <w:t>kW</w:t>
      </w:r>
      <w:r>
        <w:rPr>
          <w:spacing w:val="-9"/>
          <w:sz w:val="24"/>
        </w:rPr>
        <w:t xml:space="preserve"> </w:t>
      </w:r>
      <w:r>
        <w:rPr>
          <w:sz w:val="24"/>
        </w:rPr>
        <w:t>AC</w:t>
      </w:r>
      <w:r>
        <w:rPr>
          <w:spacing w:val="-5"/>
          <w:sz w:val="24"/>
        </w:rPr>
        <w:t xml:space="preserve"> </w:t>
      </w:r>
      <w:r>
        <w:rPr>
          <w:sz w:val="24"/>
        </w:rPr>
        <w:t>will</w:t>
      </w:r>
      <w:r>
        <w:rPr>
          <w:spacing w:val="-8"/>
          <w:sz w:val="24"/>
        </w:rPr>
        <w:t xml:space="preserve"> </w:t>
      </w:r>
      <w:r>
        <w:rPr>
          <w:sz w:val="24"/>
        </w:rPr>
        <w:t>be</w:t>
      </w:r>
      <w:r>
        <w:rPr>
          <w:spacing w:val="-6"/>
          <w:sz w:val="24"/>
        </w:rPr>
        <w:t xml:space="preserve"> </w:t>
      </w:r>
      <w:r>
        <w:rPr>
          <w:sz w:val="24"/>
        </w:rPr>
        <w:t>eligible</w:t>
      </w:r>
      <w:r>
        <w:rPr>
          <w:spacing w:val="-9"/>
          <w:sz w:val="24"/>
        </w:rPr>
        <w:t xml:space="preserve"> </w:t>
      </w:r>
      <w:r>
        <w:rPr>
          <w:sz w:val="24"/>
        </w:rPr>
        <w:t>to</w:t>
      </w:r>
      <w:r>
        <w:rPr>
          <w:spacing w:val="-7"/>
          <w:sz w:val="24"/>
        </w:rPr>
        <w:t xml:space="preserve"> </w:t>
      </w:r>
      <w:r>
        <w:rPr>
          <w:sz w:val="24"/>
        </w:rPr>
        <w:t>receive</w:t>
      </w:r>
      <w:r>
        <w:rPr>
          <w:spacing w:val="-7"/>
          <w:sz w:val="24"/>
        </w:rPr>
        <w:t xml:space="preserve"> </w:t>
      </w:r>
      <w:r>
        <w:rPr>
          <w:sz w:val="24"/>
        </w:rPr>
        <w:t>compensation</w:t>
      </w:r>
      <w:r>
        <w:rPr>
          <w:spacing w:val="-8"/>
          <w:sz w:val="24"/>
        </w:rPr>
        <w:t xml:space="preserve"> </w:t>
      </w:r>
      <w:r>
        <w:rPr>
          <w:sz w:val="24"/>
        </w:rPr>
        <w:t>under</w:t>
      </w:r>
      <w:r>
        <w:rPr>
          <w:spacing w:val="-4"/>
          <w:sz w:val="24"/>
        </w:rPr>
        <w:t xml:space="preserve"> </w:t>
      </w:r>
      <w:r>
        <w:rPr>
          <w:sz w:val="24"/>
        </w:rPr>
        <w:t>225</w:t>
      </w:r>
      <w:r>
        <w:rPr>
          <w:spacing w:val="-7"/>
          <w:sz w:val="24"/>
        </w:rPr>
        <w:t xml:space="preserve"> </w:t>
      </w:r>
      <w:r>
        <w:rPr>
          <w:sz w:val="24"/>
        </w:rPr>
        <w:t>CMR</w:t>
      </w:r>
    </w:p>
    <w:p w:rsidR="00872DC5" w:rsidRDefault="001F15AF">
      <w:pPr>
        <w:pStyle w:val="BodyText"/>
        <w:spacing w:before="1"/>
        <w:ind w:left="1184"/>
      </w:pPr>
      <w:r>
        <w:t>20.00 for ten years from the Solar Tariff Generation Unit’s RPS Effective Date.</w:t>
      </w:r>
    </w:p>
    <w:p w:rsidR="00872DC5" w:rsidRDefault="00872DC5">
      <w:pPr>
        <w:pStyle w:val="BodyText"/>
        <w:jc w:val="left"/>
      </w:pPr>
    </w:p>
    <w:p w:rsidR="00872DC5" w:rsidRDefault="001F15AF">
      <w:pPr>
        <w:pStyle w:val="ListParagraph"/>
        <w:numPr>
          <w:ilvl w:val="2"/>
          <w:numId w:val="9"/>
        </w:numPr>
        <w:tabs>
          <w:tab w:val="left" w:pos="1523"/>
        </w:tabs>
        <w:ind w:left="1522" w:hanging="339"/>
        <w:jc w:val="both"/>
        <w:rPr>
          <w:sz w:val="24"/>
        </w:rPr>
      </w:pPr>
      <w:r>
        <w:rPr>
          <w:sz w:val="24"/>
          <w:u w:val="single"/>
        </w:rPr>
        <w:t>Schedule of Base Compensation Rates and Compensation Rate</w:t>
      </w:r>
      <w:r>
        <w:rPr>
          <w:spacing w:val="-3"/>
          <w:sz w:val="24"/>
          <w:u w:val="single"/>
        </w:rPr>
        <w:t xml:space="preserve"> </w:t>
      </w:r>
      <w:r>
        <w:rPr>
          <w:sz w:val="24"/>
          <w:u w:val="single"/>
        </w:rPr>
        <w:t>Adders</w:t>
      </w:r>
      <w:r>
        <w:rPr>
          <w:sz w:val="24"/>
        </w:rPr>
        <w:t>.</w:t>
      </w:r>
    </w:p>
    <w:p w:rsidR="00872DC5" w:rsidRDefault="001F15AF">
      <w:pPr>
        <w:pStyle w:val="BodyText"/>
        <w:ind w:left="1184" w:right="338"/>
      </w:pPr>
      <w:r>
        <w:t>Following the first Capacity Block, all Base Compensation Rates will decline by 4% per Capacity Block,</w:t>
      </w:r>
      <w:r>
        <w:rPr>
          <w:spacing w:val="-6"/>
        </w:rPr>
        <w:t xml:space="preserve"> </w:t>
      </w:r>
      <w:r>
        <w:t>with</w:t>
      </w:r>
      <w:r>
        <w:rPr>
          <w:spacing w:val="-5"/>
        </w:rPr>
        <w:t xml:space="preserve"> </w:t>
      </w:r>
      <w:r>
        <w:t>Base</w:t>
      </w:r>
      <w:r>
        <w:rPr>
          <w:spacing w:val="-7"/>
        </w:rPr>
        <w:t xml:space="preserve"> </w:t>
      </w:r>
      <w:r>
        <w:t>Compensation</w:t>
      </w:r>
      <w:r>
        <w:rPr>
          <w:spacing w:val="-5"/>
        </w:rPr>
        <w:t xml:space="preserve"> </w:t>
      </w:r>
      <w:r>
        <w:t>Rates</w:t>
      </w:r>
      <w:r>
        <w:rPr>
          <w:spacing w:val="-6"/>
        </w:rPr>
        <w:t xml:space="preserve"> </w:t>
      </w:r>
      <w:r>
        <w:t>in</w:t>
      </w:r>
      <w:r>
        <w:rPr>
          <w:spacing w:val="-2"/>
        </w:rPr>
        <w:t xml:space="preserve"> </w:t>
      </w:r>
      <w:r>
        <w:t>each</w:t>
      </w:r>
      <w:r>
        <w:rPr>
          <w:spacing w:val="-4"/>
        </w:rPr>
        <w:t xml:space="preserve"> </w:t>
      </w:r>
      <w:r>
        <w:t>Capacity</w:t>
      </w:r>
      <w:r>
        <w:rPr>
          <w:spacing w:val="-5"/>
        </w:rPr>
        <w:t xml:space="preserve"> </w:t>
      </w:r>
      <w:r>
        <w:t>Block</w:t>
      </w:r>
      <w:r>
        <w:rPr>
          <w:spacing w:val="-7"/>
        </w:rPr>
        <w:t xml:space="preserve"> </w:t>
      </w:r>
      <w:r>
        <w:t>being</w:t>
      </w:r>
      <w:r>
        <w:rPr>
          <w:spacing w:val="-5"/>
        </w:rPr>
        <w:t xml:space="preserve"> </w:t>
      </w:r>
      <w:r>
        <w:t>established</w:t>
      </w:r>
      <w:r>
        <w:rPr>
          <w:spacing w:val="-6"/>
        </w:rPr>
        <w:t xml:space="preserve"> </w:t>
      </w:r>
      <w:r>
        <w:t>at</w:t>
      </w:r>
      <w:r>
        <w:rPr>
          <w:spacing w:val="-2"/>
        </w:rPr>
        <w:t xml:space="preserve"> </w:t>
      </w:r>
      <w:r>
        <w:t>exactly</w:t>
      </w:r>
      <w:r>
        <w:rPr>
          <w:spacing w:val="-6"/>
        </w:rPr>
        <w:t xml:space="preserve"> </w:t>
      </w:r>
      <w:r>
        <w:t>4%</w:t>
      </w:r>
      <w:r>
        <w:rPr>
          <w:spacing w:val="-6"/>
        </w:rPr>
        <w:t xml:space="preserve"> </w:t>
      </w:r>
      <w:r>
        <w:t>less than</w:t>
      </w:r>
      <w:r>
        <w:rPr>
          <w:spacing w:val="-12"/>
        </w:rPr>
        <w:t xml:space="preserve"> </w:t>
      </w:r>
      <w:r>
        <w:t>the</w:t>
      </w:r>
      <w:r>
        <w:rPr>
          <w:spacing w:val="-12"/>
        </w:rPr>
        <w:t xml:space="preserve"> </w:t>
      </w:r>
      <w:r>
        <w:t>Base</w:t>
      </w:r>
      <w:r>
        <w:rPr>
          <w:spacing w:val="-9"/>
        </w:rPr>
        <w:t xml:space="preserve"> </w:t>
      </w:r>
      <w:r>
        <w:t>Compensation</w:t>
      </w:r>
      <w:r>
        <w:rPr>
          <w:spacing w:val="-11"/>
        </w:rPr>
        <w:t xml:space="preserve"> </w:t>
      </w:r>
      <w:r>
        <w:t>Rate</w:t>
      </w:r>
      <w:r>
        <w:rPr>
          <w:spacing w:val="-11"/>
        </w:rPr>
        <w:t xml:space="preserve"> </w:t>
      </w:r>
      <w:r>
        <w:t>in</w:t>
      </w:r>
      <w:r>
        <w:rPr>
          <w:spacing w:val="-11"/>
        </w:rPr>
        <w:t xml:space="preserve"> </w:t>
      </w:r>
      <w:r>
        <w:t>the</w:t>
      </w:r>
      <w:r>
        <w:rPr>
          <w:spacing w:val="-11"/>
        </w:rPr>
        <w:t xml:space="preserve"> </w:t>
      </w:r>
      <w:r>
        <w:t>previous</w:t>
      </w:r>
      <w:r>
        <w:rPr>
          <w:spacing w:val="-8"/>
        </w:rPr>
        <w:t xml:space="preserve"> </w:t>
      </w:r>
      <w:r>
        <w:t>Capacity</w:t>
      </w:r>
      <w:r>
        <w:rPr>
          <w:spacing w:val="-10"/>
        </w:rPr>
        <w:t xml:space="preserve"> </w:t>
      </w:r>
      <w:r>
        <w:t>Block.</w:t>
      </w:r>
      <w:r>
        <w:rPr>
          <w:spacing w:val="42"/>
        </w:rPr>
        <w:t xml:space="preserve"> </w:t>
      </w:r>
      <w:r>
        <w:t>After</w:t>
      </w:r>
      <w:r>
        <w:rPr>
          <w:spacing w:val="-10"/>
        </w:rPr>
        <w:t xml:space="preserve"> </w:t>
      </w:r>
      <w:r>
        <w:t>the</w:t>
      </w:r>
      <w:r>
        <w:rPr>
          <w:spacing w:val="-11"/>
        </w:rPr>
        <w:t xml:space="preserve"> </w:t>
      </w:r>
      <w:r>
        <w:t>Publication</w:t>
      </w:r>
      <w:r>
        <w:rPr>
          <w:spacing w:val="-11"/>
        </w:rPr>
        <w:t xml:space="preserve"> </w:t>
      </w:r>
      <w:r>
        <w:t>Date,</w:t>
      </w:r>
      <w:r>
        <w:rPr>
          <w:spacing w:val="-8"/>
        </w:rPr>
        <w:t xml:space="preserve"> </w:t>
      </w:r>
      <w:r>
        <w:t>Base Compensation</w:t>
      </w:r>
      <w:r>
        <w:rPr>
          <w:spacing w:val="14"/>
        </w:rPr>
        <w:t xml:space="preserve"> </w:t>
      </w:r>
      <w:r>
        <w:t>Rates</w:t>
      </w:r>
      <w:r>
        <w:rPr>
          <w:spacing w:val="13"/>
        </w:rPr>
        <w:t xml:space="preserve"> </w:t>
      </w:r>
      <w:r>
        <w:t>in</w:t>
      </w:r>
      <w:r>
        <w:rPr>
          <w:spacing w:val="14"/>
        </w:rPr>
        <w:t xml:space="preserve"> </w:t>
      </w:r>
      <w:r>
        <w:t>each</w:t>
      </w:r>
      <w:r>
        <w:rPr>
          <w:spacing w:val="14"/>
        </w:rPr>
        <w:t xml:space="preserve"> </w:t>
      </w:r>
      <w:r>
        <w:t>Capacity</w:t>
      </w:r>
      <w:r>
        <w:rPr>
          <w:spacing w:val="14"/>
        </w:rPr>
        <w:t xml:space="preserve"> </w:t>
      </w:r>
      <w:r>
        <w:t>Block</w:t>
      </w:r>
      <w:r>
        <w:rPr>
          <w:spacing w:val="13"/>
        </w:rPr>
        <w:t xml:space="preserve"> </w:t>
      </w:r>
      <w:r>
        <w:t>will</w:t>
      </w:r>
      <w:r>
        <w:rPr>
          <w:spacing w:val="14"/>
        </w:rPr>
        <w:t xml:space="preserve"> </w:t>
      </w:r>
      <w:r>
        <w:t>decline</w:t>
      </w:r>
      <w:r>
        <w:rPr>
          <w:spacing w:val="13"/>
        </w:rPr>
        <w:t xml:space="preserve"> </w:t>
      </w:r>
      <w:r>
        <w:t>by</w:t>
      </w:r>
      <w:r>
        <w:rPr>
          <w:spacing w:val="14"/>
        </w:rPr>
        <w:t xml:space="preserve"> </w:t>
      </w:r>
      <w:r>
        <w:t>2%</w:t>
      </w:r>
      <w:r>
        <w:rPr>
          <w:spacing w:val="15"/>
        </w:rPr>
        <w:t xml:space="preserve"> </w:t>
      </w:r>
      <w:r>
        <w:t>per</w:t>
      </w:r>
      <w:r>
        <w:rPr>
          <w:spacing w:val="13"/>
        </w:rPr>
        <w:t xml:space="preserve"> </w:t>
      </w:r>
      <w:r>
        <w:t>Capacity</w:t>
      </w:r>
      <w:r>
        <w:rPr>
          <w:spacing w:val="14"/>
        </w:rPr>
        <w:t xml:space="preserve"> </w:t>
      </w:r>
      <w:r>
        <w:t>Block</w:t>
      </w:r>
      <w:r>
        <w:rPr>
          <w:spacing w:val="13"/>
        </w:rPr>
        <w:t xml:space="preserve"> </w:t>
      </w:r>
      <w:r>
        <w:t>for</w:t>
      </w:r>
      <w:r>
        <w:rPr>
          <w:spacing w:val="12"/>
        </w:rPr>
        <w:t xml:space="preserve"> </w:t>
      </w:r>
      <w:r>
        <w:t>Behind-</w:t>
      </w:r>
    </w:p>
    <w:p w:rsidR="00872DC5" w:rsidRDefault="00872DC5">
      <w:pPr>
        <w:sectPr w:rsidR="00872DC5">
          <w:pgSz w:w="12240" w:h="15840"/>
          <w:pgMar w:top="800" w:right="520" w:bottom="1200" w:left="760" w:header="0" w:footer="1012" w:gutter="0"/>
          <w:cols w:space="720"/>
        </w:sectPr>
      </w:pPr>
    </w:p>
    <w:p w:rsidR="00872DC5" w:rsidRDefault="001F15AF">
      <w:pPr>
        <w:pStyle w:val="BodyText"/>
        <w:spacing w:before="63"/>
        <w:ind w:left="1184" w:right="339"/>
      </w:pPr>
      <w:r>
        <w:lastRenderedPageBreak/>
        <w:t>the-Meter</w:t>
      </w:r>
      <w:r>
        <w:rPr>
          <w:spacing w:val="-12"/>
        </w:rPr>
        <w:t xml:space="preserve"> </w:t>
      </w:r>
      <w:r>
        <w:t>Solar</w:t>
      </w:r>
      <w:r>
        <w:rPr>
          <w:spacing w:val="-12"/>
        </w:rPr>
        <w:t xml:space="preserve"> </w:t>
      </w:r>
      <w:r>
        <w:t>Tariff</w:t>
      </w:r>
      <w:r>
        <w:rPr>
          <w:spacing w:val="-12"/>
        </w:rPr>
        <w:t xml:space="preserve"> </w:t>
      </w:r>
      <w:r>
        <w:t>Generation</w:t>
      </w:r>
      <w:r>
        <w:rPr>
          <w:spacing w:val="-11"/>
        </w:rPr>
        <w:t xml:space="preserve"> </w:t>
      </w:r>
      <w:r>
        <w:t>Units.</w:t>
      </w:r>
      <w:r>
        <w:rPr>
          <w:spacing w:val="38"/>
        </w:rPr>
        <w:t xml:space="preserve"> </w:t>
      </w:r>
      <w:r>
        <w:t>The</w:t>
      </w:r>
      <w:r>
        <w:rPr>
          <w:spacing w:val="-12"/>
        </w:rPr>
        <w:t xml:space="preserve"> </w:t>
      </w:r>
      <w:r>
        <w:t>Department</w:t>
      </w:r>
      <w:r>
        <w:rPr>
          <w:spacing w:val="-10"/>
        </w:rPr>
        <w:t xml:space="preserve"> </w:t>
      </w:r>
      <w:r>
        <w:t>shall</w:t>
      </w:r>
      <w:r>
        <w:rPr>
          <w:spacing w:val="-10"/>
        </w:rPr>
        <w:t xml:space="preserve"> </w:t>
      </w:r>
      <w:r>
        <w:t>establish</w:t>
      </w:r>
      <w:r>
        <w:rPr>
          <w:spacing w:val="-11"/>
        </w:rPr>
        <w:t xml:space="preserve"> </w:t>
      </w:r>
      <w:r>
        <w:t>in</w:t>
      </w:r>
      <w:r>
        <w:rPr>
          <w:spacing w:val="-13"/>
        </w:rPr>
        <w:t xml:space="preserve"> </w:t>
      </w:r>
      <w:r>
        <w:t>a</w:t>
      </w:r>
      <w:r>
        <w:rPr>
          <w:spacing w:val="-12"/>
        </w:rPr>
        <w:t xml:space="preserve"> </w:t>
      </w:r>
      <w:r>
        <w:t>Guideline</w:t>
      </w:r>
      <w:r>
        <w:rPr>
          <w:spacing w:val="-12"/>
        </w:rPr>
        <w:t xml:space="preserve"> </w:t>
      </w:r>
      <w:r>
        <w:t>the</w:t>
      </w:r>
      <w:r>
        <w:rPr>
          <w:spacing w:val="-12"/>
        </w:rPr>
        <w:t xml:space="preserve"> </w:t>
      </w:r>
      <w:r>
        <w:t>specific Capacity Block in each Distribution Company service territory in which the Behind-the-Meter Solar Tariff Generation Unit Base Compensation Rates shall decline by 2%. With the exception</w:t>
      </w:r>
      <w:r>
        <w:rPr>
          <w:spacing w:val="-40"/>
        </w:rPr>
        <w:t xml:space="preserve"> </w:t>
      </w:r>
      <w:r>
        <w:t>of Location Based Adders, Compensation Rate Adders will decline by 4% for every tranche of capacity established by the Department. The first tranche of capacity available to each adder</w:t>
      </w:r>
      <w:r>
        <w:rPr>
          <w:spacing w:val="-13"/>
        </w:rPr>
        <w:t xml:space="preserve"> </w:t>
      </w:r>
      <w:r>
        <w:t>shall be 80 MW, with the Department establishing the sizes of additional tranches as they are filled. Compensation Rate Adders in each additional tranche will be exactly 4% less than the Compensation Rate Adder available in the previous tranche. A schedule of such rates and the progress towards filling Capacity Blocks and reductions in Compensation Rate Adders shall be published on the Department’s and Solar Program Administrator’s websites. If a Distribution Company is eligible to have fewer Capacity Blocks and elects to do so, it may also establish a steeper rate of decline for Base Compensation Rates, which must be approved by the Department and shall yield a similar overall rate of decline as if the Distribution Company had elected to have sixteen Capacity</w:t>
      </w:r>
      <w:r>
        <w:rPr>
          <w:spacing w:val="-1"/>
        </w:rPr>
        <w:t xml:space="preserve"> </w:t>
      </w:r>
      <w:r>
        <w:t>Blocks.</w:t>
      </w:r>
    </w:p>
    <w:p w:rsidR="00872DC5" w:rsidRDefault="00872DC5">
      <w:pPr>
        <w:pStyle w:val="BodyText"/>
        <w:spacing w:before="1"/>
        <w:jc w:val="left"/>
      </w:pPr>
    </w:p>
    <w:p w:rsidR="00872DC5" w:rsidRDefault="001F15AF">
      <w:pPr>
        <w:pStyle w:val="ListParagraph"/>
        <w:numPr>
          <w:ilvl w:val="2"/>
          <w:numId w:val="9"/>
        </w:numPr>
        <w:tabs>
          <w:tab w:val="left" w:pos="1523"/>
        </w:tabs>
        <w:ind w:left="1522" w:hanging="339"/>
        <w:jc w:val="both"/>
        <w:rPr>
          <w:sz w:val="24"/>
        </w:rPr>
      </w:pPr>
      <w:r>
        <w:rPr>
          <w:sz w:val="24"/>
          <w:u w:val="single"/>
        </w:rPr>
        <w:t>Base Compensation Rates</w:t>
      </w:r>
      <w:r>
        <w:rPr>
          <w:sz w:val="24"/>
        </w:rPr>
        <w:t>. Initial Base Compensation Rates shall be established as</w:t>
      </w:r>
      <w:r>
        <w:rPr>
          <w:spacing w:val="-5"/>
          <w:sz w:val="24"/>
        </w:rPr>
        <w:t xml:space="preserve"> </w:t>
      </w:r>
      <w:r>
        <w:rPr>
          <w:sz w:val="24"/>
        </w:rPr>
        <w:t>follows:</w:t>
      </w:r>
    </w:p>
    <w:p w:rsidR="00872DC5" w:rsidRDefault="001F15AF">
      <w:pPr>
        <w:pStyle w:val="ListParagraph"/>
        <w:numPr>
          <w:ilvl w:val="3"/>
          <w:numId w:val="9"/>
        </w:numPr>
        <w:tabs>
          <w:tab w:val="left" w:pos="2008"/>
        </w:tabs>
        <w:ind w:right="337" w:firstLine="0"/>
        <w:jc w:val="both"/>
        <w:rPr>
          <w:sz w:val="23"/>
        </w:rPr>
      </w:pPr>
      <w:r>
        <w:rPr>
          <w:sz w:val="24"/>
          <w:u w:val="single"/>
        </w:rPr>
        <w:t>One-time Competitive Procurement for Proposed Solar Tariff Generation Units sized between 1 MW AC and 5 MW AC</w:t>
      </w:r>
      <w:r>
        <w:rPr>
          <w:sz w:val="24"/>
        </w:rPr>
        <w:t xml:space="preserve">. Each Distribution Company shall concurrently issue competitive solicitations of Solar Tariff Generation Units sized 1 MW to 5 MW, collectively seeking approximately 100 MW statewide. The Distribution Companies will individually procure energy, RPS Class I Renewable Generation Attributes, and any Environmental Attributes associated with the solar photovoltaic generation produced by the Solar Tariff Generation Units, provided, however, that compensation for energy will be established and paid pursuant to tariffs approved by the DPU under 220 CMR 8.00 </w:t>
      </w:r>
      <w:r>
        <w:rPr>
          <w:i/>
          <w:sz w:val="23"/>
        </w:rPr>
        <w:t xml:space="preserve">Sales of Electricity </w:t>
      </w:r>
      <w:r>
        <w:rPr>
          <w:i/>
          <w:spacing w:val="-3"/>
          <w:sz w:val="23"/>
        </w:rPr>
        <w:t xml:space="preserve">by </w:t>
      </w:r>
      <w:r>
        <w:rPr>
          <w:i/>
          <w:sz w:val="23"/>
        </w:rPr>
        <w:t xml:space="preserve">Qualifying Facilities and On-site Generating Facilities to Distribution Companies, and Sales </w:t>
      </w:r>
      <w:r>
        <w:rPr>
          <w:i/>
          <w:spacing w:val="-3"/>
          <w:sz w:val="23"/>
        </w:rPr>
        <w:t xml:space="preserve">of </w:t>
      </w:r>
      <w:r>
        <w:rPr>
          <w:i/>
          <w:sz w:val="23"/>
        </w:rPr>
        <w:t>Electricity by Distribution Companies to Qualifying Facilities and On-site Generating</w:t>
      </w:r>
      <w:r>
        <w:rPr>
          <w:i/>
          <w:spacing w:val="-29"/>
          <w:sz w:val="23"/>
        </w:rPr>
        <w:t xml:space="preserve"> </w:t>
      </w:r>
      <w:r>
        <w:rPr>
          <w:i/>
          <w:sz w:val="23"/>
        </w:rPr>
        <w:t>Facilities</w:t>
      </w:r>
      <w:r>
        <w:rPr>
          <w:sz w:val="23"/>
        </w:rPr>
        <w:t>.</w:t>
      </w:r>
    </w:p>
    <w:p w:rsidR="00872DC5" w:rsidRDefault="001F15AF">
      <w:pPr>
        <w:pStyle w:val="ListParagraph"/>
        <w:numPr>
          <w:ilvl w:val="4"/>
          <w:numId w:val="9"/>
        </w:numPr>
        <w:tabs>
          <w:tab w:val="left" w:pos="2318"/>
        </w:tabs>
        <w:ind w:left="1995" w:right="336" w:firstLine="0"/>
        <w:jc w:val="both"/>
        <w:rPr>
          <w:sz w:val="24"/>
        </w:rPr>
      </w:pPr>
      <w:r>
        <w:rPr>
          <w:sz w:val="24"/>
          <w:u w:val="single"/>
        </w:rPr>
        <w:t>Schedule for Procurement</w:t>
      </w:r>
      <w:r>
        <w:rPr>
          <w:sz w:val="24"/>
        </w:rPr>
        <w:t>. A request for proposals to conduct the competitive procurement must be developed by the Distribution Companies, in consultation with the Department, subject to DPU approval, if necessary, no later than October 24, 2017. Once issued by the Distribution Companies, the request for proposals shall remain open for 15 Business Days and proposals submitted by Owners or their Authorized Agents shall be reviewed in consultation with the Department. A bidder conference to address any questions surrounding the request for proposals shall be held by the Distribution Companies no later than 10 Business Days before the deadline to submit proposals. Final decisions on proposal selection shall be made within 25 Business Days of the close of the request for</w:t>
      </w:r>
      <w:r>
        <w:rPr>
          <w:spacing w:val="-2"/>
          <w:sz w:val="24"/>
        </w:rPr>
        <w:t xml:space="preserve"> </w:t>
      </w:r>
      <w:r>
        <w:rPr>
          <w:sz w:val="24"/>
        </w:rPr>
        <w:t>proposals.</w:t>
      </w:r>
    </w:p>
    <w:p w:rsidR="00872DC5" w:rsidRDefault="001F15AF">
      <w:pPr>
        <w:pStyle w:val="ListParagraph"/>
        <w:numPr>
          <w:ilvl w:val="4"/>
          <w:numId w:val="9"/>
        </w:numPr>
        <w:tabs>
          <w:tab w:val="left" w:pos="2262"/>
        </w:tabs>
        <w:ind w:left="1995" w:right="344" w:firstLine="0"/>
        <w:jc w:val="both"/>
        <w:rPr>
          <w:sz w:val="24"/>
        </w:rPr>
      </w:pPr>
      <w:r>
        <w:rPr>
          <w:sz w:val="24"/>
          <w:u w:val="single"/>
        </w:rPr>
        <w:t>Eligibility Criteria</w:t>
      </w:r>
      <w:r>
        <w:rPr>
          <w:sz w:val="24"/>
        </w:rPr>
        <w:t>. Solar Tariff Generation Units that participate in the procurement shall:</w:t>
      </w:r>
    </w:p>
    <w:p w:rsidR="00872DC5" w:rsidRDefault="001F15AF">
      <w:pPr>
        <w:pStyle w:val="ListParagraph"/>
        <w:numPr>
          <w:ilvl w:val="5"/>
          <w:numId w:val="9"/>
        </w:numPr>
        <w:tabs>
          <w:tab w:val="left" w:pos="2586"/>
        </w:tabs>
        <w:ind w:left="2355" w:right="337" w:firstLine="0"/>
        <w:rPr>
          <w:sz w:val="24"/>
        </w:rPr>
      </w:pPr>
      <w:r>
        <w:rPr>
          <w:sz w:val="24"/>
        </w:rPr>
        <w:t>seek a Base Compensation Rate not to exceed the Ceiling Prices established in 225 CMR</w:t>
      </w:r>
      <w:r>
        <w:rPr>
          <w:spacing w:val="-1"/>
          <w:sz w:val="24"/>
        </w:rPr>
        <w:t xml:space="preserve"> </w:t>
      </w:r>
      <w:r>
        <w:rPr>
          <w:sz w:val="24"/>
        </w:rPr>
        <w:t>20.07(3)(a)4.;</w:t>
      </w:r>
    </w:p>
    <w:p w:rsidR="00872DC5" w:rsidRDefault="001F15AF">
      <w:pPr>
        <w:pStyle w:val="ListParagraph"/>
        <w:numPr>
          <w:ilvl w:val="5"/>
          <w:numId w:val="9"/>
        </w:numPr>
        <w:tabs>
          <w:tab w:val="left" w:pos="2596"/>
        </w:tabs>
        <w:ind w:left="2595" w:hanging="241"/>
        <w:rPr>
          <w:sz w:val="24"/>
        </w:rPr>
      </w:pPr>
      <w:r>
        <w:rPr>
          <w:sz w:val="24"/>
        </w:rPr>
        <w:t>not be eligible to receive Compensation Rate Adders under 225 CMR</w:t>
      </w:r>
      <w:r>
        <w:rPr>
          <w:spacing w:val="-5"/>
          <w:sz w:val="24"/>
        </w:rPr>
        <w:t xml:space="preserve"> </w:t>
      </w:r>
      <w:r>
        <w:rPr>
          <w:sz w:val="24"/>
        </w:rPr>
        <w:t>20.07(4);</w:t>
      </w:r>
    </w:p>
    <w:p w:rsidR="00872DC5" w:rsidRDefault="001F15AF">
      <w:pPr>
        <w:pStyle w:val="ListParagraph"/>
        <w:numPr>
          <w:ilvl w:val="5"/>
          <w:numId w:val="9"/>
        </w:numPr>
        <w:tabs>
          <w:tab w:val="left" w:pos="2582"/>
        </w:tabs>
        <w:spacing w:before="1"/>
        <w:ind w:left="2581" w:hanging="227"/>
        <w:rPr>
          <w:rFonts w:ascii="Calibri"/>
          <w:sz w:val="16"/>
        </w:rPr>
      </w:pPr>
      <w:r>
        <w:rPr>
          <w:sz w:val="24"/>
        </w:rPr>
        <w:t>be a Non-Net Metered Generation</w:t>
      </w:r>
      <w:r>
        <w:rPr>
          <w:spacing w:val="-1"/>
          <w:sz w:val="24"/>
        </w:rPr>
        <w:t xml:space="preserve"> </w:t>
      </w:r>
      <w:r>
        <w:rPr>
          <w:sz w:val="24"/>
        </w:rPr>
        <w:t>Unit</w:t>
      </w:r>
      <w:r>
        <w:rPr>
          <w:rFonts w:ascii="Calibri"/>
          <w:sz w:val="16"/>
        </w:rPr>
        <w:t>;</w:t>
      </w:r>
    </w:p>
    <w:p w:rsidR="00872DC5" w:rsidRDefault="001F15AF">
      <w:pPr>
        <w:pStyle w:val="ListParagraph"/>
        <w:numPr>
          <w:ilvl w:val="5"/>
          <w:numId w:val="9"/>
        </w:numPr>
        <w:tabs>
          <w:tab w:val="left" w:pos="2673"/>
        </w:tabs>
        <w:ind w:left="2355" w:right="339" w:firstLine="0"/>
        <w:rPr>
          <w:sz w:val="24"/>
        </w:rPr>
      </w:pPr>
      <w:r>
        <w:rPr>
          <w:sz w:val="24"/>
        </w:rPr>
        <w:t>provide an executed Interconnection Service Agreement, as tendered by the Distribution Company;</w:t>
      </w:r>
    </w:p>
    <w:p w:rsidR="00872DC5" w:rsidRDefault="001F15AF">
      <w:pPr>
        <w:pStyle w:val="ListParagraph"/>
        <w:numPr>
          <w:ilvl w:val="5"/>
          <w:numId w:val="9"/>
        </w:numPr>
        <w:tabs>
          <w:tab w:val="left" w:pos="2586"/>
        </w:tabs>
        <w:ind w:left="2355" w:right="344" w:firstLine="0"/>
        <w:rPr>
          <w:sz w:val="24"/>
        </w:rPr>
      </w:pPr>
      <w:r>
        <w:rPr>
          <w:sz w:val="24"/>
        </w:rPr>
        <w:t>demonstrate a sufficient interest in real estate or other contractual right to construct the</w:t>
      </w:r>
      <w:r>
        <w:rPr>
          <w:spacing w:val="-15"/>
          <w:sz w:val="24"/>
        </w:rPr>
        <w:t xml:space="preserve"> </w:t>
      </w:r>
      <w:r>
        <w:rPr>
          <w:sz w:val="24"/>
        </w:rPr>
        <w:t>Generation</w:t>
      </w:r>
      <w:r>
        <w:rPr>
          <w:spacing w:val="-14"/>
          <w:sz w:val="24"/>
        </w:rPr>
        <w:t xml:space="preserve"> </w:t>
      </w:r>
      <w:r>
        <w:rPr>
          <w:sz w:val="24"/>
        </w:rPr>
        <w:t>Unit</w:t>
      </w:r>
      <w:r>
        <w:rPr>
          <w:spacing w:val="-13"/>
          <w:sz w:val="24"/>
        </w:rPr>
        <w:t xml:space="preserve"> </w:t>
      </w:r>
      <w:r>
        <w:rPr>
          <w:sz w:val="24"/>
        </w:rPr>
        <w:t>at</w:t>
      </w:r>
      <w:r>
        <w:rPr>
          <w:spacing w:val="-14"/>
          <w:sz w:val="24"/>
        </w:rPr>
        <w:t xml:space="preserve"> </w:t>
      </w:r>
      <w:r>
        <w:rPr>
          <w:sz w:val="24"/>
        </w:rPr>
        <w:t>the</w:t>
      </w:r>
      <w:r>
        <w:rPr>
          <w:spacing w:val="-12"/>
          <w:sz w:val="24"/>
        </w:rPr>
        <w:t xml:space="preserve"> </w:t>
      </w:r>
      <w:r>
        <w:rPr>
          <w:sz w:val="24"/>
        </w:rPr>
        <w:t>location</w:t>
      </w:r>
      <w:r>
        <w:rPr>
          <w:spacing w:val="-14"/>
          <w:sz w:val="24"/>
        </w:rPr>
        <w:t xml:space="preserve"> </w:t>
      </w:r>
      <w:r>
        <w:rPr>
          <w:sz w:val="24"/>
        </w:rPr>
        <w:t>specified</w:t>
      </w:r>
      <w:r>
        <w:rPr>
          <w:spacing w:val="-12"/>
          <w:sz w:val="24"/>
        </w:rPr>
        <w:t xml:space="preserve"> </w:t>
      </w:r>
      <w:r>
        <w:rPr>
          <w:sz w:val="24"/>
        </w:rPr>
        <w:t>in</w:t>
      </w:r>
      <w:r>
        <w:rPr>
          <w:spacing w:val="-13"/>
          <w:sz w:val="24"/>
        </w:rPr>
        <w:t xml:space="preserve"> </w:t>
      </w:r>
      <w:r>
        <w:rPr>
          <w:sz w:val="24"/>
        </w:rPr>
        <w:t>the</w:t>
      </w:r>
      <w:r>
        <w:rPr>
          <w:spacing w:val="-13"/>
          <w:sz w:val="24"/>
        </w:rPr>
        <w:t xml:space="preserve"> </w:t>
      </w:r>
      <w:r>
        <w:rPr>
          <w:sz w:val="24"/>
        </w:rPr>
        <w:t>Interconnection</w:t>
      </w:r>
      <w:r>
        <w:rPr>
          <w:spacing w:val="-13"/>
          <w:sz w:val="24"/>
        </w:rPr>
        <w:t xml:space="preserve"> </w:t>
      </w:r>
      <w:r>
        <w:rPr>
          <w:sz w:val="24"/>
        </w:rPr>
        <w:t>Service</w:t>
      </w:r>
      <w:r>
        <w:rPr>
          <w:spacing w:val="-13"/>
          <w:sz w:val="24"/>
        </w:rPr>
        <w:t xml:space="preserve"> </w:t>
      </w:r>
      <w:r>
        <w:rPr>
          <w:sz w:val="24"/>
        </w:rPr>
        <w:t>Agreement;</w:t>
      </w:r>
    </w:p>
    <w:p w:rsidR="00872DC5" w:rsidRDefault="001F15AF">
      <w:pPr>
        <w:pStyle w:val="ListParagraph"/>
        <w:numPr>
          <w:ilvl w:val="5"/>
          <w:numId w:val="9"/>
        </w:numPr>
        <w:tabs>
          <w:tab w:val="left" w:pos="2589"/>
        </w:tabs>
        <w:ind w:left="2355" w:right="339" w:firstLine="0"/>
        <w:rPr>
          <w:sz w:val="24"/>
        </w:rPr>
      </w:pPr>
      <w:r>
        <w:rPr>
          <w:sz w:val="24"/>
        </w:rPr>
        <w:t>provide all necessary governmental permits and approvals to construct the Solar Tariff Generation Unit with the exception of ministerial permits, such as a</w:t>
      </w:r>
      <w:r>
        <w:rPr>
          <w:spacing w:val="-32"/>
          <w:sz w:val="24"/>
        </w:rPr>
        <w:t xml:space="preserve"> </w:t>
      </w:r>
      <w:r>
        <w:rPr>
          <w:sz w:val="24"/>
        </w:rPr>
        <w:t>building</w:t>
      </w:r>
    </w:p>
    <w:p w:rsidR="00872DC5" w:rsidRDefault="00872DC5">
      <w:pPr>
        <w:rPr>
          <w:sz w:val="24"/>
        </w:rPr>
        <w:sectPr w:rsidR="00872DC5">
          <w:pgSz w:w="12240" w:h="15840"/>
          <w:pgMar w:top="800" w:right="520" w:bottom="1200" w:left="760" w:header="0" w:footer="1012" w:gutter="0"/>
          <w:cols w:space="720"/>
        </w:sectPr>
      </w:pPr>
    </w:p>
    <w:p w:rsidR="00872DC5" w:rsidRDefault="001F15AF">
      <w:pPr>
        <w:pStyle w:val="BodyText"/>
        <w:spacing w:before="63"/>
        <w:ind w:left="2355" w:right="346"/>
      </w:pPr>
      <w:r>
        <w:lastRenderedPageBreak/>
        <w:t>permit, and notwithstanding any pending legal challenge(s) to one or more permits or approvals;</w:t>
      </w:r>
    </w:p>
    <w:p w:rsidR="00872DC5" w:rsidRDefault="001F15AF">
      <w:pPr>
        <w:pStyle w:val="ListParagraph"/>
        <w:numPr>
          <w:ilvl w:val="5"/>
          <w:numId w:val="9"/>
        </w:numPr>
        <w:tabs>
          <w:tab w:val="left" w:pos="2596"/>
        </w:tabs>
        <w:ind w:left="2595" w:hanging="241"/>
        <w:jc w:val="both"/>
        <w:rPr>
          <w:sz w:val="24"/>
        </w:rPr>
      </w:pPr>
      <w:r>
        <w:rPr>
          <w:sz w:val="24"/>
        </w:rPr>
        <w:t>meet all other applicable eligibility criteria in 225 CMR</w:t>
      </w:r>
      <w:r>
        <w:rPr>
          <w:spacing w:val="-2"/>
          <w:sz w:val="24"/>
        </w:rPr>
        <w:t xml:space="preserve"> </w:t>
      </w:r>
      <w:r>
        <w:rPr>
          <w:sz w:val="24"/>
        </w:rPr>
        <w:t>20.00;</w:t>
      </w:r>
    </w:p>
    <w:p w:rsidR="00872DC5" w:rsidRDefault="001F15AF">
      <w:pPr>
        <w:pStyle w:val="ListParagraph"/>
        <w:numPr>
          <w:ilvl w:val="5"/>
          <w:numId w:val="9"/>
        </w:numPr>
        <w:tabs>
          <w:tab w:val="left" w:pos="2634"/>
        </w:tabs>
        <w:ind w:left="2355" w:right="346" w:firstLine="0"/>
        <w:jc w:val="both"/>
        <w:rPr>
          <w:sz w:val="24"/>
        </w:rPr>
      </w:pPr>
      <w:r>
        <w:rPr>
          <w:sz w:val="24"/>
        </w:rPr>
        <w:t>certify that if selected, they will not be eligible to withdraw their proposal and reapply under a Capacity Block until 800 MW of Solar Tariff Generation Units have received a Statement of Qualification under 225 CMR</w:t>
      </w:r>
      <w:r>
        <w:rPr>
          <w:spacing w:val="-1"/>
          <w:sz w:val="24"/>
        </w:rPr>
        <w:t xml:space="preserve"> </w:t>
      </w:r>
      <w:r>
        <w:rPr>
          <w:sz w:val="24"/>
        </w:rPr>
        <w:t>20.00;</w:t>
      </w:r>
    </w:p>
    <w:p w:rsidR="00872DC5" w:rsidRDefault="001F15AF">
      <w:pPr>
        <w:pStyle w:val="ListParagraph"/>
        <w:numPr>
          <w:ilvl w:val="5"/>
          <w:numId w:val="9"/>
        </w:numPr>
        <w:tabs>
          <w:tab w:val="left" w:pos="2613"/>
        </w:tabs>
        <w:ind w:left="2355" w:right="337" w:firstLine="0"/>
        <w:jc w:val="both"/>
        <w:rPr>
          <w:sz w:val="24"/>
        </w:rPr>
      </w:pPr>
      <w:r>
        <w:rPr>
          <w:sz w:val="24"/>
        </w:rPr>
        <w:t>provide a performance guarantee deposit at the time of bid submittal to the Distribution</w:t>
      </w:r>
      <w:r>
        <w:rPr>
          <w:spacing w:val="-9"/>
          <w:sz w:val="24"/>
        </w:rPr>
        <w:t xml:space="preserve"> </w:t>
      </w:r>
      <w:r>
        <w:rPr>
          <w:sz w:val="24"/>
        </w:rPr>
        <w:t>Company</w:t>
      </w:r>
      <w:r>
        <w:rPr>
          <w:spacing w:val="-8"/>
          <w:sz w:val="24"/>
        </w:rPr>
        <w:t xml:space="preserve"> </w:t>
      </w:r>
      <w:r>
        <w:rPr>
          <w:sz w:val="24"/>
        </w:rPr>
        <w:t>or</w:t>
      </w:r>
      <w:r>
        <w:rPr>
          <w:spacing w:val="-12"/>
          <w:sz w:val="24"/>
        </w:rPr>
        <w:t xml:space="preserve"> </w:t>
      </w:r>
      <w:r>
        <w:rPr>
          <w:sz w:val="24"/>
        </w:rPr>
        <w:t>the</w:t>
      </w:r>
      <w:r>
        <w:rPr>
          <w:spacing w:val="-8"/>
          <w:sz w:val="24"/>
        </w:rPr>
        <w:t xml:space="preserve"> </w:t>
      </w:r>
      <w:r>
        <w:rPr>
          <w:sz w:val="24"/>
        </w:rPr>
        <w:t>Solar</w:t>
      </w:r>
      <w:r>
        <w:rPr>
          <w:spacing w:val="-10"/>
          <w:sz w:val="24"/>
        </w:rPr>
        <w:t xml:space="preserve"> </w:t>
      </w:r>
      <w:r>
        <w:rPr>
          <w:sz w:val="24"/>
        </w:rPr>
        <w:t>Program</w:t>
      </w:r>
      <w:r>
        <w:rPr>
          <w:spacing w:val="-8"/>
          <w:sz w:val="24"/>
        </w:rPr>
        <w:t xml:space="preserve"> </w:t>
      </w:r>
      <w:r>
        <w:rPr>
          <w:sz w:val="24"/>
        </w:rPr>
        <w:t>Administrator,</w:t>
      </w:r>
      <w:r>
        <w:rPr>
          <w:spacing w:val="-8"/>
          <w:sz w:val="24"/>
        </w:rPr>
        <w:t xml:space="preserve"> </w:t>
      </w:r>
      <w:r>
        <w:rPr>
          <w:sz w:val="24"/>
        </w:rPr>
        <w:t>the</w:t>
      </w:r>
      <w:r>
        <w:rPr>
          <w:spacing w:val="-9"/>
          <w:sz w:val="24"/>
        </w:rPr>
        <w:t xml:space="preserve"> </w:t>
      </w:r>
      <w:r>
        <w:rPr>
          <w:sz w:val="24"/>
        </w:rPr>
        <w:t>amount</w:t>
      </w:r>
      <w:r>
        <w:rPr>
          <w:spacing w:val="-7"/>
          <w:sz w:val="24"/>
        </w:rPr>
        <w:t xml:space="preserve"> </w:t>
      </w:r>
      <w:r>
        <w:rPr>
          <w:sz w:val="24"/>
        </w:rPr>
        <w:t>and</w:t>
      </w:r>
      <w:r>
        <w:rPr>
          <w:spacing w:val="-9"/>
          <w:sz w:val="24"/>
        </w:rPr>
        <w:t xml:space="preserve"> </w:t>
      </w:r>
      <w:r>
        <w:rPr>
          <w:sz w:val="24"/>
        </w:rPr>
        <w:t>parameters of which shall be established in consultation with the Department, but which shall not exceed $25 per kW of capacity. Any Generation Unit that is not selected or declines an award shall have its deposit refunded. Additionally, any Solar Tariff Generation Unit that is selected and chooses to move forward shall have its deposit refunded provided it is constructed within 12 months of the SMART Program Effective</w:t>
      </w:r>
      <w:r>
        <w:rPr>
          <w:spacing w:val="-8"/>
          <w:sz w:val="24"/>
        </w:rPr>
        <w:t xml:space="preserve"> </w:t>
      </w:r>
      <w:r>
        <w:rPr>
          <w:sz w:val="24"/>
        </w:rPr>
        <w:t>Date;</w:t>
      </w:r>
    </w:p>
    <w:p w:rsidR="00872DC5" w:rsidRDefault="001F15AF">
      <w:pPr>
        <w:pStyle w:val="ListParagraph"/>
        <w:numPr>
          <w:ilvl w:val="5"/>
          <w:numId w:val="9"/>
        </w:numPr>
        <w:tabs>
          <w:tab w:val="left" w:pos="2569"/>
        </w:tabs>
        <w:spacing w:before="1"/>
        <w:ind w:left="2355" w:right="338" w:firstLine="0"/>
        <w:jc w:val="both"/>
        <w:rPr>
          <w:sz w:val="24"/>
        </w:rPr>
      </w:pPr>
      <w:r>
        <w:rPr>
          <w:sz w:val="24"/>
        </w:rPr>
        <w:t>certify that the Solar Tariff Generation Unit is bidding independently and has no knowledge of non-public information associated with a proposal being submitted by another party in response to the request for proposals other than a response submitted by an affiliate of that bidder or for a project in which that bidder is also a project proponent or participant;</w:t>
      </w:r>
      <w:r>
        <w:rPr>
          <w:spacing w:val="-1"/>
          <w:sz w:val="24"/>
        </w:rPr>
        <w:t xml:space="preserve"> </w:t>
      </w:r>
      <w:r>
        <w:rPr>
          <w:sz w:val="24"/>
        </w:rPr>
        <w:t>and</w:t>
      </w:r>
    </w:p>
    <w:p w:rsidR="00872DC5" w:rsidRDefault="001F15AF">
      <w:pPr>
        <w:pStyle w:val="ListParagraph"/>
        <w:numPr>
          <w:ilvl w:val="5"/>
          <w:numId w:val="9"/>
        </w:numPr>
        <w:tabs>
          <w:tab w:val="left" w:pos="2586"/>
        </w:tabs>
        <w:ind w:left="2355" w:right="338" w:firstLine="0"/>
        <w:jc w:val="both"/>
        <w:rPr>
          <w:sz w:val="24"/>
        </w:rPr>
      </w:pPr>
      <w:r>
        <w:rPr>
          <w:sz w:val="24"/>
        </w:rPr>
        <w:t>comply</w:t>
      </w:r>
      <w:r>
        <w:rPr>
          <w:spacing w:val="-11"/>
          <w:sz w:val="24"/>
        </w:rPr>
        <w:t xml:space="preserve"> </w:t>
      </w:r>
      <w:r>
        <w:rPr>
          <w:sz w:val="24"/>
        </w:rPr>
        <w:t>with</w:t>
      </w:r>
      <w:r>
        <w:rPr>
          <w:spacing w:val="-10"/>
          <w:sz w:val="24"/>
        </w:rPr>
        <w:t xml:space="preserve"> </w:t>
      </w:r>
      <w:r>
        <w:rPr>
          <w:sz w:val="24"/>
        </w:rPr>
        <w:t>other</w:t>
      </w:r>
      <w:r>
        <w:rPr>
          <w:spacing w:val="-12"/>
          <w:sz w:val="24"/>
        </w:rPr>
        <w:t xml:space="preserve"> </w:t>
      </w:r>
      <w:r>
        <w:rPr>
          <w:sz w:val="24"/>
        </w:rPr>
        <w:t>price</w:t>
      </w:r>
      <w:r>
        <w:rPr>
          <w:spacing w:val="-12"/>
          <w:sz w:val="24"/>
        </w:rPr>
        <w:t xml:space="preserve"> </w:t>
      </w:r>
      <w:r>
        <w:rPr>
          <w:sz w:val="24"/>
        </w:rPr>
        <w:t>and</w:t>
      </w:r>
      <w:r>
        <w:rPr>
          <w:spacing w:val="-11"/>
          <w:sz w:val="24"/>
        </w:rPr>
        <w:t xml:space="preserve"> </w:t>
      </w:r>
      <w:r>
        <w:rPr>
          <w:sz w:val="24"/>
        </w:rPr>
        <w:t>non-price</w:t>
      </w:r>
      <w:r>
        <w:rPr>
          <w:spacing w:val="-9"/>
          <w:sz w:val="24"/>
        </w:rPr>
        <w:t xml:space="preserve"> </w:t>
      </w:r>
      <w:r>
        <w:rPr>
          <w:sz w:val="24"/>
        </w:rPr>
        <w:t>eligibility</w:t>
      </w:r>
      <w:r>
        <w:rPr>
          <w:spacing w:val="-11"/>
          <w:sz w:val="24"/>
        </w:rPr>
        <w:t xml:space="preserve"> </w:t>
      </w:r>
      <w:r>
        <w:rPr>
          <w:sz w:val="24"/>
        </w:rPr>
        <w:t>threshold</w:t>
      </w:r>
      <w:r>
        <w:rPr>
          <w:spacing w:val="-11"/>
          <w:sz w:val="24"/>
        </w:rPr>
        <w:t xml:space="preserve"> </w:t>
      </w:r>
      <w:r>
        <w:rPr>
          <w:sz w:val="24"/>
        </w:rPr>
        <w:t>criteria</w:t>
      </w:r>
      <w:r>
        <w:rPr>
          <w:spacing w:val="-9"/>
          <w:sz w:val="24"/>
        </w:rPr>
        <w:t xml:space="preserve"> </w:t>
      </w:r>
      <w:r>
        <w:rPr>
          <w:sz w:val="24"/>
        </w:rPr>
        <w:t>as</w:t>
      </w:r>
      <w:r>
        <w:rPr>
          <w:spacing w:val="-11"/>
          <w:sz w:val="24"/>
        </w:rPr>
        <w:t xml:space="preserve"> </w:t>
      </w:r>
      <w:r>
        <w:rPr>
          <w:sz w:val="24"/>
        </w:rPr>
        <w:t>required</w:t>
      </w:r>
      <w:r>
        <w:rPr>
          <w:spacing w:val="-9"/>
          <w:sz w:val="24"/>
        </w:rPr>
        <w:t xml:space="preserve"> </w:t>
      </w:r>
      <w:r>
        <w:rPr>
          <w:sz w:val="24"/>
        </w:rPr>
        <w:t>by</w:t>
      </w:r>
      <w:r>
        <w:rPr>
          <w:spacing w:val="-11"/>
          <w:sz w:val="24"/>
        </w:rPr>
        <w:t xml:space="preserve"> </w:t>
      </w:r>
      <w:r>
        <w:rPr>
          <w:sz w:val="24"/>
        </w:rPr>
        <w:t>the Distribution Companies in their request for proposals, developed in consultation with the</w:t>
      </w:r>
      <w:r>
        <w:rPr>
          <w:spacing w:val="-1"/>
          <w:sz w:val="24"/>
        </w:rPr>
        <w:t xml:space="preserve"> </w:t>
      </w:r>
      <w:r>
        <w:rPr>
          <w:sz w:val="24"/>
        </w:rPr>
        <w:t>Department.</w:t>
      </w:r>
    </w:p>
    <w:p w:rsidR="00872DC5" w:rsidRDefault="001F15AF">
      <w:pPr>
        <w:pStyle w:val="ListParagraph"/>
        <w:numPr>
          <w:ilvl w:val="4"/>
          <w:numId w:val="9"/>
        </w:numPr>
        <w:tabs>
          <w:tab w:val="left" w:pos="2224"/>
        </w:tabs>
        <w:ind w:left="1995" w:right="338" w:firstLine="0"/>
        <w:jc w:val="both"/>
        <w:rPr>
          <w:sz w:val="24"/>
        </w:rPr>
      </w:pPr>
      <w:r>
        <w:rPr>
          <w:sz w:val="24"/>
          <w:u w:val="single"/>
        </w:rPr>
        <w:t>Review</w:t>
      </w:r>
      <w:r>
        <w:rPr>
          <w:spacing w:val="-14"/>
          <w:sz w:val="24"/>
          <w:u w:val="single"/>
        </w:rPr>
        <w:t xml:space="preserve"> </w:t>
      </w:r>
      <w:r>
        <w:rPr>
          <w:sz w:val="24"/>
          <w:u w:val="single"/>
        </w:rPr>
        <w:t>Criteria</w:t>
      </w:r>
      <w:r>
        <w:rPr>
          <w:sz w:val="24"/>
        </w:rPr>
        <w:t>.</w:t>
      </w:r>
      <w:r>
        <w:rPr>
          <w:spacing w:val="-13"/>
          <w:sz w:val="24"/>
        </w:rPr>
        <w:t xml:space="preserve"> </w:t>
      </w:r>
      <w:r>
        <w:rPr>
          <w:sz w:val="24"/>
        </w:rPr>
        <w:t>All</w:t>
      </w:r>
      <w:r>
        <w:rPr>
          <w:spacing w:val="-12"/>
          <w:sz w:val="24"/>
        </w:rPr>
        <w:t xml:space="preserve"> </w:t>
      </w:r>
      <w:r>
        <w:rPr>
          <w:sz w:val="24"/>
        </w:rPr>
        <w:t>proposals</w:t>
      </w:r>
      <w:r>
        <w:rPr>
          <w:spacing w:val="-13"/>
          <w:sz w:val="24"/>
        </w:rPr>
        <w:t xml:space="preserve"> </w:t>
      </w:r>
      <w:r>
        <w:rPr>
          <w:sz w:val="24"/>
        </w:rPr>
        <w:t>must</w:t>
      </w:r>
      <w:r>
        <w:rPr>
          <w:spacing w:val="-11"/>
          <w:sz w:val="24"/>
        </w:rPr>
        <w:t xml:space="preserve"> </w:t>
      </w:r>
      <w:r>
        <w:rPr>
          <w:sz w:val="24"/>
        </w:rPr>
        <w:t>demonstrate</w:t>
      </w:r>
      <w:r>
        <w:rPr>
          <w:spacing w:val="-14"/>
          <w:sz w:val="24"/>
        </w:rPr>
        <w:t xml:space="preserve"> </w:t>
      </w:r>
      <w:r>
        <w:rPr>
          <w:sz w:val="24"/>
        </w:rPr>
        <w:t>that</w:t>
      </w:r>
      <w:r>
        <w:rPr>
          <w:spacing w:val="-12"/>
          <w:sz w:val="24"/>
        </w:rPr>
        <w:t xml:space="preserve"> </w:t>
      </w:r>
      <w:r>
        <w:rPr>
          <w:sz w:val="24"/>
        </w:rPr>
        <w:t>the</w:t>
      </w:r>
      <w:r>
        <w:rPr>
          <w:spacing w:val="-13"/>
          <w:sz w:val="24"/>
        </w:rPr>
        <w:t xml:space="preserve"> </w:t>
      </w:r>
      <w:r>
        <w:rPr>
          <w:sz w:val="24"/>
        </w:rPr>
        <w:t>Solar</w:t>
      </w:r>
      <w:r>
        <w:rPr>
          <w:spacing w:val="-11"/>
          <w:sz w:val="24"/>
        </w:rPr>
        <w:t xml:space="preserve"> </w:t>
      </w:r>
      <w:r>
        <w:rPr>
          <w:sz w:val="24"/>
        </w:rPr>
        <w:t>Tariff</w:t>
      </w:r>
      <w:r>
        <w:rPr>
          <w:spacing w:val="-13"/>
          <w:sz w:val="24"/>
        </w:rPr>
        <w:t xml:space="preserve"> </w:t>
      </w:r>
      <w:r>
        <w:rPr>
          <w:sz w:val="24"/>
        </w:rPr>
        <w:t>Generation</w:t>
      </w:r>
      <w:r>
        <w:rPr>
          <w:spacing w:val="-13"/>
          <w:sz w:val="24"/>
        </w:rPr>
        <w:t xml:space="preserve"> </w:t>
      </w:r>
      <w:r>
        <w:rPr>
          <w:sz w:val="24"/>
        </w:rPr>
        <w:t>Unit(s) will meet all eligibility criteria to receive a Statement of Qualification under 225 CMR 20.05(5)(a) and (e) and meet the eligibility criteria set forth in 225 CMR</w:t>
      </w:r>
      <w:r>
        <w:rPr>
          <w:spacing w:val="-11"/>
          <w:sz w:val="24"/>
        </w:rPr>
        <w:t xml:space="preserve"> </w:t>
      </w:r>
      <w:r>
        <w:rPr>
          <w:sz w:val="24"/>
        </w:rPr>
        <w:t>20.07(3)(a)2.</w:t>
      </w:r>
    </w:p>
    <w:p w:rsidR="00872DC5" w:rsidRDefault="001F15AF">
      <w:pPr>
        <w:pStyle w:val="ListParagraph"/>
        <w:numPr>
          <w:ilvl w:val="4"/>
          <w:numId w:val="9"/>
        </w:numPr>
        <w:tabs>
          <w:tab w:val="left" w:pos="2258"/>
        </w:tabs>
        <w:ind w:left="1995" w:right="339" w:firstLine="0"/>
        <w:jc w:val="both"/>
        <w:rPr>
          <w:sz w:val="24"/>
        </w:rPr>
      </w:pPr>
      <w:r>
        <w:rPr>
          <w:sz w:val="24"/>
          <w:u w:val="single"/>
        </w:rPr>
        <w:t>Ceiling Prices</w:t>
      </w:r>
      <w:r>
        <w:rPr>
          <w:sz w:val="24"/>
        </w:rPr>
        <w:t>. Proposals submitted by Owners or their Authorized Agents under the request for proposals shall not be considered eligible for consideration if they request a Base Compensation Rate higher than the Ceiling Price for their applicable size category. For Solar Tariff Generation Units with a capacity between 1 MW and 5 MW, the Ceiling Price shall be $0.17 per</w:t>
      </w:r>
      <w:r>
        <w:rPr>
          <w:spacing w:val="-3"/>
          <w:sz w:val="24"/>
        </w:rPr>
        <w:t xml:space="preserve"> </w:t>
      </w:r>
      <w:r>
        <w:rPr>
          <w:sz w:val="24"/>
        </w:rPr>
        <w:t>kWh.</w:t>
      </w:r>
    </w:p>
    <w:p w:rsidR="00872DC5" w:rsidRDefault="001F15AF">
      <w:pPr>
        <w:pStyle w:val="ListParagraph"/>
        <w:numPr>
          <w:ilvl w:val="4"/>
          <w:numId w:val="9"/>
        </w:numPr>
        <w:tabs>
          <w:tab w:val="left" w:pos="2238"/>
        </w:tabs>
        <w:spacing w:before="1"/>
        <w:ind w:left="1995" w:right="338" w:firstLine="0"/>
        <w:jc w:val="both"/>
        <w:rPr>
          <w:sz w:val="24"/>
        </w:rPr>
      </w:pPr>
      <w:r>
        <w:rPr>
          <w:sz w:val="24"/>
          <w:u w:val="single"/>
        </w:rPr>
        <w:t>Selection Process</w:t>
      </w:r>
      <w:r>
        <w:rPr>
          <w:sz w:val="24"/>
        </w:rPr>
        <w:t>. Proposals that meet the eligibility criteria in 225 CMR 20.07(3)(a)2. shall be ranked by requested Base Compensation Rate, with proposals requesting lower Base Compensation Rates being given preference over those requesting higher Base Compensation Rates. After proposals have been ranked by price, each Distribution Company shall select any eligible proposals up to the amount of MW being solicited by the Distribution Company, which will be eligible to receive a Base Compensation Rate equal to the Clearing</w:t>
      </w:r>
      <w:r>
        <w:rPr>
          <w:spacing w:val="-1"/>
          <w:sz w:val="24"/>
        </w:rPr>
        <w:t xml:space="preserve"> </w:t>
      </w:r>
      <w:r>
        <w:rPr>
          <w:sz w:val="24"/>
        </w:rPr>
        <w:t>Price.</w:t>
      </w:r>
    </w:p>
    <w:p w:rsidR="00872DC5" w:rsidRDefault="001F15AF">
      <w:pPr>
        <w:pStyle w:val="ListParagraph"/>
        <w:numPr>
          <w:ilvl w:val="4"/>
          <w:numId w:val="9"/>
        </w:numPr>
        <w:tabs>
          <w:tab w:val="left" w:pos="2241"/>
        </w:tabs>
        <w:ind w:left="1995" w:right="341" w:firstLine="0"/>
        <w:jc w:val="both"/>
        <w:rPr>
          <w:sz w:val="24"/>
        </w:rPr>
      </w:pPr>
      <w:r>
        <w:rPr>
          <w:sz w:val="24"/>
          <w:u w:val="single"/>
        </w:rPr>
        <w:t>Greenfield Subtractors</w:t>
      </w:r>
      <w:r>
        <w:rPr>
          <w:sz w:val="24"/>
        </w:rPr>
        <w:t>. A Solar Tariff Generation Unit selected under the procurement will have a Greenfield Subtractor, as established in 225 CMR 20.07(4)(f), applied to its Base Compensation Rate, if</w:t>
      </w:r>
      <w:r>
        <w:rPr>
          <w:spacing w:val="-3"/>
          <w:sz w:val="24"/>
        </w:rPr>
        <w:t xml:space="preserve"> </w:t>
      </w:r>
      <w:r>
        <w:rPr>
          <w:sz w:val="24"/>
        </w:rPr>
        <w:t>applicable.</w:t>
      </w:r>
    </w:p>
    <w:p w:rsidR="00872DC5" w:rsidRDefault="001F15AF">
      <w:pPr>
        <w:pStyle w:val="ListParagraph"/>
        <w:numPr>
          <w:ilvl w:val="4"/>
          <w:numId w:val="9"/>
        </w:numPr>
        <w:tabs>
          <w:tab w:val="left" w:pos="2238"/>
        </w:tabs>
        <w:ind w:left="1995" w:right="337" w:firstLine="0"/>
        <w:jc w:val="both"/>
        <w:rPr>
          <w:sz w:val="24"/>
        </w:rPr>
      </w:pPr>
      <w:r>
        <w:rPr>
          <w:sz w:val="24"/>
          <w:u w:val="single"/>
        </w:rPr>
        <w:t>Post Selection Requirements</w:t>
      </w:r>
      <w:r>
        <w:rPr>
          <w:sz w:val="24"/>
        </w:rPr>
        <w:t>. In order to be eligible to receive compensation following the procurement, Solar Tariff Generation Units with selected proposals that were previously qualified as Solar Carve-out II Renewable Generation Units must notify the Department of the Solar Carve-out II Renewable Generation Unit’s forfeiture of its RPS Class I Statement of Qualification within 15 days of</w:t>
      </w:r>
      <w:r>
        <w:rPr>
          <w:spacing w:val="-5"/>
          <w:sz w:val="24"/>
        </w:rPr>
        <w:t xml:space="preserve"> </w:t>
      </w:r>
      <w:r>
        <w:rPr>
          <w:sz w:val="24"/>
        </w:rPr>
        <w:t>selection.</w:t>
      </w:r>
    </w:p>
    <w:p w:rsidR="00872DC5" w:rsidRDefault="001F15AF">
      <w:pPr>
        <w:pStyle w:val="ListParagraph"/>
        <w:numPr>
          <w:ilvl w:val="4"/>
          <w:numId w:val="9"/>
        </w:numPr>
        <w:tabs>
          <w:tab w:val="left" w:pos="2265"/>
        </w:tabs>
        <w:spacing w:before="1"/>
        <w:ind w:left="1995" w:right="339" w:firstLine="0"/>
        <w:jc w:val="both"/>
        <w:rPr>
          <w:sz w:val="24"/>
        </w:rPr>
      </w:pPr>
      <w:r>
        <w:rPr>
          <w:sz w:val="24"/>
          <w:u w:val="single"/>
        </w:rPr>
        <w:t>Clearing Price</w:t>
      </w:r>
      <w:r>
        <w:rPr>
          <w:sz w:val="24"/>
        </w:rPr>
        <w:t>. The Clearing Price for Solar Tariff Generation Units with capacities between</w:t>
      </w:r>
      <w:r>
        <w:rPr>
          <w:spacing w:val="-9"/>
          <w:sz w:val="24"/>
        </w:rPr>
        <w:t xml:space="preserve"> </w:t>
      </w:r>
      <w:r>
        <w:rPr>
          <w:sz w:val="24"/>
        </w:rPr>
        <w:t>1</w:t>
      </w:r>
      <w:r>
        <w:rPr>
          <w:spacing w:val="-10"/>
          <w:sz w:val="24"/>
        </w:rPr>
        <w:t xml:space="preserve"> </w:t>
      </w:r>
      <w:r>
        <w:rPr>
          <w:sz w:val="24"/>
        </w:rPr>
        <w:t>MW</w:t>
      </w:r>
      <w:r>
        <w:rPr>
          <w:spacing w:val="-9"/>
          <w:sz w:val="24"/>
        </w:rPr>
        <w:t xml:space="preserve"> </w:t>
      </w:r>
      <w:r>
        <w:rPr>
          <w:sz w:val="24"/>
        </w:rPr>
        <w:t>and</w:t>
      </w:r>
      <w:r>
        <w:rPr>
          <w:spacing w:val="-7"/>
          <w:sz w:val="24"/>
        </w:rPr>
        <w:t xml:space="preserve"> </w:t>
      </w:r>
      <w:r>
        <w:rPr>
          <w:sz w:val="24"/>
        </w:rPr>
        <w:t>5</w:t>
      </w:r>
      <w:r>
        <w:rPr>
          <w:spacing w:val="-10"/>
          <w:sz w:val="24"/>
        </w:rPr>
        <w:t xml:space="preserve"> </w:t>
      </w:r>
      <w:r>
        <w:rPr>
          <w:sz w:val="24"/>
        </w:rPr>
        <w:t>MW</w:t>
      </w:r>
      <w:r>
        <w:rPr>
          <w:spacing w:val="-11"/>
          <w:sz w:val="24"/>
        </w:rPr>
        <w:t xml:space="preserve"> </w:t>
      </w:r>
      <w:r>
        <w:rPr>
          <w:sz w:val="24"/>
        </w:rPr>
        <w:t>shall</w:t>
      </w:r>
      <w:r>
        <w:rPr>
          <w:spacing w:val="-9"/>
          <w:sz w:val="24"/>
        </w:rPr>
        <w:t xml:space="preserve"> </w:t>
      </w:r>
      <w:r>
        <w:rPr>
          <w:sz w:val="24"/>
        </w:rPr>
        <w:t>be</w:t>
      </w:r>
      <w:r>
        <w:rPr>
          <w:spacing w:val="-10"/>
          <w:sz w:val="24"/>
        </w:rPr>
        <w:t xml:space="preserve"> </w:t>
      </w:r>
      <w:r>
        <w:rPr>
          <w:sz w:val="24"/>
        </w:rPr>
        <w:t>equal</w:t>
      </w:r>
      <w:r>
        <w:rPr>
          <w:spacing w:val="-10"/>
          <w:sz w:val="24"/>
        </w:rPr>
        <w:t xml:space="preserve"> </w:t>
      </w:r>
      <w:r>
        <w:rPr>
          <w:sz w:val="24"/>
        </w:rPr>
        <w:t>to</w:t>
      </w:r>
      <w:r>
        <w:rPr>
          <w:spacing w:val="-10"/>
          <w:sz w:val="24"/>
        </w:rPr>
        <w:t xml:space="preserve"> </w:t>
      </w:r>
      <w:r>
        <w:rPr>
          <w:sz w:val="24"/>
        </w:rPr>
        <w:t>the</w:t>
      </w:r>
      <w:r>
        <w:rPr>
          <w:spacing w:val="-8"/>
          <w:sz w:val="24"/>
        </w:rPr>
        <w:t xml:space="preserve"> </w:t>
      </w:r>
      <w:r>
        <w:rPr>
          <w:sz w:val="24"/>
        </w:rPr>
        <w:t>highest</w:t>
      </w:r>
      <w:r>
        <w:rPr>
          <w:spacing w:val="-11"/>
          <w:sz w:val="24"/>
        </w:rPr>
        <w:t xml:space="preserve"> </w:t>
      </w:r>
      <w:r>
        <w:rPr>
          <w:sz w:val="24"/>
        </w:rPr>
        <w:t>requested</w:t>
      </w:r>
      <w:r>
        <w:rPr>
          <w:spacing w:val="-8"/>
          <w:sz w:val="24"/>
        </w:rPr>
        <w:t xml:space="preserve"> </w:t>
      </w:r>
      <w:r>
        <w:rPr>
          <w:sz w:val="24"/>
        </w:rPr>
        <w:t>Base</w:t>
      </w:r>
      <w:r>
        <w:rPr>
          <w:spacing w:val="-11"/>
          <w:sz w:val="24"/>
        </w:rPr>
        <w:t xml:space="preserve"> </w:t>
      </w:r>
      <w:r>
        <w:rPr>
          <w:sz w:val="24"/>
        </w:rPr>
        <w:t>Compensation</w:t>
      </w:r>
      <w:r>
        <w:rPr>
          <w:spacing w:val="-9"/>
          <w:sz w:val="24"/>
        </w:rPr>
        <w:t xml:space="preserve"> </w:t>
      </w:r>
      <w:r>
        <w:rPr>
          <w:sz w:val="24"/>
        </w:rPr>
        <w:t>Rate among the selected proposals and shall be established separately for each Distribution Company. A Clearing Price may not exceed the Ceiling Prices established in 225 CMR 20.07(3)(a)4.</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ListParagraph"/>
        <w:numPr>
          <w:ilvl w:val="4"/>
          <w:numId w:val="9"/>
        </w:numPr>
        <w:tabs>
          <w:tab w:val="left" w:pos="2282"/>
        </w:tabs>
        <w:spacing w:before="63"/>
        <w:ind w:left="1995" w:right="337" w:firstLine="0"/>
        <w:jc w:val="both"/>
        <w:rPr>
          <w:sz w:val="24"/>
        </w:rPr>
      </w:pPr>
      <w:r>
        <w:rPr>
          <w:sz w:val="24"/>
          <w:u w:val="single"/>
        </w:rPr>
        <w:lastRenderedPageBreak/>
        <w:t>Proportional Allotment</w:t>
      </w:r>
      <w:r>
        <w:rPr>
          <w:sz w:val="24"/>
        </w:rPr>
        <w:t>. Each Distribution Company shall solicit for an amount of capacity equal to up to one half of its first Capacity Block, as established pursuant to 225 CMR 20.05(3).</w:t>
      </w:r>
    </w:p>
    <w:p w:rsidR="00872DC5" w:rsidRDefault="001F15AF">
      <w:pPr>
        <w:pStyle w:val="ListParagraph"/>
        <w:numPr>
          <w:ilvl w:val="4"/>
          <w:numId w:val="9"/>
        </w:numPr>
        <w:tabs>
          <w:tab w:val="left" w:pos="2440"/>
        </w:tabs>
        <w:ind w:left="1995" w:right="340" w:firstLine="0"/>
        <w:jc w:val="both"/>
        <w:rPr>
          <w:sz w:val="24"/>
        </w:rPr>
      </w:pPr>
      <w:r>
        <w:rPr>
          <w:sz w:val="24"/>
          <w:u w:val="single"/>
        </w:rPr>
        <w:t>Confidentiality</w:t>
      </w:r>
      <w:r>
        <w:rPr>
          <w:sz w:val="24"/>
        </w:rPr>
        <w:t>. The Distribution Company and the Department, to the extent authorized by law, will treat all proposals received from prospective Solar Tariff Generation Units in a confidential manner and will use reasonable efforts, except as required</w:t>
      </w:r>
      <w:r>
        <w:rPr>
          <w:spacing w:val="-11"/>
          <w:sz w:val="24"/>
        </w:rPr>
        <w:t xml:space="preserve"> </w:t>
      </w:r>
      <w:r>
        <w:rPr>
          <w:sz w:val="24"/>
        </w:rPr>
        <w:t>by</w:t>
      </w:r>
      <w:r>
        <w:rPr>
          <w:spacing w:val="-8"/>
          <w:sz w:val="24"/>
        </w:rPr>
        <w:t xml:space="preserve"> </w:t>
      </w:r>
      <w:r>
        <w:rPr>
          <w:sz w:val="24"/>
        </w:rPr>
        <w:t>law,</w:t>
      </w:r>
      <w:r>
        <w:rPr>
          <w:spacing w:val="-11"/>
          <w:sz w:val="24"/>
        </w:rPr>
        <w:t xml:space="preserve"> </w:t>
      </w:r>
      <w:r>
        <w:rPr>
          <w:sz w:val="24"/>
        </w:rPr>
        <w:t>not</w:t>
      </w:r>
      <w:r>
        <w:rPr>
          <w:spacing w:val="-10"/>
          <w:sz w:val="24"/>
        </w:rPr>
        <w:t xml:space="preserve"> </w:t>
      </w:r>
      <w:r>
        <w:rPr>
          <w:sz w:val="24"/>
        </w:rPr>
        <w:t>to</w:t>
      </w:r>
      <w:r>
        <w:rPr>
          <w:spacing w:val="-11"/>
          <w:sz w:val="24"/>
        </w:rPr>
        <w:t xml:space="preserve"> </w:t>
      </w:r>
      <w:r>
        <w:rPr>
          <w:sz w:val="24"/>
        </w:rPr>
        <w:t>disclose</w:t>
      </w:r>
      <w:r>
        <w:rPr>
          <w:spacing w:val="-10"/>
          <w:sz w:val="24"/>
        </w:rPr>
        <w:t xml:space="preserve"> </w:t>
      </w:r>
      <w:r>
        <w:rPr>
          <w:sz w:val="24"/>
        </w:rPr>
        <w:t>such</w:t>
      </w:r>
      <w:r>
        <w:rPr>
          <w:spacing w:val="-10"/>
          <w:sz w:val="24"/>
        </w:rPr>
        <w:t xml:space="preserve"> </w:t>
      </w:r>
      <w:r>
        <w:rPr>
          <w:sz w:val="24"/>
        </w:rPr>
        <w:t>information</w:t>
      </w:r>
      <w:r>
        <w:rPr>
          <w:spacing w:val="-11"/>
          <w:sz w:val="24"/>
        </w:rPr>
        <w:t xml:space="preserve"> </w:t>
      </w:r>
      <w:r>
        <w:rPr>
          <w:sz w:val="24"/>
        </w:rPr>
        <w:t>to</w:t>
      </w:r>
      <w:r>
        <w:rPr>
          <w:spacing w:val="-10"/>
          <w:sz w:val="24"/>
        </w:rPr>
        <w:t xml:space="preserve"> </w:t>
      </w:r>
      <w:r>
        <w:rPr>
          <w:sz w:val="24"/>
        </w:rPr>
        <w:t>any</w:t>
      </w:r>
      <w:r>
        <w:rPr>
          <w:spacing w:val="-11"/>
          <w:sz w:val="24"/>
        </w:rPr>
        <w:t xml:space="preserve"> </w:t>
      </w:r>
      <w:r>
        <w:rPr>
          <w:sz w:val="24"/>
        </w:rPr>
        <w:t>third</w:t>
      </w:r>
      <w:r>
        <w:rPr>
          <w:spacing w:val="-11"/>
          <w:sz w:val="24"/>
        </w:rPr>
        <w:t xml:space="preserve"> </w:t>
      </w:r>
      <w:r>
        <w:rPr>
          <w:sz w:val="24"/>
        </w:rPr>
        <w:t>party</w:t>
      </w:r>
      <w:r>
        <w:rPr>
          <w:spacing w:val="-10"/>
          <w:sz w:val="24"/>
        </w:rPr>
        <w:t xml:space="preserve"> </w:t>
      </w:r>
      <w:r>
        <w:rPr>
          <w:sz w:val="24"/>
        </w:rPr>
        <w:t>or</w:t>
      </w:r>
      <w:r>
        <w:rPr>
          <w:spacing w:val="-12"/>
          <w:sz w:val="24"/>
        </w:rPr>
        <w:t xml:space="preserve"> </w:t>
      </w:r>
      <w:r>
        <w:rPr>
          <w:sz w:val="24"/>
        </w:rPr>
        <w:t>use</w:t>
      </w:r>
      <w:r>
        <w:rPr>
          <w:spacing w:val="-9"/>
          <w:sz w:val="24"/>
        </w:rPr>
        <w:t xml:space="preserve"> </w:t>
      </w:r>
      <w:r>
        <w:rPr>
          <w:sz w:val="24"/>
        </w:rPr>
        <w:t>such</w:t>
      </w:r>
      <w:r>
        <w:rPr>
          <w:spacing w:val="-11"/>
          <w:sz w:val="24"/>
        </w:rPr>
        <w:t xml:space="preserve"> </w:t>
      </w:r>
      <w:r>
        <w:rPr>
          <w:sz w:val="24"/>
        </w:rPr>
        <w:t>information for any purpose other than in connection with the evaluation of a Solar Tariff Generation Unit’s participation in the procurement process described in 225 CMR</w:t>
      </w:r>
      <w:r>
        <w:rPr>
          <w:spacing w:val="-3"/>
          <w:sz w:val="24"/>
        </w:rPr>
        <w:t xml:space="preserve"> </w:t>
      </w:r>
      <w:r>
        <w:rPr>
          <w:sz w:val="24"/>
        </w:rPr>
        <w:t>20.07(3).</w:t>
      </w:r>
    </w:p>
    <w:p w:rsidR="00872DC5" w:rsidRDefault="001F15AF">
      <w:pPr>
        <w:pStyle w:val="ListParagraph"/>
        <w:numPr>
          <w:ilvl w:val="4"/>
          <w:numId w:val="9"/>
        </w:numPr>
        <w:tabs>
          <w:tab w:val="left" w:pos="2414"/>
        </w:tabs>
        <w:ind w:left="1995" w:right="337" w:firstLine="0"/>
        <w:jc w:val="both"/>
        <w:rPr>
          <w:sz w:val="24"/>
        </w:rPr>
      </w:pPr>
      <w:r>
        <w:rPr>
          <w:sz w:val="24"/>
          <w:u w:val="single"/>
        </w:rPr>
        <w:t>Payment and Cost Recovery</w:t>
      </w:r>
      <w:r>
        <w:rPr>
          <w:sz w:val="24"/>
        </w:rPr>
        <w:t xml:space="preserve">. All Solar Tariff Generation Units selected </w:t>
      </w:r>
      <w:r>
        <w:rPr>
          <w:i/>
          <w:sz w:val="24"/>
        </w:rPr>
        <w:t xml:space="preserve">via </w:t>
      </w:r>
      <w:r>
        <w:rPr>
          <w:sz w:val="24"/>
        </w:rPr>
        <w:t>the procurement process shall only be eligible to receive compensation from the Distribution Companies subject to DPU and any other appropriate jurisdictional regulatory bodies’ approval of a tariff.</w:t>
      </w:r>
    </w:p>
    <w:p w:rsidR="00872DC5" w:rsidRDefault="001F15AF">
      <w:pPr>
        <w:pStyle w:val="ListParagraph"/>
        <w:numPr>
          <w:ilvl w:val="4"/>
          <w:numId w:val="9"/>
        </w:numPr>
        <w:tabs>
          <w:tab w:val="left" w:pos="2375"/>
        </w:tabs>
        <w:spacing w:before="1"/>
        <w:ind w:left="1995" w:right="338" w:firstLine="0"/>
        <w:jc w:val="both"/>
        <w:rPr>
          <w:sz w:val="24"/>
        </w:rPr>
      </w:pPr>
      <w:r>
        <w:rPr>
          <w:sz w:val="24"/>
          <w:u w:val="single"/>
        </w:rPr>
        <w:t>Termination of Solicitation</w:t>
      </w:r>
      <w:r>
        <w:rPr>
          <w:sz w:val="24"/>
        </w:rPr>
        <w:t>. If the Department, in consultation with the Distribution Companies,</w:t>
      </w:r>
      <w:r>
        <w:rPr>
          <w:spacing w:val="-7"/>
          <w:sz w:val="24"/>
        </w:rPr>
        <w:t xml:space="preserve"> </w:t>
      </w:r>
      <w:r>
        <w:rPr>
          <w:sz w:val="24"/>
        </w:rPr>
        <w:t>determines</w:t>
      </w:r>
      <w:r>
        <w:rPr>
          <w:spacing w:val="-4"/>
          <w:sz w:val="24"/>
        </w:rPr>
        <w:t xml:space="preserve"> </w:t>
      </w:r>
      <w:r>
        <w:rPr>
          <w:sz w:val="24"/>
        </w:rPr>
        <w:t>that</w:t>
      </w:r>
      <w:r>
        <w:rPr>
          <w:spacing w:val="-5"/>
          <w:sz w:val="24"/>
        </w:rPr>
        <w:t xml:space="preserve"> </w:t>
      </w:r>
      <w:r>
        <w:rPr>
          <w:sz w:val="24"/>
        </w:rPr>
        <w:t>reasonable</w:t>
      </w:r>
      <w:r>
        <w:rPr>
          <w:spacing w:val="-5"/>
          <w:sz w:val="24"/>
        </w:rPr>
        <w:t xml:space="preserve"> </w:t>
      </w:r>
      <w:r>
        <w:rPr>
          <w:sz w:val="24"/>
        </w:rPr>
        <w:t>proposals</w:t>
      </w:r>
      <w:r>
        <w:rPr>
          <w:spacing w:val="-3"/>
          <w:sz w:val="24"/>
        </w:rPr>
        <w:t xml:space="preserve"> </w:t>
      </w:r>
      <w:r>
        <w:rPr>
          <w:sz w:val="24"/>
        </w:rPr>
        <w:t>were</w:t>
      </w:r>
      <w:r>
        <w:rPr>
          <w:spacing w:val="-6"/>
          <w:sz w:val="24"/>
        </w:rPr>
        <w:t xml:space="preserve"> </w:t>
      </w:r>
      <w:r>
        <w:rPr>
          <w:sz w:val="24"/>
        </w:rPr>
        <w:t>not</w:t>
      </w:r>
      <w:r>
        <w:rPr>
          <w:spacing w:val="-6"/>
          <w:sz w:val="24"/>
        </w:rPr>
        <w:t xml:space="preserve"> </w:t>
      </w:r>
      <w:r>
        <w:rPr>
          <w:sz w:val="24"/>
        </w:rPr>
        <w:t>received</w:t>
      </w:r>
      <w:r>
        <w:rPr>
          <w:spacing w:val="-7"/>
          <w:sz w:val="24"/>
        </w:rPr>
        <w:t xml:space="preserve"> </w:t>
      </w:r>
      <w:r>
        <w:rPr>
          <w:sz w:val="24"/>
        </w:rPr>
        <w:t>or</w:t>
      </w:r>
      <w:r>
        <w:rPr>
          <w:spacing w:val="-5"/>
          <w:sz w:val="24"/>
        </w:rPr>
        <w:t xml:space="preserve"> </w:t>
      </w:r>
      <w:r>
        <w:rPr>
          <w:sz w:val="24"/>
        </w:rPr>
        <w:t>that</w:t>
      </w:r>
      <w:r>
        <w:rPr>
          <w:spacing w:val="-4"/>
          <w:sz w:val="24"/>
        </w:rPr>
        <w:t xml:space="preserve"> </w:t>
      </w:r>
      <w:r>
        <w:rPr>
          <w:sz w:val="24"/>
        </w:rPr>
        <w:t>the</w:t>
      </w:r>
      <w:r>
        <w:rPr>
          <w:spacing w:val="-7"/>
          <w:sz w:val="24"/>
        </w:rPr>
        <w:t xml:space="preserve"> </w:t>
      </w:r>
      <w:r>
        <w:rPr>
          <w:sz w:val="24"/>
        </w:rPr>
        <w:t>solicitation was not competitive, the Department may terminate the solicitation, and may require additional solicitations or administratively set a clearing price and initial Base Compensation Rate to fulfill the requirements of 225 CMR</w:t>
      </w:r>
      <w:r>
        <w:rPr>
          <w:spacing w:val="-2"/>
          <w:sz w:val="24"/>
        </w:rPr>
        <w:t xml:space="preserve"> </w:t>
      </w:r>
      <w:r>
        <w:rPr>
          <w:sz w:val="24"/>
        </w:rPr>
        <w:t>20.07(3)(a).</w:t>
      </w:r>
    </w:p>
    <w:p w:rsidR="00872DC5" w:rsidRDefault="001F15AF">
      <w:pPr>
        <w:pStyle w:val="ListParagraph"/>
        <w:numPr>
          <w:ilvl w:val="4"/>
          <w:numId w:val="9"/>
        </w:numPr>
        <w:tabs>
          <w:tab w:val="left" w:pos="2373"/>
        </w:tabs>
        <w:ind w:left="1995" w:right="337" w:firstLine="0"/>
        <w:jc w:val="both"/>
        <w:rPr>
          <w:sz w:val="24"/>
        </w:rPr>
      </w:pPr>
      <w:r>
        <w:rPr>
          <w:sz w:val="24"/>
          <w:u w:val="single"/>
        </w:rPr>
        <w:t>Additional Solicitation Parameters</w:t>
      </w:r>
      <w:r>
        <w:rPr>
          <w:sz w:val="24"/>
        </w:rPr>
        <w:t>. If the Department terminates the solicitation and chooses to issue a new solicitation, pursuant to 225 CMR 20.07(3)(a)12., any subsequent solicitation may rank proposals using a different methodology and establish pricing differently than the processes outlined in 225 CMR 20.07(3)(a)8. and 225 CMR 20.07(3)(b).</w:t>
      </w:r>
      <w:r>
        <w:rPr>
          <w:spacing w:val="34"/>
          <w:sz w:val="24"/>
        </w:rPr>
        <w:t xml:space="preserve"> </w:t>
      </w:r>
      <w:r>
        <w:rPr>
          <w:sz w:val="24"/>
        </w:rPr>
        <w:t>Such</w:t>
      </w:r>
      <w:r>
        <w:rPr>
          <w:spacing w:val="-13"/>
          <w:sz w:val="24"/>
        </w:rPr>
        <w:t xml:space="preserve"> </w:t>
      </w:r>
      <w:r>
        <w:rPr>
          <w:sz w:val="24"/>
        </w:rPr>
        <w:t>methodologies</w:t>
      </w:r>
      <w:r>
        <w:rPr>
          <w:spacing w:val="-13"/>
          <w:sz w:val="24"/>
        </w:rPr>
        <w:t xml:space="preserve"> </w:t>
      </w:r>
      <w:r>
        <w:rPr>
          <w:sz w:val="24"/>
        </w:rPr>
        <w:t>shall</w:t>
      </w:r>
      <w:r>
        <w:rPr>
          <w:spacing w:val="-13"/>
          <w:sz w:val="24"/>
        </w:rPr>
        <w:t xml:space="preserve"> </w:t>
      </w:r>
      <w:r>
        <w:rPr>
          <w:sz w:val="24"/>
        </w:rPr>
        <w:t>be</w:t>
      </w:r>
      <w:r>
        <w:rPr>
          <w:spacing w:val="-14"/>
          <w:sz w:val="24"/>
        </w:rPr>
        <w:t xml:space="preserve"> </w:t>
      </w:r>
      <w:r>
        <w:rPr>
          <w:sz w:val="24"/>
        </w:rPr>
        <w:t>included</w:t>
      </w:r>
      <w:r>
        <w:rPr>
          <w:spacing w:val="-13"/>
          <w:sz w:val="24"/>
        </w:rPr>
        <w:t xml:space="preserve"> </w:t>
      </w:r>
      <w:r>
        <w:rPr>
          <w:sz w:val="24"/>
        </w:rPr>
        <w:t>in</w:t>
      </w:r>
      <w:r>
        <w:rPr>
          <w:spacing w:val="-13"/>
          <w:sz w:val="24"/>
        </w:rPr>
        <w:t xml:space="preserve"> </w:t>
      </w:r>
      <w:r>
        <w:rPr>
          <w:sz w:val="24"/>
        </w:rPr>
        <w:t>any</w:t>
      </w:r>
      <w:r>
        <w:rPr>
          <w:spacing w:val="-13"/>
          <w:sz w:val="24"/>
        </w:rPr>
        <w:t xml:space="preserve"> </w:t>
      </w:r>
      <w:r>
        <w:rPr>
          <w:sz w:val="24"/>
        </w:rPr>
        <w:t>subsequent</w:t>
      </w:r>
      <w:r>
        <w:rPr>
          <w:spacing w:val="-13"/>
          <w:sz w:val="24"/>
        </w:rPr>
        <w:t xml:space="preserve"> </w:t>
      </w:r>
      <w:r>
        <w:rPr>
          <w:sz w:val="24"/>
        </w:rPr>
        <w:t>request</w:t>
      </w:r>
      <w:r>
        <w:rPr>
          <w:spacing w:val="-13"/>
          <w:sz w:val="24"/>
        </w:rPr>
        <w:t xml:space="preserve"> </w:t>
      </w:r>
      <w:r>
        <w:rPr>
          <w:sz w:val="24"/>
        </w:rPr>
        <w:t>for</w:t>
      </w:r>
      <w:r>
        <w:rPr>
          <w:spacing w:val="-15"/>
          <w:sz w:val="24"/>
        </w:rPr>
        <w:t xml:space="preserve"> </w:t>
      </w:r>
      <w:r>
        <w:rPr>
          <w:sz w:val="24"/>
        </w:rPr>
        <w:t>proposals issued by the Distribution Companies, in consultation with the</w:t>
      </w:r>
      <w:r>
        <w:rPr>
          <w:spacing w:val="-2"/>
          <w:sz w:val="24"/>
        </w:rPr>
        <w:t xml:space="preserve"> </w:t>
      </w:r>
      <w:r>
        <w:rPr>
          <w:sz w:val="24"/>
        </w:rPr>
        <w:t>Department.</w:t>
      </w:r>
    </w:p>
    <w:p w:rsidR="00872DC5" w:rsidRDefault="001F15AF">
      <w:pPr>
        <w:pStyle w:val="ListParagraph"/>
        <w:numPr>
          <w:ilvl w:val="4"/>
          <w:numId w:val="9"/>
        </w:numPr>
        <w:tabs>
          <w:tab w:val="left" w:pos="2361"/>
        </w:tabs>
        <w:ind w:left="1995" w:right="340" w:firstLine="0"/>
        <w:jc w:val="both"/>
        <w:rPr>
          <w:sz w:val="24"/>
        </w:rPr>
      </w:pPr>
      <w:r>
        <w:rPr>
          <w:sz w:val="24"/>
          <w:u w:val="single"/>
        </w:rPr>
        <w:t>Unallocated Capacity</w:t>
      </w:r>
      <w:r>
        <w:rPr>
          <w:sz w:val="24"/>
        </w:rPr>
        <w:t>. Should a Distribution Company not procure the full amount of capacity it must solicit, as described in 225 CMR 20.07(3)(a)9., the Department may allocate any remaining capacity to a future Capacity</w:t>
      </w:r>
      <w:r>
        <w:rPr>
          <w:spacing w:val="-1"/>
          <w:sz w:val="24"/>
        </w:rPr>
        <w:t xml:space="preserve"> </w:t>
      </w:r>
      <w:r>
        <w:rPr>
          <w:sz w:val="24"/>
        </w:rPr>
        <w:t>Block.</w:t>
      </w:r>
    </w:p>
    <w:p w:rsidR="00872DC5" w:rsidRDefault="001F15AF">
      <w:pPr>
        <w:pStyle w:val="ListParagraph"/>
        <w:numPr>
          <w:ilvl w:val="4"/>
          <w:numId w:val="9"/>
        </w:numPr>
        <w:tabs>
          <w:tab w:val="left" w:pos="2440"/>
        </w:tabs>
        <w:ind w:left="1995" w:right="339" w:firstLine="0"/>
        <w:jc w:val="both"/>
        <w:rPr>
          <w:sz w:val="24"/>
        </w:rPr>
      </w:pPr>
      <w:r>
        <w:rPr>
          <w:sz w:val="24"/>
          <w:u w:val="single"/>
        </w:rPr>
        <w:t>Miscellaneous</w:t>
      </w:r>
      <w:r>
        <w:rPr>
          <w:sz w:val="24"/>
        </w:rPr>
        <w:t>. Other requirements, procedures, and eligibility criteria may be specified by the Distribution Companies in their requests for proposals, as developed in consultation with the</w:t>
      </w:r>
      <w:r>
        <w:rPr>
          <w:spacing w:val="-2"/>
          <w:sz w:val="24"/>
        </w:rPr>
        <w:t xml:space="preserve"> </w:t>
      </w:r>
      <w:r>
        <w:rPr>
          <w:sz w:val="24"/>
        </w:rPr>
        <w:t>Department.</w:t>
      </w:r>
    </w:p>
    <w:p w:rsidR="00872DC5" w:rsidRDefault="00872DC5">
      <w:pPr>
        <w:pStyle w:val="BodyText"/>
        <w:spacing w:before="1"/>
        <w:jc w:val="left"/>
      </w:pPr>
    </w:p>
    <w:p w:rsidR="00872DC5" w:rsidRDefault="001F15AF">
      <w:pPr>
        <w:pStyle w:val="ListParagraph"/>
        <w:numPr>
          <w:ilvl w:val="3"/>
          <w:numId w:val="9"/>
        </w:numPr>
        <w:tabs>
          <w:tab w:val="left" w:pos="1989"/>
        </w:tabs>
        <w:ind w:right="338" w:firstLine="0"/>
        <w:jc w:val="both"/>
        <w:rPr>
          <w:sz w:val="24"/>
        </w:rPr>
      </w:pPr>
      <w:r>
        <w:rPr>
          <w:sz w:val="24"/>
          <w:u w:val="single"/>
        </w:rPr>
        <w:t>Block 1 Base Compensation Rates</w:t>
      </w:r>
      <w:r>
        <w:rPr>
          <w:sz w:val="24"/>
        </w:rPr>
        <w:t>. For the purposes of establishing Base Compensation Rates for each Distribution Company under the Capacity Blocks established in 225 CMR 20.05(3), the Department shall calculate the mean price of all proposals selected in a Distribution Company’s service territory under the competitive procurement process in 225 CMR 20.07(3)(a). This average price shall be the Base Compensation Rate for all projects that receive a Statement of Qualification under the first Capacity Block in a Distribution Company’s service territory. If a Distribution Company receives insufficient bids for the Department to calculate a mean price for its service territory, the Department may require additional solicitations or administratively set the Base Compensation Rate for its first Capacity</w:t>
      </w:r>
      <w:r>
        <w:rPr>
          <w:spacing w:val="-1"/>
          <w:sz w:val="24"/>
        </w:rPr>
        <w:t xml:space="preserve"> </w:t>
      </w:r>
      <w:r>
        <w:rPr>
          <w:sz w:val="24"/>
        </w:rPr>
        <w:t>Block.</w:t>
      </w:r>
    </w:p>
    <w:p w:rsidR="00872DC5" w:rsidRDefault="00872DC5">
      <w:pPr>
        <w:pStyle w:val="BodyText"/>
        <w:spacing w:before="1"/>
        <w:jc w:val="left"/>
      </w:pPr>
    </w:p>
    <w:p w:rsidR="00872DC5" w:rsidRDefault="001F15AF">
      <w:pPr>
        <w:pStyle w:val="ListParagraph"/>
        <w:numPr>
          <w:ilvl w:val="3"/>
          <w:numId w:val="9"/>
        </w:numPr>
        <w:tabs>
          <w:tab w:val="left" w:pos="1977"/>
        </w:tabs>
        <w:ind w:right="336" w:firstLine="0"/>
        <w:jc w:val="both"/>
        <w:rPr>
          <w:sz w:val="24"/>
        </w:rPr>
      </w:pPr>
      <w:r>
        <w:rPr>
          <w:sz w:val="24"/>
          <w:u w:val="single"/>
        </w:rPr>
        <w:t>Indices for Solar Tariff Generation Units equal to or less than one MW AC</w:t>
      </w:r>
      <w:r>
        <w:rPr>
          <w:sz w:val="24"/>
        </w:rPr>
        <w:t>. Initial Base Compensation</w:t>
      </w:r>
      <w:r>
        <w:rPr>
          <w:spacing w:val="-9"/>
          <w:sz w:val="24"/>
        </w:rPr>
        <w:t xml:space="preserve"> </w:t>
      </w:r>
      <w:r>
        <w:rPr>
          <w:sz w:val="24"/>
        </w:rPr>
        <w:t>Rates</w:t>
      </w:r>
      <w:r>
        <w:rPr>
          <w:spacing w:val="-8"/>
          <w:sz w:val="24"/>
        </w:rPr>
        <w:t xml:space="preserve"> </w:t>
      </w:r>
      <w:r>
        <w:rPr>
          <w:sz w:val="24"/>
        </w:rPr>
        <w:t>for</w:t>
      </w:r>
      <w:r>
        <w:rPr>
          <w:spacing w:val="-10"/>
          <w:sz w:val="24"/>
        </w:rPr>
        <w:t xml:space="preserve"> </w:t>
      </w:r>
      <w:r>
        <w:rPr>
          <w:sz w:val="24"/>
        </w:rPr>
        <w:t>Solar</w:t>
      </w:r>
      <w:r>
        <w:rPr>
          <w:spacing w:val="-10"/>
          <w:sz w:val="24"/>
        </w:rPr>
        <w:t xml:space="preserve"> </w:t>
      </w:r>
      <w:r>
        <w:rPr>
          <w:sz w:val="24"/>
        </w:rPr>
        <w:t>Tariff</w:t>
      </w:r>
      <w:r>
        <w:rPr>
          <w:spacing w:val="-9"/>
          <w:sz w:val="24"/>
        </w:rPr>
        <w:t xml:space="preserve"> </w:t>
      </w:r>
      <w:r>
        <w:rPr>
          <w:sz w:val="24"/>
        </w:rPr>
        <w:t>Generation</w:t>
      </w:r>
      <w:r>
        <w:rPr>
          <w:spacing w:val="-6"/>
          <w:sz w:val="24"/>
        </w:rPr>
        <w:t xml:space="preserve"> </w:t>
      </w:r>
      <w:r>
        <w:rPr>
          <w:sz w:val="24"/>
        </w:rPr>
        <w:t>Units</w:t>
      </w:r>
      <w:r>
        <w:rPr>
          <w:spacing w:val="-8"/>
          <w:sz w:val="24"/>
        </w:rPr>
        <w:t xml:space="preserve"> </w:t>
      </w:r>
      <w:r>
        <w:rPr>
          <w:sz w:val="24"/>
        </w:rPr>
        <w:t>with</w:t>
      </w:r>
      <w:r>
        <w:rPr>
          <w:spacing w:val="-8"/>
          <w:sz w:val="24"/>
        </w:rPr>
        <w:t xml:space="preserve"> </w:t>
      </w:r>
      <w:r>
        <w:rPr>
          <w:sz w:val="24"/>
        </w:rPr>
        <w:t>capacities</w:t>
      </w:r>
      <w:r>
        <w:rPr>
          <w:spacing w:val="-9"/>
          <w:sz w:val="24"/>
        </w:rPr>
        <w:t xml:space="preserve"> </w:t>
      </w:r>
      <w:r>
        <w:rPr>
          <w:sz w:val="24"/>
        </w:rPr>
        <w:t>equal</w:t>
      </w:r>
      <w:r>
        <w:rPr>
          <w:spacing w:val="-8"/>
          <w:sz w:val="24"/>
        </w:rPr>
        <w:t xml:space="preserve"> </w:t>
      </w:r>
      <w:r>
        <w:rPr>
          <w:sz w:val="24"/>
        </w:rPr>
        <w:t>to</w:t>
      </w:r>
      <w:r>
        <w:rPr>
          <w:spacing w:val="-8"/>
          <w:sz w:val="24"/>
        </w:rPr>
        <w:t xml:space="preserve"> </w:t>
      </w:r>
      <w:r>
        <w:rPr>
          <w:sz w:val="24"/>
        </w:rPr>
        <w:t>or</w:t>
      </w:r>
      <w:r>
        <w:rPr>
          <w:spacing w:val="-7"/>
          <w:sz w:val="24"/>
        </w:rPr>
        <w:t xml:space="preserve"> </w:t>
      </w:r>
      <w:r>
        <w:rPr>
          <w:sz w:val="24"/>
        </w:rPr>
        <w:t>less</w:t>
      </w:r>
      <w:r>
        <w:rPr>
          <w:spacing w:val="-9"/>
          <w:sz w:val="24"/>
        </w:rPr>
        <w:t xml:space="preserve"> </w:t>
      </w:r>
      <w:r>
        <w:rPr>
          <w:sz w:val="24"/>
        </w:rPr>
        <w:t>than</w:t>
      </w:r>
      <w:r>
        <w:rPr>
          <w:spacing w:val="-9"/>
          <w:sz w:val="24"/>
        </w:rPr>
        <w:t xml:space="preserve"> </w:t>
      </w:r>
      <w:r>
        <w:rPr>
          <w:sz w:val="24"/>
        </w:rPr>
        <w:t>one MW AC will be established by multiplying the Block 1 Base Compensation Rate established under 225 CMR 20.07(3)(b) by the percentages in the following</w:t>
      </w:r>
      <w:r>
        <w:rPr>
          <w:spacing w:val="-3"/>
          <w:sz w:val="24"/>
        </w:rPr>
        <w:t xml:space="preserve"> </w:t>
      </w:r>
      <w:r>
        <w:rPr>
          <w:sz w:val="24"/>
        </w:rPr>
        <w:t>table:</w:t>
      </w:r>
    </w:p>
    <w:p w:rsidR="00872DC5" w:rsidRDefault="00872DC5">
      <w:pPr>
        <w:pStyle w:val="BodyText"/>
        <w:spacing w:before="1"/>
        <w:jc w:val="left"/>
      </w:pPr>
    </w:p>
    <w:tbl>
      <w:tblPr>
        <w:tblW w:w="0" w:type="auto"/>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68"/>
        <w:gridCol w:w="2451"/>
      </w:tblGrid>
      <w:tr w:rsidR="00872DC5">
        <w:trPr>
          <w:trHeight w:val="551"/>
        </w:trPr>
        <w:tc>
          <w:tcPr>
            <w:tcW w:w="7468" w:type="dxa"/>
          </w:tcPr>
          <w:p w:rsidR="00872DC5" w:rsidRDefault="001F15AF">
            <w:pPr>
              <w:pStyle w:val="TableParagraph"/>
              <w:spacing w:before="135" w:line="240" w:lineRule="auto"/>
              <w:ind w:left="2380" w:right="2384"/>
              <w:jc w:val="center"/>
              <w:rPr>
                <w:b/>
                <w:sz w:val="24"/>
              </w:rPr>
            </w:pPr>
            <w:r>
              <w:rPr>
                <w:b/>
                <w:sz w:val="24"/>
              </w:rPr>
              <w:t>Generation Unit Capacity</w:t>
            </w:r>
          </w:p>
        </w:tc>
        <w:tc>
          <w:tcPr>
            <w:tcW w:w="2451" w:type="dxa"/>
          </w:tcPr>
          <w:p w:rsidR="00872DC5" w:rsidRDefault="001F15AF">
            <w:pPr>
              <w:pStyle w:val="TableParagraph"/>
              <w:spacing w:before="2" w:line="276" w:lineRule="exact"/>
              <w:ind w:left="609" w:right="195" w:hanging="404"/>
              <w:rPr>
                <w:b/>
                <w:sz w:val="24"/>
              </w:rPr>
            </w:pPr>
            <w:r>
              <w:rPr>
                <w:b/>
                <w:sz w:val="24"/>
              </w:rPr>
              <w:t>Base Compensation Rate Factor</w:t>
            </w:r>
          </w:p>
        </w:tc>
      </w:tr>
    </w:tbl>
    <w:p w:rsidR="00872DC5" w:rsidRDefault="00872DC5">
      <w:pPr>
        <w:spacing w:line="276" w:lineRule="exact"/>
        <w:rPr>
          <w:sz w:val="24"/>
        </w:rPr>
        <w:sectPr w:rsidR="00872DC5">
          <w:pgSz w:w="12240" w:h="15840"/>
          <w:pgMar w:top="800" w:right="520" w:bottom="1200" w:left="760" w:header="0" w:footer="1012" w:gutter="0"/>
          <w:cols w:space="720"/>
        </w:sectPr>
      </w:pPr>
    </w:p>
    <w:tbl>
      <w:tblPr>
        <w:tblW w:w="0" w:type="auto"/>
        <w:tblInd w:w="4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68"/>
        <w:gridCol w:w="2451"/>
      </w:tblGrid>
      <w:tr w:rsidR="00872DC5">
        <w:trPr>
          <w:trHeight w:val="369"/>
        </w:trPr>
        <w:tc>
          <w:tcPr>
            <w:tcW w:w="7468" w:type="dxa"/>
          </w:tcPr>
          <w:p w:rsidR="00872DC5" w:rsidRDefault="00872DC5">
            <w:pPr>
              <w:pStyle w:val="TableParagraph"/>
              <w:spacing w:line="240" w:lineRule="auto"/>
              <w:ind w:left="0"/>
              <w:rPr>
                <w:sz w:val="20"/>
              </w:rPr>
            </w:pPr>
          </w:p>
        </w:tc>
        <w:tc>
          <w:tcPr>
            <w:tcW w:w="2451" w:type="dxa"/>
          </w:tcPr>
          <w:p w:rsidR="00872DC5" w:rsidRDefault="001F15AF">
            <w:pPr>
              <w:pStyle w:val="TableParagraph"/>
              <w:spacing w:line="275" w:lineRule="exact"/>
              <w:ind w:right="99"/>
              <w:jc w:val="center"/>
              <w:rPr>
                <w:b/>
                <w:sz w:val="24"/>
              </w:rPr>
            </w:pPr>
            <w:r>
              <w:rPr>
                <w:b/>
                <w:sz w:val="24"/>
              </w:rPr>
              <w:t>(% of Clearing Price)</w:t>
            </w:r>
          </w:p>
        </w:tc>
      </w:tr>
      <w:tr w:rsidR="00872DC5">
        <w:trPr>
          <w:trHeight w:val="275"/>
        </w:trPr>
        <w:tc>
          <w:tcPr>
            <w:tcW w:w="7468" w:type="dxa"/>
          </w:tcPr>
          <w:p w:rsidR="00872DC5" w:rsidRDefault="001F15AF">
            <w:pPr>
              <w:pStyle w:val="TableParagraph"/>
              <w:rPr>
                <w:sz w:val="24"/>
              </w:rPr>
            </w:pPr>
            <w:r>
              <w:rPr>
                <w:sz w:val="24"/>
              </w:rPr>
              <w:t>Low Income Solar Tariff Generation Units less than or equal to 25 kW AC</w:t>
            </w:r>
          </w:p>
        </w:tc>
        <w:tc>
          <w:tcPr>
            <w:tcW w:w="2451" w:type="dxa"/>
          </w:tcPr>
          <w:p w:rsidR="00872DC5" w:rsidRDefault="001F15AF">
            <w:pPr>
              <w:pStyle w:val="TableParagraph"/>
              <w:ind w:right="96"/>
              <w:jc w:val="center"/>
              <w:rPr>
                <w:sz w:val="24"/>
              </w:rPr>
            </w:pPr>
            <w:r>
              <w:rPr>
                <w:sz w:val="24"/>
              </w:rPr>
              <w:t>230%</w:t>
            </w:r>
          </w:p>
        </w:tc>
      </w:tr>
      <w:tr w:rsidR="00872DC5">
        <w:trPr>
          <w:trHeight w:val="276"/>
        </w:trPr>
        <w:tc>
          <w:tcPr>
            <w:tcW w:w="7468" w:type="dxa"/>
          </w:tcPr>
          <w:p w:rsidR="00872DC5" w:rsidRDefault="001F15AF">
            <w:pPr>
              <w:pStyle w:val="TableParagraph"/>
              <w:rPr>
                <w:sz w:val="24"/>
              </w:rPr>
            </w:pPr>
            <w:r>
              <w:rPr>
                <w:sz w:val="24"/>
              </w:rPr>
              <w:t>Less than or equal to 25 kW AC</w:t>
            </w:r>
          </w:p>
        </w:tc>
        <w:tc>
          <w:tcPr>
            <w:tcW w:w="2451" w:type="dxa"/>
          </w:tcPr>
          <w:p w:rsidR="00872DC5" w:rsidRDefault="001F15AF">
            <w:pPr>
              <w:pStyle w:val="TableParagraph"/>
              <w:ind w:right="96"/>
              <w:jc w:val="center"/>
              <w:rPr>
                <w:sz w:val="24"/>
              </w:rPr>
            </w:pPr>
            <w:r>
              <w:rPr>
                <w:sz w:val="24"/>
              </w:rPr>
              <w:t>200%</w:t>
            </w:r>
          </w:p>
        </w:tc>
      </w:tr>
      <w:tr w:rsidR="00872DC5">
        <w:trPr>
          <w:trHeight w:val="275"/>
        </w:trPr>
        <w:tc>
          <w:tcPr>
            <w:tcW w:w="7468" w:type="dxa"/>
          </w:tcPr>
          <w:p w:rsidR="00872DC5" w:rsidRDefault="001F15AF">
            <w:pPr>
              <w:pStyle w:val="TableParagraph"/>
              <w:rPr>
                <w:sz w:val="24"/>
              </w:rPr>
            </w:pPr>
            <w:r>
              <w:rPr>
                <w:sz w:val="24"/>
              </w:rPr>
              <w:t>Greater than 25 kW AC to 250 kW AC</w:t>
            </w:r>
          </w:p>
        </w:tc>
        <w:tc>
          <w:tcPr>
            <w:tcW w:w="2451" w:type="dxa"/>
          </w:tcPr>
          <w:p w:rsidR="00872DC5" w:rsidRDefault="001F15AF">
            <w:pPr>
              <w:pStyle w:val="TableParagraph"/>
              <w:ind w:right="96"/>
              <w:jc w:val="center"/>
              <w:rPr>
                <w:sz w:val="24"/>
              </w:rPr>
            </w:pPr>
            <w:r>
              <w:rPr>
                <w:sz w:val="24"/>
              </w:rPr>
              <w:t>150%</w:t>
            </w:r>
          </w:p>
        </w:tc>
      </w:tr>
      <w:tr w:rsidR="00872DC5">
        <w:trPr>
          <w:trHeight w:val="277"/>
        </w:trPr>
        <w:tc>
          <w:tcPr>
            <w:tcW w:w="7468" w:type="dxa"/>
          </w:tcPr>
          <w:p w:rsidR="00872DC5" w:rsidRDefault="001F15AF">
            <w:pPr>
              <w:pStyle w:val="TableParagraph"/>
              <w:spacing w:before="1" w:line="257" w:lineRule="exact"/>
              <w:rPr>
                <w:sz w:val="24"/>
              </w:rPr>
            </w:pPr>
            <w:r>
              <w:rPr>
                <w:sz w:val="24"/>
              </w:rPr>
              <w:t>Greater than 250 kW AC to 500 kW AC</w:t>
            </w:r>
          </w:p>
        </w:tc>
        <w:tc>
          <w:tcPr>
            <w:tcW w:w="2451" w:type="dxa"/>
          </w:tcPr>
          <w:p w:rsidR="00872DC5" w:rsidRDefault="001F15AF">
            <w:pPr>
              <w:pStyle w:val="TableParagraph"/>
              <w:spacing w:before="1" w:line="257" w:lineRule="exact"/>
              <w:ind w:right="96"/>
              <w:jc w:val="center"/>
              <w:rPr>
                <w:sz w:val="24"/>
              </w:rPr>
            </w:pPr>
            <w:r>
              <w:rPr>
                <w:sz w:val="24"/>
              </w:rPr>
              <w:t>125%</w:t>
            </w:r>
          </w:p>
        </w:tc>
      </w:tr>
      <w:tr w:rsidR="00872DC5">
        <w:trPr>
          <w:trHeight w:val="275"/>
        </w:trPr>
        <w:tc>
          <w:tcPr>
            <w:tcW w:w="7468" w:type="dxa"/>
          </w:tcPr>
          <w:p w:rsidR="00872DC5" w:rsidRDefault="001F15AF">
            <w:pPr>
              <w:pStyle w:val="TableParagraph"/>
              <w:rPr>
                <w:sz w:val="24"/>
              </w:rPr>
            </w:pPr>
            <w:r>
              <w:rPr>
                <w:sz w:val="24"/>
              </w:rPr>
              <w:t>Greater than 500 kW AC to 1,000 kW AC</w:t>
            </w:r>
          </w:p>
        </w:tc>
        <w:tc>
          <w:tcPr>
            <w:tcW w:w="2451" w:type="dxa"/>
          </w:tcPr>
          <w:p w:rsidR="00872DC5" w:rsidRDefault="001F15AF">
            <w:pPr>
              <w:pStyle w:val="TableParagraph"/>
              <w:ind w:right="96"/>
              <w:jc w:val="center"/>
              <w:rPr>
                <w:sz w:val="24"/>
              </w:rPr>
            </w:pPr>
            <w:r>
              <w:rPr>
                <w:sz w:val="24"/>
              </w:rPr>
              <w:t>110%</w:t>
            </w:r>
          </w:p>
        </w:tc>
      </w:tr>
    </w:tbl>
    <w:p w:rsidR="00872DC5" w:rsidRDefault="00872DC5">
      <w:pPr>
        <w:pStyle w:val="BodyText"/>
        <w:spacing w:before="5"/>
        <w:jc w:val="left"/>
        <w:rPr>
          <w:sz w:val="16"/>
        </w:rPr>
      </w:pPr>
    </w:p>
    <w:p w:rsidR="00872DC5" w:rsidRDefault="001F15AF">
      <w:pPr>
        <w:pStyle w:val="ListParagraph"/>
        <w:numPr>
          <w:ilvl w:val="2"/>
          <w:numId w:val="9"/>
        </w:numPr>
        <w:tabs>
          <w:tab w:val="left" w:pos="1523"/>
        </w:tabs>
        <w:spacing w:before="90"/>
        <w:ind w:left="1522" w:hanging="339"/>
        <w:rPr>
          <w:sz w:val="24"/>
        </w:rPr>
      </w:pPr>
      <w:r>
        <w:rPr>
          <w:sz w:val="24"/>
          <w:u w:val="single"/>
        </w:rPr>
        <w:t>Compensation Rate Adders</w:t>
      </w:r>
      <w:r>
        <w:rPr>
          <w:sz w:val="24"/>
        </w:rPr>
        <w:t>.</w:t>
      </w:r>
    </w:p>
    <w:p w:rsidR="00872DC5" w:rsidRDefault="001F15AF">
      <w:pPr>
        <w:pStyle w:val="ListParagraph"/>
        <w:numPr>
          <w:ilvl w:val="3"/>
          <w:numId w:val="9"/>
        </w:numPr>
        <w:tabs>
          <w:tab w:val="left" w:pos="1950"/>
        </w:tabs>
        <w:ind w:left="1950" w:hanging="315"/>
        <w:jc w:val="both"/>
        <w:rPr>
          <w:sz w:val="24"/>
        </w:rPr>
      </w:pPr>
      <w:r>
        <w:rPr>
          <w:sz w:val="24"/>
          <w:u w:val="single"/>
        </w:rPr>
        <w:t>Location</w:t>
      </w:r>
      <w:r>
        <w:rPr>
          <w:spacing w:val="-12"/>
          <w:sz w:val="24"/>
          <w:u w:val="single"/>
        </w:rPr>
        <w:t xml:space="preserve"> </w:t>
      </w:r>
      <w:r>
        <w:rPr>
          <w:sz w:val="24"/>
          <w:u w:val="single"/>
        </w:rPr>
        <w:t>Based</w:t>
      </w:r>
      <w:r>
        <w:rPr>
          <w:spacing w:val="-11"/>
          <w:sz w:val="24"/>
          <w:u w:val="single"/>
        </w:rPr>
        <w:t xml:space="preserve"> </w:t>
      </w:r>
      <w:r>
        <w:rPr>
          <w:sz w:val="24"/>
          <w:u w:val="single"/>
        </w:rPr>
        <w:t>Adders</w:t>
      </w:r>
      <w:r>
        <w:rPr>
          <w:sz w:val="24"/>
        </w:rPr>
        <w:t>.</w:t>
      </w:r>
      <w:r>
        <w:rPr>
          <w:spacing w:val="-11"/>
          <w:sz w:val="24"/>
        </w:rPr>
        <w:t xml:space="preserve"> </w:t>
      </w:r>
      <w:r>
        <w:rPr>
          <w:sz w:val="24"/>
        </w:rPr>
        <w:t>Initial</w:t>
      </w:r>
      <w:r>
        <w:rPr>
          <w:spacing w:val="-11"/>
          <w:sz w:val="24"/>
        </w:rPr>
        <w:t xml:space="preserve"> </w:t>
      </w:r>
      <w:r>
        <w:rPr>
          <w:sz w:val="24"/>
        </w:rPr>
        <w:t>Location</w:t>
      </w:r>
      <w:r>
        <w:rPr>
          <w:spacing w:val="-11"/>
          <w:sz w:val="24"/>
        </w:rPr>
        <w:t xml:space="preserve"> </w:t>
      </w:r>
      <w:r>
        <w:rPr>
          <w:sz w:val="24"/>
        </w:rPr>
        <w:t>Based</w:t>
      </w:r>
      <w:r>
        <w:rPr>
          <w:spacing w:val="-11"/>
          <w:sz w:val="24"/>
        </w:rPr>
        <w:t xml:space="preserve"> </w:t>
      </w:r>
      <w:r>
        <w:rPr>
          <w:sz w:val="24"/>
        </w:rPr>
        <w:t>Adder</w:t>
      </w:r>
      <w:r>
        <w:rPr>
          <w:spacing w:val="-12"/>
          <w:sz w:val="24"/>
        </w:rPr>
        <w:t xml:space="preserve"> </w:t>
      </w:r>
      <w:r>
        <w:rPr>
          <w:sz w:val="24"/>
        </w:rPr>
        <w:t>Rates</w:t>
      </w:r>
      <w:r>
        <w:rPr>
          <w:spacing w:val="-11"/>
          <w:sz w:val="24"/>
        </w:rPr>
        <w:t xml:space="preserve"> </w:t>
      </w:r>
      <w:r>
        <w:rPr>
          <w:sz w:val="24"/>
        </w:rPr>
        <w:t>shall</w:t>
      </w:r>
      <w:r>
        <w:rPr>
          <w:spacing w:val="-10"/>
          <w:sz w:val="24"/>
        </w:rPr>
        <w:t xml:space="preserve"> </w:t>
      </w:r>
      <w:r>
        <w:rPr>
          <w:sz w:val="24"/>
        </w:rPr>
        <w:t>be</w:t>
      </w:r>
      <w:r>
        <w:rPr>
          <w:spacing w:val="-12"/>
          <w:sz w:val="24"/>
        </w:rPr>
        <w:t xml:space="preserve"> </w:t>
      </w:r>
      <w:r>
        <w:rPr>
          <w:sz w:val="24"/>
        </w:rPr>
        <w:t>established</w:t>
      </w:r>
      <w:r>
        <w:rPr>
          <w:spacing w:val="-11"/>
          <w:sz w:val="24"/>
        </w:rPr>
        <w:t xml:space="preserve"> </w:t>
      </w:r>
      <w:r>
        <w:rPr>
          <w:sz w:val="24"/>
        </w:rPr>
        <w:t>as</w:t>
      </w:r>
      <w:r>
        <w:rPr>
          <w:spacing w:val="-11"/>
          <w:sz w:val="24"/>
        </w:rPr>
        <w:t xml:space="preserve"> </w:t>
      </w:r>
      <w:r>
        <w:rPr>
          <w:sz w:val="24"/>
        </w:rPr>
        <w:t>follows:</w:t>
      </w:r>
    </w:p>
    <w:p w:rsidR="00872DC5" w:rsidRDefault="00872DC5">
      <w:pPr>
        <w:pStyle w:val="BodyText"/>
        <w:spacing w:before="1"/>
        <w:jc w:val="left"/>
      </w:pPr>
    </w:p>
    <w:tbl>
      <w:tblPr>
        <w:tblW w:w="0" w:type="auto"/>
        <w:tblInd w:w="5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88"/>
        <w:gridCol w:w="2341"/>
      </w:tblGrid>
      <w:tr w:rsidR="00872DC5">
        <w:trPr>
          <w:trHeight w:val="290"/>
        </w:trPr>
        <w:tc>
          <w:tcPr>
            <w:tcW w:w="7288" w:type="dxa"/>
          </w:tcPr>
          <w:p w:rsidR="00872DC5" w:rsidRDefault="001F15AF">
            <w:pPr>
              <w:pStyle w:val="TableParagraph"/>
              <w:spacing w:before="18" w:line="252" w:lineRule="exact"/>
              <w:ind w:left="2533" w:right="2450"/>
              <w:jc w:val="center"/>
              <w:rPr>
                <w:b/>
                <w:sz w:val="24"/>
              </w:rPr>
            </w:pPr>
            <w:r>
              <w:rPr>
                <w:b/>
                <w:sz w:val="24"/>
              </w:rPr>
              <w:t>Generation Unit Type</w:t>
            </w:r>
          </w:p>
        </w:tc>
        <w:tc>
          <w:tcPr>
            <w:tcW w:w="2341" w:type="dxa"/>
          </w:tcPr>
          <w:p w:rsidR="00872DC5" w:rsidRDefault="001F15AF">
            <w:pPr>
              <w:pStyle w:val="TableParagraph"/>
              <w:spacing w:before="18" w:line="252" w:lineRule="exact"/>
              <w:ind w:left="87"/>
              <w:jc w:val="center"/>
              <w:rPr>
                <w:b/>
                <w:sz w:val="24"/>
              </w:rPr>
            </w:pPr>
            <w:r>
              <w:rPr>
                <w:b/>
                <w:sz w:val="24"/>
              </w:rPr>
              <w:t>Adder Value ($/kWh)</w:t>
            </w:r>
          </w:p>
        </w:tc>
      </w:tr>
      <w:tr w:rsidR="00872DC5">
        <w:trPr>
          <w:trHeight w:val="292"/>
        </w:trPr>
        <w:tc>
          <w:tcPr>
            <w:tcW w:w="7288" w:type="dxa"/>
          </w:tcPr>
          <w:p w:rsidR="00872DC5" w:rsidRDefault="001F15AF">
            <w:pPr>
              <w:pStyle w:val="TableParagraph"/>
              <w:spacing w:before="15" w:line="257" w:lineRule="exact"/>
              <w:ind w:left="96"/>
              <w:rPr>
                <w:sz w:val="24"/>
              </w:rPr>
            </w:pPr>
            <w:r>
              <w:rPr>
                <w:sz w:val="24"/>
              </w:rPr>
              <w:t>Building Mounted Solar Tariff Generation Unit</w:t>
            </w:r>
          </w:p>
        </w:tc>
        <w:tc>
          <w:tcPr>
            <w:tcW w:w="2341" w:type="dxa"/>
          </w:tcPr>
          <w:p w:rsidR="00872DC5" w:rsidRDefault="001F15AF">
            <w:pPr>
              <w:pStyle w:val="TableParagraph"/>
              <w:spacing w:before="15" w:line="257" w:lineRule="exact"/>
              <w:ind w:left="86"/>
              <w:jc w:val="center"/>
              <w:rPr>
                <w:sz w:val="24"/>
              </w:rPr>
            </w:pPr>
            <w:r>
              <w:rPr>
                <w:sz w:val="24"/>
              </w:rPr>
              <w:t>$0.02</w:t>
            </w:r>
          </w:p>
        </w:tc>
      </w:tr>
      <w:tr w:rsidR="00872DC5">
        <w:trPr>
          <w:trHeight w:val="290"/>
        </w:trPr>
        <w:tc>
          <w:tcPr>
            <w:tcW w:w="7288" w:type="dxa"/>
          </w:tcPr>
          <w:p w:rsidR="00872DC5" w:rsidRDefault="001F15AF">
            <w:pPr>
              <w:pStyle w:val="TableParagraph"/>
              <w:spacing w:before="13" w:line="257" w:lineRule="exact"/>
              <w:ind w:left="96"/>
              <w:rPr>
                <w:sz w:val="24"/>
              </w:rPr>
            </w:pPr>
            <w:r>
              <w:rPr>
                <w:sz w:val="24"/>
              </w:rPr>
              <w:t>Floating Solar Tariff Generation Unit</w:t>
            </w:r>
          </w:p>
        </w:tc>
        <w:tc>
          <w:tcPr>
            <w:tcW w:w="2341" w:type="dxa"/>
          </w:tcPr>
          <w:p w:rsidR="00872DC5" w:rsidRDefault="001F15AF">
            <w:pPr>
              <w:pStyle w:val="TableParagraph"/>
              <w:spacing w:before="13" w:line="257" w:lineRule="exact"/>
              <w:ind w:left="86"/>
              <w:jc w:val="center"/>
              <w:rPr>
                <w:sz w:val="24"/>
              </w:rPr>
            </w:pPr>
            <w:r>
              <w:rPr>
                <w:sz w:val="24"/>
              </w:rPr>
              <w:t>$0.03</w:t>
            </w:r>
          </w:p>
        </w:tc>
      </w:tr>
      <w:tr w:rsidR="00872DC5">
        <w:trPr>
          <w:trHeight w:val="290"/>
        </w:trPr>
        <w:tc>
          <w:tcPr>
            <w:tcW w:w="7288" w:type="dxa"/>
          </w:tcPr>
          <w:p w:rsidR="00872DC5" w:rsidRDefault="001F15AF">
            <w:pPr>
              <w:pStyle w:val="TableParagraph"/>
              <w:spacing w:before="13" w:line="257" w:lineRule="exact"/>
              <w:ind w:left="96"/>
              <w:rPr>
                <w:sz w:val="24"/>
              </w:rPr>
            </w:pPr>
            <w:r>
              <w:rPr>
                <w:sz w:val="24"/>
              </w:rPr>
              <w:t>Solar Tariff Generation Unit on a Brownfield</w:t>
            </w:r>
          </w:p>
        </w:tc>
        <w:tc>
          <w:tcPr>
            <w:tcW w:w="2341" w:type="dxa"/>
          </w:tcPr>
          <w:p w:rsidR="00872DC5" w:rsidRDefault="001F15AF">
            <w:pPr>
              <w:pStyle w:val="TableParagraph"/>
              <w:spacing w:before="13" w:line="257" w:lineRule="exact"/>
              <w:ind w:left="86"/>
              <w:jc w:val="center"/>
              <w:rPr>
                <w:sz w:val="24"/>
              </w:rPr>
            </w:pPr>
            <w:r>
              <w:rPr>
                <w:sz w:val="24"/>
              </w:rPr>
              <w:t>$0.03</w:t>
            </w:r>
          </w:p>
        </w:tc>
      </w:tr>
      <w:tr w:rsidR="00872DC5">
        <w:trPr>
          <w:trHeight w:val="293"/>
        </w:trPr>
        <w:tc>
          <w:tcPr>
            <w:tcW w:w="7288" w:type="dxa"/>
          </w:tcPr>
          <w:p w:rsidR="00872DC5" w:rsidRDefault="001F15AF">
            <w:pPr>
              <w:pStyle w:val="TableParagraph"/>
              <w:spacing w:before="16" w:line="257" w:lineRule="exact"/>
              <w:ind w:left="96"/>
              <w:rPr>
                <w:sz w:val="24"/>
              </w:rPr>
            </w:pPr>
            <w:r>
              <w:rPr>
                <w:sz w:val="24"/>
              </w:rPr>
              <w:t>Solar Tariff Generation Unit on an Eligible Landfill</w:t>
            </w:r>
          </w:p>
        </w:tc>
        <w:tc>
          <w:tcPr>
            <w:tcW w:w="2341" w:type="dxa"/>
          </w:tcPr>
          <w:p w:rsidR="00872DC5" w:rsidRDefault="001F15AF">
            <w:pPr>
              <w:pStyle w:val="TableParagraph"/>
              <w:spacing w:before="16" w:line="257" w:lineRule="exact"/>
              <w:ind w:left="86"/>
              <w:jc w:val="center"/>
              <w:rPr>
                <w:sz w:val="24"/>
              </w:rPr>
            </w:pPr>
            <w:r>
              <w:rPr>
                <w:sz w:val="24"/>
              </w:rPr>
              <w:t>$0.04</w:t>
            </w:r>
          </w:p>
        </w:tc>
      </w:tr>
      <w:tr w:rsidR="00872DC5">
        <w:trPr>
          <w:trHeight w:val="290"/>
        </w:trPr>
        <w:tc>
          <w:tcPr>
            <w:tcW w:w="7288" w:type="dxa"/>
          </w:tcPr>
          <w:p w:rsidR="00872DC5" w:rsidRDefault="001F15AF">
            <w:pPr>
              <w:pStyle w:val="TableParagraph"/>
              <w:spacing w:before="13" w:line="257" w:lineRule="exact"/>
              <w:ind w:left="96"/>
              <w:rPr>
                <w:sz w:val="24"/>
              </w:rPr>
            </w:pPr>
            <w:r>
              <w:rPr>
                <w:sz w:val="24"/>
              </w:rPr>
              <w:t>Canopy Solar Tariff Generation Unit</w:t>
            </w:r>
          </w:p>
        </w:tc>
        <w:tc>
          <w:tcPr>
            <w:tcW w:w="2341" w:type="dxa"/>
          </w:tcPr>
          <w:p w:rsidR="00872DC5" w:rsidRDefault="001F15AF">
            <w:pPr>
              <w:pStyle w:val="TableParagraph"/>
              <w:spacing w:before="13" w:line="257" w:lineRule="exact"/>
              <w:ind w:left="86"/>
              <w:jc w:val="center"/>
              <w:rPr>
                <w:sz w:val="24"/>
              </w:rPr>
            </w:pPr>
            <w:r>
              <w:rPr>
                <w:sz w:val="24"/>
              </w:rPr>
              <w:t>$0.06</w:t>
            </w:r>
          </w:p>
        </w:tc>
      </w:tr>
      <w:tr w:rsidR="00872DC5">
        <w:trPr>
          <w:trHeight w:val="292"/>
        </w:trPr>
        <w:tc>
          <w:tcPr>
            <w:tcW w:w="7288" w:type="dxa"/>
          </w:tcPr>
          <w:p w:rsidR="00872DC5" w:rsidRDefault="001F15AF">
            <w:pPr>
              <w:pStyle w:val="TableParagraph"/>
              <w:spacing w:before="15" w:line="257" w:lineRule="exact"/>
              <w:ind w:left="96"/>
              <w:rPr>
                <w:sz w:val="24"/>
              </w:rPr>
            </w:pPr>
            <w:r>
              <w:rPr>
                <w:sz w:val="24"/>
              </w:rPr>
              <w:t>Agricultural Solar Tariff Generation Unit</w:t>
            </w:r>
          </w:p>
        </w:tc>
        <w:tc>
          <w:tcPr>
            <w:tcW w:w="2341" w:type="dxa"/>
          </w:tcPr>
          <w:p w:rsidR="00872DC5" w:rsidRDefault="001F15AF">
            <w:pPr>
              <w:pStyle w:val="TableParagraph"/>
              <w:spacing w:before="15" w:line="257" w:lineRule="exact"/>
              <w:ind w:left="86"/>
              <w:jc w:val="center"/>
              <w:rPr>
                <w:sz w:val="24"/>
              </w:rPr>
            </w:pPr>
            <w:r>
              <w:rPr>
                <w:sz w:val="24"/>
              </w:rPr>
              <w:t>$0.06</w:t>
            </w:r>
          </w:p>
        </w:tc>
      </w:tr>
    </w:tbl>
    <w:p w:rsidR="00872DC5" w:rsidRDefault="00872DC5">
      <w:pPr>
        <w:pStyle w:val="BodyText"/>
        <w:spacing w:before="10"/>
        <w:jc w:val="left"/>
        <w:rPr>
          <w:sz w:val="23"/>
        </w:rPr>
      </w:pPr>
    </w:p>
    <w:p w:rsidR="00872DC5" w:rsidRDefault="001F15AF">
      <w:pPr>
        <w:pStyle w:val="ListParagraph"/>
        <w:numPr>
          <w:ilvl w:val="3"/>
          <w:numId w:val="9"/>
        </w:numPr>
        <w:tabs>
          <w:tab w:val="left" w:pos="2013"/>
        </w:tabs>
        <w:ind w:right="343" w:firstLine="0"/>
        <w:jc w:val="both"/>
        <w:rPr>
          <w:sz w:val="24"/>
        </w:rPr>
      </w:pPr>
      <w:r>
        <w:rPr>
          <w:sz w:val="24"/>
          <w:u w:val="single"/>
        </w:rPr>
        <w:t>Off-Taker Based Adders</w:t>
      </w:r>
      <w:r>
        <w:rPr>
          <w:sz w:val="24"/>
        </w:rPr>
        <w:t>. Initial Off-Taker Based Adder Rates shall be established as follows:</w:t>
      </w:r>
    </w:p>
    <w:p w:rsidR="00872DC5" w:rsidRDefault="00872DC5">
      <w:pPr>
        <w:pStyle w:val="BodyText"/>
        <w:spacing w:before="1"/>
        <w:jc w:val="left"/>
      </w:pPr>
    </w:p>
    <w:tbl>
      <w:tblPr>
        <w:tblW w:w="0" w:type="auto"/>
        <w:tblInd w:w="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96"/>
        <w:gridCol w:w="2288"/>
      </w:tblGrid>
      <w:tr w:rsidR="00872DC5">
        <w:trPr>
          <w:trHeight w:val="565"/>
        </w:trPr>
        <w:tc>
          <w:tcPr>
            <w:tcW w:w="7196" w:type="dxa"/>
            <w:tcBorders>
              <w:bottom w:val="single" w:sz="8" w:space="0" w:color="000000"/>
            </w:tcBorders>
          </w:tcPr>
          <w:p w:rsidR="00872DC5" w:rsidRDefault="001F15AF">
            <w:pPr>
              <w:pStyle w:val="TableParagraph"/>
              <w:spacing w:before="157" w:line="240" w:lineRule="auto"/>
              <w:ind w:left="2504" w:right="2388"/>
              <w:jc w:val="center"/>
              <w:rPr>
                <w:b/>
                <w:sz w:val="24"/>
              </w:rPr>
            </w:pPr>
            <w:r>
              <w:rPr>
                <w:b/>
                <w:sz w:val="24"/>
              </w:rPr>
              <w:t>Generation Unit Type</w:t>
            </w:r>
          </w:p>
        </w:tc>
        <w:tc>
          <w:tcPr>
            <w:tcW w:w="2288" w:type="dxa"/>
            <w:tcBorders>
              <w:bottom w:val="single" w:sz="8" w:space="0" w:color="000000"/>
            </w:tcBorders>
          </w:tcPr>
          <w:p w:rsidR="00872DC5" w:rsidRDefault="001F15AF">
            <w:pPr>
              <w:pStyle w:val="TableParagraph"/>
              <w:spacing w:before="18" w:line="270" w:lineRule="atLeast"/>
              <w:ind w:left="773" w:hanging="215"/>
              <w:rPr>
                <w:b/>
                <w:sz w:val="24"/>
              </w:rPr>
            </w:pPr>
            <w:r>
              <w:rPr>
                <w:b/>
                <w:sz w:val="24"/>
              </w:rPr>
              <w:t>Adder Value ($/kWh)</w:t>
            </w:r>
          </w:p>
        </w:tc>
      </w:tr>
      <w:tr w:rsidR="00872DC5">
        <w:trPr>
          <w:trHeight w:val="287"/>
        </w:trPr>
        <w:tc>
          <w:tcPr>
            <w:tcW w:w="7196" w:type="dxa"/>
            <w:tcBorders>
              <w:top w:val="single" w:sz="8" w:space="0" w:color="000000"/>
              <w:left w:val="single" w:sz="8" w:space="0" w:color="000000"/>
              <w:bottom w:val="single" w:sz="8" w:space="0" w:color="000000"/>
              <w:right w:val="single" w:sz="8" w:space="0" w:color="000000"/>
            </w:tcBorders>
          </w:tcPr>
          <w:p w:rsidR="00872DC5" w:rsidRDefault="001F15AF">
            <w:pPr>
              <w:pStyle w:val="TableParagraph"/>
              <w:spacing w:before="11"/>
              <w:ind w:left="117"/>
              <w:rPr>
                <w:sz w:val="24"/>
              </w:rPr>
            </w:pPr>
            <w:r>
              <w:rPr>
                <w:sz w:val="24"/>
              </w:rPr>
              <w:t>Community Shared Solar Tariff Generation Unit</w:t>
            </w:r>
          </w:p>
        </w:tc>
        <w:tc>
          <w:tcPr>
            <w:tcW w:w="2288" w:type="dxa"/>
            <w:tcBorders>
              <w:top w:val="single" w:sz="8" w:space="0" w:color="000000"/>
              <w:left w:val="single" w:sz="8" w:space="0" w:color="000000"/>
              <w:bottom w:val="single" w:sz="8" w:space="0" w:color="000000"/>
              <w:right w:val="single" w:sz="8" w:space="0" w:color="000000"/>
            </w:tcBorders>
          </w:tcPr>
          <w:p w:rsidR="00872DC5" w:rsidRDefault="001F15AF">
            <w:pPr>
              <w:pStyle w:val="TableParagraph"/>
              <w:spacing w:before="11"/>
              <w:ind w:left="0" w:right="799"/>
              <w:jc w:val="right"/>
              <w:rPr>
                <w:sz w:val="24"/>
              </w:rPr>
            </w:pPr>
            <w:r>
              <w:rPr>
                <w:sz w:val="24"/>
              </w:rPr>
              <w:t>$0.05</w:t>
            </w:r>
          </w:p>
        </w:tc>
      </w:tr>
      <w:tr w:rsidR="00872DC5">
        <w:trPr>
          <w:trHeight w:val="289"/>
        </w:trPr>
        <w:tc>
          <w:tcPr>
            <w:tcW w:w="7196" w:type="dxa"/>
            <w:tcBorders>
              <w:top w:val="single" w:sz="8" w:space="0" w:color="000000"/>
              <w:left w:val="single" w:sz="8" w:space="0" w:color="000000"/>
              <w:bottom w:val="single" w:sz="8" w:space="0" w:color="000000"/>
              <w:right w:val="single" w:sz="8" w:space="0" w:color="000000"/>
            </w:tcBorders>
          </w:tcPr>
          <w:p w:rsidR="00872DC5" w:rsidRDefault="001F15AF">
            <w:pPr>
              <w:pStyle w:val="TableParagraph"/>
              <w:spacing w:before="13"/>
              <w:ind w:left="117"/>
              <w:rPr>
                <w:sz w:val="24"/>
              </w:rPr>
            </w:pPr>
            <w:r>
              <w:rPr>
                <w:sz w:val="24"/>
              </w:rPr>
              <w:t>Low Income Property Solar Tariff Generation Unit</w:t>
            </w:r>
          </w:p>
        </w:tc>
        <w:tc>
          <w:tcPr>
            <w:tcW w:w="2288" w:type="dxa"/>
            <w:tcBorders>
              <w:top w:val="single" w:sz="8" w:space="0" w:color="000000"/>
              <w:left w:val="single" w:sz="8" w:space="0" w:color="000000"/>
              <w:bottom w:val="single" w:sz="8" w:space="0" w:color="000000"/>
              <w:right w:val="single" w:sz="8" w:space="0" w:color="000000"/>
            </w:tcBorders>
          </w:tcPr>
          <w:p w:rsidR="00872DC5" w:rsidRDefault="001F15AF">
            <w:pPr>
              <w:pStyle w:val="TableParagraph"/>
              <w:spacing w:before="13"/>
              <w:ind w:left="0" w:right="799"/>
              <w:jc w:val="right"/>
              <w:rPr>
                <w:sz w:val="24"/>
              </w:rPr>
            </w:pPr>
            <w:r>
              <w:rPr>
                <w:sz w:val="24"/>
              </w:rPr>
              <w:t>$0.03</w:t>
            </w:r>
          </w:p>
        </w:tc>
      </w:tr>
      <w:tr w:rsidR="00872DC5">
        <w:trPr>
          <w:trHeight w:val="291"/>
        </w:trPr>
        <w:tc>
          <w:tcPr>
            <w:tcW w:w="7196" w:type="dxa"/>
            <w:tcBorders>
              <w:top w:val="single" w:sz="8" w:space="0" w:color="000000"/>
              <w:left w:val="single" w:sz="8" w:space="0" w:color="000000"/>
              <w:bottom w:val="single" w:sz="8" w:space="0" w:color="000000"/>
              <w:right w:val="single" w:sz="8" w:space="0" w:color="000000"/>
            </w:tcBorders>
          </w:tcPr>
          <w:p w:rsidR="00872DC5" w:rsidRDefault="001F15AF">
            <w:pPr>
              <w:pStyle w:val="TableParagraph"/>
              <w:spacing w:before="15"/>
              <w:ind w:left="117"/>
              <w:rPr>
                <w:sz w:val="24"/>
              </w:rPr>
            </w:pPr>
            <w:r>
              <w:rPr>
                <w:sz w:val="24"/>
              </w:rPr>
              <w:t>Low Income Community Shared Solar Tariff Generation Unit</w:t>
            </w:r>
          </w:p>
        </w:tc>
        <w:tc>
          <w:tcPr>
            <w:tcW w:w="2288" w:type="dxa"/>
            <w:tcBorders>
              <w:top w:val="single" w:sz="8" w:space="0" w:color="000000"/>
              <w:left w:val="single" w:sz="8" w:space="0" w:color="000000"/>
              <w:bottom w:val="single" w:sz="8" w:space="0" w:color="000000"/>
              <w:right w:val="single" w:sz="8" w:space="0" w:color="000000"/>
            </w:tcBorders>
          </w:tcPr>
          <w:p w:rsidR="00872DC5" w:rsidRDefault="001F15AF">
            <w:pPr>
              <w:pStyle w:val="TableParagraph"/>
              <w:spacing w:before="15"/>
              <w:ind w:left="0" w:right="799"/>
              <w:jc w:val="right"/>
              <w:rPr>
                <w:sz w:val="24"/>
              </w:rPr>
            </w:pPr>
            <w:r>
              <w:rPr>
                <w:sz w:val="24"/>
              </w:rPr>
              <w:t>$0.06</w:t>
            </w:r>
          </w:p>
        </w:tc>
      </w:tr>
      <w:tr w:rsidR="00872DC5">
        <w:trPr>
          <w:trHeight w:val="292"/>
        </w:trPr>
        <w:tc>
          <w:tcPr>
            <w:tcW w:w="7196" w:type="dxa"/>
            <w:tcBorders>
              <w:top w:val="single" w:sz="8" w:space="0" w:color="000000"/>
              <w:left w:val="single" w:sz="8" w:space="0" w:color="000000"/>
              <w:bottom w:val="single" w:sz="8" w:space="0" w:color="000000"/>
              <w:right w:val="single" w:sz="8" w:space="0" w:color="000000"/>
            </w:tcBorders>
          </w:tcPr>
          <w:p w:rsidR="00872DC5" w:rsidRDefault="001F15AF">
            <w:pPr>
              <w:pStyle w:val="TableParagraph"/>
              <w:spacing w:before="13" w:line="259" w:lineRule="exact"/>
              <w:ind w:left="117"/>
              <w:rPr>
                <w:sz w:val="24"/>
              </w:rPr>
            </w:pPr>
            <w:r>
              <w:rPr>
                <w:sz w:val="24"/>
              </w:rPr>
              <w:t>Public Entity Solar Tariff Generation Unit</w:t>
            </w:r>
          </w:p>
        </w:tc>
        <w:tc>
          <w:tcPr>
            <w:tcW w:w="2288" w:type="dxa"/>
            <w:tcBorders>
              <w:top w:val="single" w:sz="8" w:space="0" w:color="000000"/>
              <w:left w:val="single" w:sz="8" w:space="0" w:color="000000"/>
              <w:bottom w:val="single" w:sz="8" w:space="0" w:color="000000"/>
              <w:right w:val="single" w:sz="8" w:space="0" w:color="000000"/>
            </w:tcBorders>
          </w:tcPr>
          <w:p w:rsidR="00872DC5" w:rsidRDefault="001F15AF">
            <w:pPr>
              <w:pStyle w:val="TableParagraph"/>
              <w:spacing w:before="13" w:line="259" w:lineRule="exact"/>
              <w:ind w:left="0" w:right="799"/>
              <w:jc w:val="right"/>
              <w:rPr>
                <w:sz w:val="24"/>
              </w:rPr>
            </w:pPr>
            <w:r>
              <w:rPr>
                <w:sz w:val="24"/>
              </w:rPr>
              <w:t>$0.04</w:t>
            </w:r>
          </w:p>
        </w:tc>
      </w:tr>
    </w:tbl>
    <w:p w:rsidR="00872DC5" w:rsidRDefault="00872DC5">
      <w:pPr>
        <w:pStyle w:val="BodyText"/>
        <w:spacing w:before="10"/>
        <w:jc w:val="left"/>
        <w:rPr>
          <w:sz w:val="23"/>
        </w:rPr>
      </w:pPr>
    </w:p>
    <w:p w:rsidR="00872DC5" w:rsidRDefault="001F15AF">
      <w:pPr>
        <w:pStyle w:val="ListParagraph"/>
        <w:numPr>
          <w:ilvl w:val="3"/>
          <w:numId w:val="9"/>
        </w:numPr>
        <w:tabs>
          <w:tab w:val="left" w:pos="1994"/>
        </w:tabs>
        <w:ind w:right="339" w:firstLine="0"/>
        <w:jc w:val="both"/>
        <w:rPr>
          <w:sz w:val="24"/>
        </w:rPr>
      </w:pPr>
      <w:r>
        <w:rPr>
          <w:sz w:val="24"/>
          <w:u w:val="single"/>
        </w:rPr>
        <w:t>Energy Storage Adder</w:t>
      </w:r>
      <w:r>
        <w:rPr>
          <w:sz w:val="24"/>
        </w:rPr>
        <w:t>. A Solar Tariff Generation Unit that co-locates with an Energy Storage System shall be eligible to receive a variable adder to its Base Compensation</w:t>
      </w:r>
      <w:r>
        <w:rPr>
          <w:spacing w:val="-12"/>
          <w:sz w:val="24"/>
        </w:rPr>
        <w:t xml:space="preserve"> </w:t>
      </w:r>
      <w:r>
        <w:rPr>
          <w:sz w:val="24"/>
        </w:rPr>
        <w:t>Rate.</w:t>
      </w:r>
    </w:p>
    <w:p w:rsidR="00872DC5" w:rsidRDefault="001F15AF">
      <w:pPr>
        <w:pStyle w:val="ListParagraph"/>
        <w:numPr>
          <w:ilvl w:val="4"/>
          <w:numId w:val="9"/>
        </w:numPr>
        <w:tabs>
          <w:tab w:val="left" w:pos="2313"/>
        </w:tabs>
        <w:ind w:left="2312" w:hanging="318"/>
        <w:jc w:val="both"/>
        <w:rPr>
          <w:sz w:val="24"/>
        </w:rPr>
      </w:pPr>
      <w:r>
        <w:rPr>
          <w:sz w:val="24"/>
          <w:u w:val="single"/>
        </w:rPr>
        <w:t>Energy</w:t>
      </w:r>
      <w:r>
        <w:rPr>
          <w:spacing w:val="14"/>
          <w:sz w:val="24"/>
          <w:u w:val="single"/>
        </w:rPr>
        <w:t xml:space="preserve"> </w:t>
      </w:r>
      <w:r>
        <w:rPr>
          <w:sz w:val="24"/>
          <w:u w:val="single"/>
        </w:rPr>
        <w:t>Storage</w:t>
      </w:r>
      <w:r>
        <w:rPr>
          <w:spacing w:val="15"/>
          <w:sz w:val="24"/>
          <w:u w:val="single"/>
        </w:rPr>
        <w:t xml:space="preserve"> </w:t>
      </w:r>
      <w:r>
        <w:rPr>
          <w:sz w:val="24"/>
          <w:u w:val="single"/>
        </w:rPr>
        <w:t>Adder</w:t>
      </w:r>
      <w:r>
        <w:rPr>
          <w:spacing w:val="14"/>
          <w:sz w:val="24"/>
          <w:u w:val="single"/>
        </w:rPr>
        <w:t xml:space="preserve"> </w:t>
      </w:r>
      <w:r>
        <w:rPr>
          <w:sz w:val="24"/>
          <w:u w:val="single"/>
        </w:rPr>
        <w:t>Multiplier</w:t>
      </w:r>
      <w:r>
        <w:rPr>
          <w:sz w:val="24"/>
        </w:rPr>
        <w:t>.</w:t>
      </w:r>
      <w:r>
        <w:rPr>
          <w:spacing w:val="16"/>
          <w:sz w:val="24"/>
        </w:rPr>
        <w:t xml:space="preserve"> </w:t>
      </w:r>
      <w:r>
        <w:rPr>
          <w:sz w:val="24"/>
        </w:rPr>
        <w:t>The</w:t>
      </w:r>
      <w:r>
        <w:rPr>
          <w:spacing w:val="15"/>
          <w:sz w:val="24"/>
        </w:rPr>
        <w:t xml:space="preserve"> </w:t>
      </w:r>
      <w:r>
        <w:rPr>
          <w:sz w:val="24"/>
        </w:rPr>
        <w:t>energy</w:t>
      </w:r>
      <w:r>
        <w:rPr>
          <w:spacing w:val="15"/>
          <w:sz w:val="24"/>
        </w:rPr>
        <w:t xml:space="preserve"> </w:t>
      </w:r>
      <w:r>
        <w:rPr>
          <w:sz w:val="24"/>
        </w:rPr>
        <w:t>storage</w:t>
      </w:r>
      <w:r>
        <w:rPr>
          <w:spacing w:val="15"/>
          <w:sz w:val="24"/>
        </w:rPr>
        <w:t xml:space="preserve"> </w:t>
      </w:r>
      <w:r>
        <w:rPr>
          <w:sz w:val="24"/>
        </w:rPr>
        <w:t>adder</w:t>
      </w:r>
      <w:r>
        <w:rPr>
          <w:spacing w:val="14"/>
          <w:sz w:val="24"/>
        </w:rPr>
        <w:t xml:space="preserve"> </w:t>
      </w:r>
      <w:r>
        <w:rPr>
          <w:sz w:val="24"/>
        </w:rPr>
        <w:t>multiplier</w:t>
      </w:r>
      <w:r>
        <w:rPr>
          <w:spacing w:val="15"/>
          <w:sz w:val="24"/>
        </w:rPr>
        <w:t xml:space="preserve"> </w:t>
      </w:r>
      <w:r>
        <w:rPr>
          <w:sz w:val="24"/>
        </w:rPr>
        <w:t>shall</w:t>
      </w:r>
      <w:r>
        <w:rPr>
          <w:spacing w:val="17"/>
          <w:sz w:val="24"/>
        </w:rPr>
        <w:t xml:space="preserve"> </w:t>
      </w:r>
      <w:r>
        <w:rPr>
          <w:sz w:val="24"/>
        </w:rPr>
        <w:t>be</w:t>
      </w:r>
    </w:p>
    <w:p w:rsidR="00872DC5" w:rsidRDefault="001F15AF">
      <w:pPr>
        <w:pStyle w:val="BodyText"/>
        <w:ind w:left="1995"/>
      </w:pPr>
      <w:r>
        <w:t>$0.045/kWh and shall decline pursuant to 225 CMR 20.07(2).</w:t>
      </w:r>
    </w:p>
    <w:p w:rsidR="00872DC5" w:rsidRDefault="001F15AF">
      <w:pPr>
        <w:pStyle w:val="ListParagraph"/>
        <w:numPr>
          <w:ilvl w:val="4"/>
          <w:numId w:val="9"/>
        </w:numPr>
        <w:tabs>
          <w:tab w:val="left" w:pos="2274"/>
        </w:tabs>
        <w:ind w:left="1995" w:right="341" w:firstLine="0"/>
        <w:jc w:val="both"/>
        <w:rPr>
          <w:sz w:val="24"/>
        </w:rPr>
      </w:pPr>
      <w:r>
        <w:rPr>
          <w:sz w:val="24"/>
          <w:u w:val="single"/>
        </w:rPr>
        <w:t>Energy Storage Adder Formula</w:t>
      </w:r>
      <w:r>
        <w:rPr>
          <w:sz w:val="24"/>
        </w:rPr>
        <w:t>. The variable energy storage adder for Solar Tariff Generation Units paired with Energy Storage Systems that meet the requirements of 225 CMR 20.06(1)(e) will be calculated using the following</w:t>
      </w:r>
      <w:r>
        <w:rPr>
          <w:spacing w:val="-1"/>
          <w:sz w:val="24"/>
        </w:rPr>
        <w:t xml:space="preserve"> </w:t>
      </w:r>
      <w:r>
        <w:rPr>
          <w:sz w:val="24"/>
        </w:rPr>
        <w:t>formula:</w:t>
      </w:r>
    </w:p>
    <w:p w:rsidR="00872DC5" w:rsidRDefault="00872DC5">
      <w:pPr>
        <w:pStyle w:val="BodyText"/>
        <w:spacing w:before="8"/>
        <w:jc w:val="left"/>
        <w:rPr>
          <w:sz w:val="17"/>
        </w:rPr>
      </w:pPr>
    </w:p>
    <w:p w:rsidR="00872DC5" w:rsidRDefault="00872DC5">
      <w:pPr>
        <w:rPr>
          <w:sz w:val="17"/>
        </w:rPr>
        <w:sectPr w:rsidR="00872DC5">
          <w:pgSz w:w="12240" w:h="15840"/>
          <w:pgMar w:top="860" w:right="520" w:bottom="1200" w:left="760" w:header="0" w:footer="1012" w:gutter="0"/>
          <w:cols w:space="720"/>
        </w:sectPr>
      </w:pPr>
    </w:p>
    <w:p w:rsidR="00872DC5" w:rsidRDefault="001F15AF">
      <w:pPr>
        <w:spacing w:before="73"/>
        <w:ind w:left="104"/>
        <w:rPr>
          <w:rFonts w:ascii="Cambria Math" w:eastAsia="Cambria Math"/>
          <w:sz w:val="16"/>
        </w:rPr>
      </w:pPr>
      <w:r>
        <w:rPr>
          <w:rFonts w:ascii="Cambria Math" w:eastAsia="Cambria Math"/>
          <w:sz w:val="16"/>
        </w:rPr>
        <w:lastRenderedPageBreak/>
        <w:t>𝐸𝑛𝑒𝑟𝑔𝑦 𝑆𝑡𝑜𝑟𝑎𝑔𝑒 𝐴𝑑𝑑𝑒𝑟</w:t>
      </w:r>
    </w:p>
    <w:p w:rsidR="00872DC5" w:rsidRDefault="001F15AF">
      <w:pPr>
        <w:spacing w:before="69" w:line="180" w:lineRule="exact"/>
        <w:ind w:left="267"/>
        <w:rPr>
          <w:rFonts w:ascii="Cambria Math"/>
          <w:sz w:val="16"/>
        </w:rPr>
      </w:pPr>
      <w:r>
        <w:rPr>
          <w:rFonts w:ascii="Cambria Math"/>
          <w:w w:val="159"/>
          <w:sz w:val="16"/>
        </w:rPr>
        <w:t xml:space="preserve"> </w:t>
      </w:r>
    </w:p>
    <w:p w:rsidR="00872DC5" w:rsidRDefault="001F15AF">
      <w:pPr>
        <w:spacing w:line="94" w:lineRule="exact"/>
        <w:ind w:left="267"/>
        <w:rPr>
          <w:rFonts w:ascii="Cambria Math"/>
          <w:sz w:val="16"/>
        </w:rPr>
      </w:pPr>
      <w:r>
        <w:rPr>
          <w:rFonts w:ascii="Cambria Math"/>
          <w:w w:val="159"/>
          <w:sz w:val="16"/>
        </w:rPr>
        <w:t xml:space="preserve"> </w:t>
      </w:r>
    </w:p>
    <w:p w:rsidR="00872DC5" w:rsidRDefault="001F15AF">
      <w:pPr>
        <w:pStyle w:val="BodyText"/>
        <w:jc w:val="left"/>
        <w:rPr>
          <w:rFonts w:ascii="Cambria Math"/>
          <w:sz w:val="16"/>
        </w:rPr>
      </w:pPr>
      <w:r>
        <w:br w:type="column"/>
      </w:r>
    </w:p>
    <w:p w:rsidR="00872DC5" w:rsidRDefault="00872DC5">
      <w:pPr>
        <w:pStyle w:val="BodyText"/>
        <w:jc w:val="left"/>
        <w:rPr>
          <w:rFonts w:ascii="Cambria Math"/>
          <w:sz w:val="16"/>
        </w:rPr>
      </w:pPr>
    </w:p>
    <w:p w:rsidR="00872DC5" w:rsidRDefault="001F15AF">
      <w:pPr>
        <w:spacing w:before="106" w:line="123" w:lineRule="exact"/>
        <w:ind w:left="104"/>
        <w:rPr>
          <w:rFonts w:ascii="Cambria Math" w:eastAsia="Cambria Math"/>
          <w:sz w:val="16"/>
        </w:rPr>
      </w:pPr>
      <w:r>
        <w:rPr>
          <w:rFonts w:ascii="Cambria Math" w:eastAsia="Cambria Math"/>
          <w:sz w:val="16"/>
        </w:rPr>
        <w:t>𝑁𝑜𝑚𝑖𝑛𝑎𝑙 𝑅𝑎𝑡𝑒𝑑 𝑃𝑜𝑤𝑒𝑟 𝐶𝑎𝑝𝑎𝑐𝑖𝑡𝑦 𝑜𝑓 𝐸𝑛𝑒𝑟𝑔𝑦 𝑆𝑡𝑜𝑟𝑎𝑔𝑒 𝑆𝑦𝑠𝑡𝑒𝑚</w:t>
      </w:r>
    </w:p>
    <w:p w:rsidR="00872DC5" w:rsidRDefault="00872DC5">
      <w:pPr>
        <w:pStyle w:val="BodyText"/>
        <w:spacing w:before="4"/>
        <w:jc w:val="left"/>
        <w:rPr>
          <w:rFonts w:ascii="Cambria Math"/>
          <w:sz w:val="6"/>
        </w:rPr>
      </w:pPr>
    </w:p>
    <w:p w:rsidR="00872DC5" w:rsidRDefault="002F6258">
      <w:pPr>
        <w:pStyle w:val="BodyText"/>
        <w:spacing w:line="20" w:lineRule="exact"/>
        <w:ind w:left="99"/>
        <w:jc w:val="left"/>
        <w:rPr>
          <w:rFonts w:ascii="Cambria Math"/>
          <w:sz w:val="2"/>
        </w:rPr>
      </w:pPr>
      <w:r>
        <w:rPr>
          <w:rFonts w:ascii="Cambria Math"/>
          <w:noProof/>
          <w:sz w:val="2"/>
          <w:lang w:bidi="ar-SA"/>
        </w:rPr>
        <mc:AlternateContent>
          <mc:Choice Requires="wpg">
            <w:drawing>
              <wp:inline distT="0" distB="0" distL="0" distR="0">
                <wp:extent cx="2686050" cy="6350"/>
                <wp:effectExtent l="0" t="0" r="6350" b="635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6050" cy="6350"/>
                          <a:chOff x="0" y="0"/>
                          <a:chExt cx="4230" cy="10"/>
                        </a:xfrm>
                      </wpg:grpSpPr>
                      <wps:wsp>
                        <wps:cNvPr id="8" name="Line 8"/>
                        <wps:cNvCnPr/>
                        <wps:spPr bwMode="auto">
                          <a:xfrm>
                            <a:off x="0" y="5"/>
                            <a:ext cx="422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7" o:spid="_x0000_s1026" style="width:211.5pt;height:.5pt;mso-position-horizontal-relative:char;mso-position-vertical-relative:line" coordsize="4230,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">
                <v:line id="Line 8" o:spid="_x0000_s1027" style="position:absolute;visibility:visible;mso-wrap-style:square" from="0,5" to="4229,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ah1rr8AAADaAAAADwAAAGRycy9kb3ducmV2LnhtbERPy4rCMBTdD/gP4QruxlQX41CNooIP&#10;6GqcAV1ekmtTbG5Kk2nr35vFwCwP573aDK4WHbWh8qxgNs1AEGtvKi4V/Hwf3j9BhIhssPZMCp4U&#10;YLMeva0wN77nL+ousRQphEOOCmyMTS5l0JYchqlviBN3963DmGBbStNin8JdLedZ9iEdVpwaLDa0&#10;t6Qfl1+noDsVt65YeNSna7Gz+nCsFv1Rqcl42C5BRBriv/jPfTYK0tZ0Jd0AuX4B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Gah1rr8AAADaAAAADwAAAAAAAAAAAAAAAACh&#10;AgAAZHJzL2Rvd25yZXYueG1sUEsFBgAAAAAEAAQA+QAAAI0DAAAAAA==&#10;" strokeweight=".48pt"/>
                <w10:anchorlock/>
              </v:group>
            </w:pict>
          </mc:Fallback>
        </mc:AlternateContent>
      </w:r>
    </w:p>
    <w:p w:rsidR="00872DC5" w:rsidRDefault="00872DC5">
      <w:pPr>
        <w:spacing w:line="20" w:lineRule="exact"/>
        <w:rPr>
          <w:rFonts w:ascii="Cambria Math"/>
          <w:sz w:val="2"/>
        </w:rPr>
        <w:sectPr w:rsidR="00872DC5">
          <w:type w:val="continuous"/>
          <w:pgSz w:w="12240" w:h="15840"/>
          <w:pgMar w:top="800" w:right="520" w:bottom="1200" w:left="760" w:header="720" w:footer="720" w:gutter="0"/>
          <w:cols w:num="2" w:space="720" w:equalWidth="0">
            <w:col w:w="1776" w:space="1565"/>
            <w:col w:w="7619"/>
          </w:cols>
        </w:sectPr>
      </w:pPr>
    </w:p>
    <w:p w:rsidR="00872DC5" w:rsidRDefault="001F15AF">
      <w:pPr>
        <w:tabs>
          <w:tab w:val="left" w:pos="3366"/>
          <w:tab w:val="left" w:pos="3664"/>
          <w:tab w:val="left" w:pos="7674"/>
        </w:tabs>
        <w:spacing w:line="141" w:lineRule="auto"/>
        <w:ind w:left="267"/>
        <w:rPr>
          <w:rFonts w:ascii="Cambria Math" w:eastAsia="Cambria Math" w:hAnsi="Cambria Math"/>
          <w:sz w:val="16"/>
        </w:rPr>
      </w:pPr>
      <w:r>
        <w:rPr>
          <w:rFonts w:ascii="Cambria Math" w:eastAsia="Cambria Math" w:hAnsi="Cambria Math"/>
          <w:w w:val="159"/>
          <w:sz w:val="16"/>
        </w:rPr>
        <w:lastRenderedPageBreak/>
        <w:t xml:space="preserve"> </w:t>
      </w:r>
      <w:r>
        <w:rPr>
          <w:rFonts w:ascii="Cambria Math" w:eastAsia="Cambria Math" w:hAnsi="Cambria Math"/>
          <w:sz w:val="16"/>
        </w:rPr>
        <w:tab/>
      </w:r>
      <w:r>
        <w:rPr>
          <w:rFonts w:ascii="Cambria Math" w:eastAsia="Cambria Math" w:hAnsi="Cambria Math"/>
          <w:position w:val="8"/>
          <w:sz w:val="16"/>
        </w:rPr>
        <w:t>(</w:t>
      </w:r>
      <w:r>
        <w:rPr>
          <w:rFonts w:ascii="Cambria Math" w:eastAsia="Cambria Math" w:hAnsi="Cambria Math"/>
          <w:position w:val="8"/>
          <w:sz w:val="16"/>
        </w:rPr>
        <w:tab/>
      </w:r>
      <w:r>
        <w:rPr>
          <w:rFonts w:ascii="Cambria Math" w:eastAsia="Cambria Math" w:hAnsi="Cambria Math"/>
          <w:sz w:val="16"/>
        </w:rPr>
        <w:t>𝐷𝐶 𝑅𝑎𝑡𝑒𝑑 𝐶𝑎𝑝𝑎𝑐𝑖𝑡𝑦 𝑜𝑓 𝑡ℎ𝑒 𝑆𝑜𝑙𝑎𝑟</w:t>
      </w:r>
      <w:r>
        <w:rPr>
          <w:rFonts w:ascii="Cambria Math" w:eastAsia="Cambria Math" w:hAnsi="Cambria Math"/>
          <w:spacing w:val="15"/>
          <w:sz w:val="16"/>
        </w:rPr>
        <w:t xml:space="preserve"> </w:t>
      </w:r>
      <w:r>
        <w:rPr>
          <w:rFonts w:ascii="Cambria Math" w:eastAsia="Cambria Math" w:hAnsi="Cambria Math"/>
          <w:sz w:val="16"/>
        </w:rPr>
        <w:t>𝑃ℎ𝑜𝑡𝑜𝑣𝑜𝑙𝑡𝑎𝑖𝑐</w:t>
      </w:r>
      <w:r>
        <w:rPr>
          <w:rFonts w:ascii="Cambria Math" w:eastAsia="Cambria Math" w:hAnsi="Cambria Math"/>
          <w:spacing w:val="4"/>
          <w:sz w:val="16"/>
        </w:rPr>
        <w:t xml:space="preserve"> </w:t>
      </w:r>
      <w:r>
        <w:rPr>
          <w:rFonts w:ascii="Cambria Math" w:eastAsia="Cambria Math" w:hAnsi="Cambria Math"/>
          <w:sz w:val="16"/>
        </w:rPr>
        <w:t>𝑆𝑦𝑠𝑡𝑒𝑚</w:t>
      </w:r>
      <w:r>
        <w:rPr>
          <w:rFonts w:ascii="Cambria Math" w:eastAsia="Cambria Math" w:hAnsi="Cambria Math"/>
          <w:sz w:val="16"/>
        </w:rPr>
        <w:tab/>
      </w:r>
      <w:r>
        <w:rPr>
          <w:rFonts w:ascii="Cambria Math" w:eastAsia="Cambria Math" w:hAnsi="Cambria Math"/>
          <w:position w:val="8"/>
          <w:sz w:val="16"/>
        </w:rPr>
        <w:t>)</w:t>
      </w:r>
    </w:p>
    <w:p w:rsidR="00872DC5" w:rsidRDefault="002F6258">
      <w:pPr>
        <w:spacing w:line="173" w:lineRule="exact"/>
        <w:ind w:left="267"/>
        <w:rPr>
          <w:rFonts w:ascii="Cambria Math"/>
          <w:sz w:val="16"/>
        </w:rPr>
      </w:pPr>
      <w:r>
        <w:rPr>
          <w:noProof/>
          <w:lang w:bidi="ar-SA"/>
        </w:rPr>
        <mc:AlternateContent>
          <mc:Choice Requires="wps">
            <w:drawing>
              <wp:anchor distT="0" distB="0" distL="114300" distR="114300" simplePos="0" relativeHeight="251664384" behindDoc="0" locked="0" layoutInCell="1" allowOverlap="1">
                <wp:simplePos x="0" y="0"/>
                <wp:positionH relativeFrom="page">
                  <wp:posOffset>688975</wp:posOffset>
                </wp:positionH>
                <wp:positionV relativeFrom="paragraph">
                  <wp:posOffset>24765</wp:posOffset>
                </wp:positionV>
                <wp:extent cx="6649085"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90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4.25pt,1.95pt" to="577.8pt,1.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" strokeweight=".48pt">
                <w10:wrap anchorx="page"/>
              </v:line>
            </w:pict>
          </mc:Fallback>
        </mc:AlternateContent>
      </w:r>
      <w:r>
        <w:rPr>
          <w:noProof/>
          <w:lang w:bidi="ar-SA"/>
        </w:rPr>
        <mc:AlternateContent>
          <mc:Choice Requires="wps">
            <w:drawing>
              <wp:anchor distT="0" distB="0" distL="114300" distR="114300" simplePos="0" relativeHeight="251666432" behindDoc="0" locked="0" layoutInCell="1" allowOverlap="1">
                <wp:simplePos x="0" y="0"/>
                <wp:positionH relativeFrom="page">
                  <wp:posOffset>548640</wp:posOffset>
                </wp:positionH>
                <wp:positionV relativeFrom="paragraph">
                  <wp:posOffset>-25400</wp:posOffset>
                </wp:positionV>
                <wp:extent cx="76835" cy="10223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5AF" w:rsidRDefault="001F15AF">
                            <w:pPr>
                              <w:spacing w:line="161" w:lineRule="exact"/>
                              <w:rPr>
                                <w:rFonts w:ascii="Cambria Math"/>
                                <w:sz w:val="16"/>
                              </w:rPr>
                            </w:pPr>
                            <w:r>
                              <w:rPr>
                                <w:rFonts w:ascii="Cambria Math"/>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43.2pt;margin-top:-1.95pt;width:6.05pt;height:8.0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" filled="f" stroked="f">
                <v:textbox inset="0,0,0,0">
                  <w:txbxContent>
                    <w:p w:rsidR="001F15AF" w:rsidRDefault="001F15AF">
                      <w:pPr>
                        <w:spacing w:line="161" w:lineRule="exact"/>
                        <w:rPr>
                          <w:rFonts w:ascii="Cambria Math"/>
                          <w:sz w:val="16"/>
                        </w:rPr>
                      </w:pPr>
                      <w:r>
                        <w:rPr>
                          <w:rFonts w:ascii="Cambria Math"/>
                          <w:sz w:val="16"/>
                        </w:rPr>
                        <w:t>=</w:t>
                      </w:r>
                    </w:p>
                  </w:txbxContent>
                </v:textbox>
                <w10:wrap anchorx="page"/>
              </v:shape>
            </w:pict>
          </mc:Fallback>
        </mc:AlternateContent>
      </w:r>
      <w:r w:rsidR="001F15AF">
        <w:rPr>
          <w:rFonts w:ascii="Cambria Math"/>
          <w:w w:val="159"/>
          <w:sz w:val="16"/>
        </w:rPr>
        <w:t xml:space="preserve"> </w:t>
      </w:r>
    </w:p>
    <w:p w:rsidR="00872DC5" w:rsidRDefault="002F6258">
      <w:pPr>
        <w:tabs>
          <w:tab w:val="left" w:pos="6189"/>
        </w:tabs>
        <w:spacing w:line="54" w:lineRule="exact"/>
        <w:ind w:left="514"/>
        <w:rPr>
          <w:rFonts w:ascii="Cambria Math" w:eastAsia="Cambria Math"/>
          <w:sz w:val="16"/>
        </w:rPr>
      </w:pPr>
      <w:r>
        <w:rPr>
          <w:noProof/>
          <w:lang w:bidi="ar-SA"/>
        </w:rPr>
        <mc:AlternateContent>
          <mc:Choice Requires="wps">
            <w:drawing>
              <wp:anchor distT="0" distB="0" distL="0" distR="0" simplePos="0" relativeHeight="251662336" behindDoc="1" locked="0" layoutInCell="1" allowOverlap="1">
                <wp:simplePos x="0" y="0"/>
                <wp:positionH relativeFrom="page">
                  <wp:posOffset>808990</wp:posOffset>
                </wp:positionH>
                <wp:positionV relativeFrom="paragraph">
                  <wp:posOffset>85090</wp:posOffset>
                </wp:positionV>
                <wp:extent cx="2686050" cy="1270"/>
                <wp:effectExtent l="0" t="0" r="0" b="0"/>
                <wp:wrapTopAndBottom/>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0" cy="1270"/>
                        </a:xfrm>
                        <a:custGeom>
                          <a:avLst/>
                          <a:gdLst>
                            <a:gd name="T0" fmla="+- 0 1274 1274"/>
                            <a:gd name="T1" fmla="*/ T0 w 4230"/>
                            <a:gd name="T2" fmla="+- 0 5504 1274"/>
                            <a:gd name="T3" fmla="*/ T2 w 4230"/>
                          </a:gdLst>
                          <a:ahLst/>
                          <a:cxnLst>
                            <a:cxn ang="0">
                              <a:pos x="T1" y="0"/>
                            </a:cxn>
                            <a:cxn ang="0">
                              <a:pos x="T3" y="0"/>
                            </a:cxn>
                          </a:cxnLst>
                          <a:rect l="0" t="0" r="r" b="b"/>
                          <a:pathLst>
                            <a:path w="4230">
                              <a:moveTo>
                                <a:pt x="0" y="0"/>
                              </a:moveTo>
                              <a:lnTo>
                                <a:pt x="42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63.7pt;margin-top:6.7pt;width:211.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30,12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" path="m0,0l4230,0e" filled="f" strokeweight=".48pt">
                <v:path arrowok="t" o:connecttype="custom" o:connectlocs="0,0;2686050,0" o:connectangles="0,0"/>
                <w10:wrap type="topAndBottom" anchorx="page"/>
              </v:shape>
            </w:pict>
          </mc:Fallback>
        </mc:AlternateContent>
      </w:r>
      <w:r>
        <w:rPr>
          <w:noProof/>
          <w:lang w:bidi="ar-SA"/>
        </w:rPr>
        <mc:AlternateContent>
          <mc:Choice Requires="wps">
            <w:drawing>
              <wp:anchor distT="0" distB="0" distL="0" distR="0" simplePos="0" relativeHeight="251663360" behindDoc="1" locked="0" layoutInCell="1" allowOverlap="1">
                <wp:simplePos x="0" y="0"/>
                <wp:positionH relativeFrom="page">
                  <wp:posOffset>4412615</wp:posOffset>
                </wp:positionH>
                <wp:positionV relativeFrom="paragraph">
                  <wp:posOffset>85090</wp:posOffset>
                </wp:positionV>
                <wp:extent cx="2686050" cy="1270"/>
                <wp:effectExtent l="0" t="0" r="0"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6050" cy="1270"/>
                        </a:xfrm>
                        <a:custGeom>
                          <a:avLst/>
                          <a:gdLst>
                            <a:gd name="T0" fmla="+- 0 6949 6949"/>
                            <a:gd name="T1" fmla="*/ T0 w 4230"/>
                            <a:gd name="T2" fmla="+- 0 11179 6949"/>
                            <a:gd name="T3" fmla="*/ T2 w 4230"/>
                          </a:gdLst>
                          <a:ahLst/>
                          <a:cxnLst>
                            <a:cxn ang="0">
                              <a:pos x="T1" y="0"/>
                            </a:cxn>
                            <a:cxn ang="0">
                              <a:pos x="T3" y="0"/>
                            </a:cxn>
                          </a:cxnLst>
                          <a:rect l="0" t="0" r="r" b="b"/>
                          <a:pathLst>
                            <a:path w="4230">
                              <a:moveTo>
                                <a:pt x="0" y="0"/>
                              </a:moveTo>
                              <a:lnTo>
                                <a:pt x="423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347.45pt;margin-top:6.7pt;width:211.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30,12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" path="m0,0l4230,0e" filled="f" strokeweight=".48pt">
                <v:path arrowok="t" o:connecttype="custom" o:connectlocs="0,0;2686050,0" o:connectangles="0,0"/>
                <w10:wrap type="topAndBottom" anchorx="page"/>
              </v:shape>
            </w:pict>
          </mc:Fallback>
        </mc:AlternateContent>
      </w:r>
      <w:r w:rsidR="001F15AF">
        <w:rPr>
          <w:rFonts w:ascii="Cambria Math" w:eastAsia="Cambria Math"/>
          <w:sz w:val="16"/>
        </w:rPr>
        <w:t>𝑁𝑜𝑚𝑖𝑛𝑎𝑙 𝑅𝑎𝑡𝑒𝑑 𝑃𝑜𝑤𝑒𝑟 𝐶𝑎𝑝𝑎𝑐𝑖𝑡𝑦 𝑜𝑓 𝐸𝑛𝑒𝑟𝑔𝑦</w:t>
      </w:r>
      <w:r w:rsidR="001F15AF">
        <w:rPr>
          <w:rFonts w:ascii="Cambria Math" w:eastAsia="Cambria Math"/>
          <w:spacing w:val="6"/>
          <w:sz w:val="16"/>
        </w:rPr>
        <w:t xml:space="preserve"> </w:t>
      </w:r>
      <w:r w:rsidR="001F15AF">
        <w:rPr>
          <w:rFonts w:ascii="Cambria Math" w:eastAsia="Cambria Math"/>
          <w:sz w:val="16"/>
        </w:rPr>
        <w:t>𝑆𝑡𝑜𝑟𝑎𝑔𝑒</w:t>
      </w:r>
      <w:r w:rsidR="001F15AF">
        <w:rPr>
          <w:rFonts w:ascii="Cambria Math" w:eastAsia="Cambria Math"/>
          <w:spacing w:val="1"/>
          <w:sz w:val="16"/>
        </w:rPr>
        <w:t xml:space="preserve"> </w:t>
      </w:r>
      <w:r w:rsidR="001F15AF">
        <w:rPr>
          <w:rFonts w:ascii="Cambria Math" w:eastAsia="Cambria Math"/>
          <w:sz w:val="16"/>
        </w:rPr>
        <w:t>𝑆𝑦𝑠𝑡𝑒𝑚</w:t>
      </w:r>
      <w:r w:rsidR="001F15AF">
        <w:rPr>
          <w:rFonts w:ascii="Cambria Math" w:eastAsia="Cambria Math"/>
          <w:sz w:val="16"/>
        </w:rPr>
        <w:tab/>
        <w:t>𝑁𝑜𝑚𝑖𝑛𝑎𝑙 𝑅𝑎𝑡𝑒𝑑 𝑃𝑜𝑤𝑒𝑟 𝐶𝑎𝑝𝑎𝑐𝑖𝑡𝑦 𝑜𝑓 𝐸𝑛𝑒𝑟𝑔𝑦 𝑆𝑡𝑜𝑟𝑎𝑔𝑒</w:t>
      </w:r>
      <w:r w:rsidR="001F15AF">
        <w:rPr>
          <w:rFonts w:ascii="Cambria Math" w:eastAsia="Cambria Math"/>
          <w:spacing w:val="16"/>
          <w:sz w:val="16"/>
        </w:rPr>
        <w:t xml:space="preserve"> </w:t>
      </w:r>
      <w:r w:rsidR="001F15AF">
        <w:rPr>
          <w:rFonts w:ascii="Cambria Math" w:eastAsia="Cambria Math"/>
          <w:sz w:val="16"/>
        </w:rPr>
        <w:t>𝑆𝑦𝑠𝑡𝑒𝑚</w:t>
      </w:r>
    </w:p>
    <w:p w:rsidR="00872DC5" w:rsidRDefault="00872DC5">
      <w:pPr>
        <w:spacing w:line="54" w:lineRule="exact"/>
        <w:rPr>
          <w:rFonts w:ascii="Cambria Math" w:eastAsia="Cambria Math"/>
          <w:sz w:val="16"/>
        </w:rPr>
        <w:sectPr w:rsidR="00872DC5">
          <w:type w:val="continuous"/>
          <w:pgSz w:w="12240" w:h="15840"/>
          <w:pgMar w:top="800" w:right="520" w:bottom="1200" w:left="760" w:header="720" w:footer="720" w:gutter="0"/>
          <w:cols w:space="720"/>
        </w:sectPr>
      </w:pPr>
    </w:p>
    <w:p w:rsidR="00872DC5" w:rsidRDefault="001F15AF">
      <w:pPr>
        <w:spacing w:line="50" w:lineRule="exact"/>
        <w:ind w:left="267"/>
        <w:rPr>
          <w:rFonts w:ascii="Cambria Math"/>
          <w:sz w:val="16"/>
        </w:rPr>
      </w:pPr>
      <w:r>
        <w:rPr>
          <w:rFonts w:ascii="Cambria Math"/>
          <w:w w:val="159"/>
          <w:position w:val="-3"/>
          <w:sz w:val="16"/>
        </w:rPr>
        <w:lastRenderedPageBreak/>
        <w:t xml:space="preserve"> </w:t>
      </w:r>
      <w:r>
        <w:rPr>
          <w:rFonts w:ascii="Cambria Math"/>
          <w:w w:val="140"/>
          <w:sz w:val="16"/>
        </w:rPr>
        <w:t>((</w:t>
      </w:r>
    </w:p>
    <w:p w:rsidR="00872DC5" w:rsidRDefault="001F15AF">
      <w:pPr>
        <w:spacing w:before="28"/>
        <w:ind w:left="267"/>
        <w:rPr>
          <w:rFonts w:ascii="Cambria Math"/>
          <w:sz w:val="16"/>
        </w:rPr>
      </w:pPr>
      <w:r>
        <w:rPr>
          <w:rFonts w:ascii="Cambria Math"/>
          <w:sz w:val="16"/>
        </w:rPr>
        <w:t>[</w:t>
      </w:r>
    </w:p>
    <w:p w:rsidR="00872DC5" w:rsidRDefault="001F15AF">
      <w:pPr>
        <w:tabs>
          <w:tab w:val="left" w:pos="4189"/>
        </w:tabs>
        <w:spacing w:line="146" w:lineRule="auto"/>
        <w:ind w:left="178"/>
        <w:rPr>
          <w:rFonts w:ascii="Cambria Math" w:eastAsia="Cambria Math" w:hAnsi="Cambria Math"/>
          <w:sz w:val="16"/>
        </w:rPr>
      </w:pPr>
      <w:r>
        <w:br w:type="column"/>
      </w:r>
      <w:r>
        <w:rPr>
          <w:rFonts w:ascii="Cambria Math" w:eastAsia="Cambria Math" w:hAnsi="Cambria Math"/>
          <w:w w:val="105"/>
          <w:sz w:val="16"/>
        </w:rPr>
        <w:t>𝐷𝐶</w:t>
      </w:r>
      <w:r>
        <w:rPr>
          <w:rFonts w:ascii="Cambria Math" w:eastAsia="Cambria Math" w:hAnsi="Cambria Math"/>
          <w:spacing w:val="-15"/>
          <w:w w:val="105"/>
          <w:sz w:val="16"/>
        </w:rPr>
        <w:t xml:space="preserve"> </w:t>
      </w:r>
      <w:r>
        <w:rPr>
          <w:rFonts w:ascii="Cambria Math" w:eastAsia="Cambria Math" w:hAnsi="Cambria Math"/>
          <w:w w:val="105"/>
          <w:sz w:val="16"/>
        </w:rPr>
        <w:t>𝑅𝑎𝑡𝑒𝑑</w:t>
      </w:r>
      <w:r>
        <w:rPr>
          <w:rFonts w:ascii="Cambria Math" w:eastAsia="Cambria Math" w:hAnsi="Cambria Math"/>
          <w:spacing w:val="-16"/>
          <w:w w:val="105"/>
          <w:sz w:val="16"/>
        </w:rPr>
        <w:t xml:space="preserve"> </w:t>
      </w:r>
      <w:r>
        <w:rPr>
          <w:rFonts w:ascii="Cambria Math" w:eastAsia="Cambria Math" w:hAnsi="Cambria Math"/>
          <w:w w:val="105"/>
          <w:sz w:val="16"/>
        </w:rPr>
        <w:t>𝐶𝑎𝑝𝑎𝑐𝑖𝑡𝑦</w:t>
      </w:r>
      <w:r>
        <w:rPr>
          <w:rFonts w:ascii="Cambria Math" w:eastAsia="Cambria Math" w:hAnsi="Cambria Math"/>
          <w:spacing w:val="-17"/>
          <w:w w:val="105"/>
          <w:sz w:val="16"/>
        </w:rPr>
        <w:t xml:space="preserve"> </w:t>
      </w:r>
      <w:r>
        <w:rPr>
          <w:rFonts w:ascii="Cambria Math" w:eastAsia="Cambria Math" w:hAnsi="Cambria Math"/>
          <w:w w:val="105"/>
          <w:sz w:val="16"/>
        </w:rPr>
        <w:t>𝑜𝑓</w:t>
      </w:r>
      <w:r>
        <w:rPr>
          <w:rFonts w:ascii="Cambria Math" w:eastAsia="Cambria Math" w:hAnsi="Cambria Math"/>
          <w:spacing w:val="-17"/>
          <w:w w:val="105"/>
          <w:sz w:val="16"/>
        </w:rPr>
        <w:t xml:space="preserve"> </w:t>
      </w:r>
      <w:r>
        <w:rPr>
          <w:rFonts w:ascii="Cambria Math" w:eastAsia="Cambria Math" w:hAnsi="Cambria Math"/>
          <w:w w:val="105"/>
          <w:sz w:val="16"/>
        </w:rPr>
        <w:t>𝑡ℎ𝑒</w:t>
      </w:r>
      <w:r>
        <w:rPr>
          <w:rFonts w:ascii="Cambria Math" w:eastAsia="Cambria Math" w:hAnsi="Cambria Math"/>
          <w:spacing w:val="-17"/>
          <w:w w:val="105"/>
          <w:sz w:val="16"/>
        </w:rPr>
        <w:t xml:space="preserve"> </w:t>
      </w:r>
      <w:r>
        <w:rPr>
          <w:rFonts w:ascii="Cambria Math" w:eastAsia="Cambria Math" w:hAnsi="Cambria Math"/>
          <w:w w:val="105"/>
          <w:sz w:val="16"/>
        </w:rPr>
        <w:t>𝑆𝑜𝑙𝑎𝑟</w:t>
      </w:r>
      <w:r>
        <w:rPr>
          <w:rFonts w:ascii="Cambria Math" w:eastAsia="Cambria Math" w:hAnsi="Cambria Math"/>
          <w:spacing w:val="-16"/>
          <w:w w:val="105"/>
          <w:sz w:val="16"/>
        </w:rPr>
        <w:t xml:space="preserve"> </w:t>
      </w:r>
      <w:r>
        <w:rPr>
          <w:rFonts w:ascii="Cambria Math" w:eastAsia="Cambria Math" w:hAnsi="Cambria Math"/>
          <w:w w:val="105"/>
          <w:sz w:val="16"/>
        </w:rPr>
        <w:t>𝑃ℎ𝑜𝑡𝑜𝑣𝑜𝑙𝑡𝑎𝑖𝑐</w:t>
      </w:r>
      <w:r>
        <w:rPr>
          <w:rFonts w:ascii="Cambria Math" w:eastAsia="Cambria Math" w:hAnsi="Cambria Math"/>
          <w:spacing w:val="-15"/>
          <w:w w:val="105"/>
          <w:sz w:val="16"/>
        </w:rPr>
        <w:t xml:space="preserve"> </w:t>
      </w:r>
      <w:r>
        <w:rPr>
          <w:rFonts w:ascii="Cambria Math" w:eastAsia="Cambria Math" w:hAnsi="Cambria Math"/>
          <w:w w:val="105"/>
          <w:sz w:val="16"/>
        </w:rPr>
        <w:t>𝑆𝑦𝑠𝑡𝑒𝑚</w:t>
      </w:r>
      <w:r>
        <w:rPr>
          <w:rFonts w:ascii="Cambria Math" w:eastAsia="Cambria Math" w:hAnsi="Cambria Math"/>
          <w:w w:val="105"/>
          <w:sz w:val="16"/>
        </w:rPr>
        <w:tab/>
      </w:r>
      <w:r>
        <w:rPr>
          <w:rFonts w:ascii="Cambria Math" w:eastAsia="Cambria Math" w:hAnsi="Cambria Math"/>
          <w:w w:val="105"/>
          <w:position w:val="8"/>
          <w:sz w:val="16"/>
        </w:rPr>
        <w:t>) + exp (0.7 − (8 ∗</w:t>
      </w:r>
      <w:r>
        <w:rPr>
          <w:rFonts w:ascii="Cambria Math" w:eastAsia="Cambria Math" w:hAnsi="Cambria Math"/>
          <w:spacing w:val="-5"/>
          <w:w w:val="105"/>
          <w:position w:val="8"/>
          <w:sz w:val="16"/>
        </w:rPr>
        <w:t xml:space="preserve"> </w:t>
      </w:r>
      <w:r>
        <w:rPr>
          <w:rFonts w:ascii="Cambria Math" w:eastAsia="Cambria Math" w:hAnsi="Cambria Math"/>
          <w:spacing w:val="-12"/>
          <w:w w:val="105"/>
          <w:position w:val="8"/>
          <w:sz w:val="16"/>
        </w:rPr>
        <w:t>(</w:t>
      </w:r>
    </w:p>
    <w:p w:rsidR="00872DC5" w:rsidRDefault="001F15AF">
      <w:pPr>
        <w:spacing w:before="49" w:line="149" w:lineRule="exact"/>
        <w:ind w:left="836"/>
        <w:rPr>
          <w:rFonts w:ascii="Cambria Math" w:eastAsia="Cambria Math" w:hAnsi="Cambria Math"/>
          <w:sz w:val="16"/>
        </w:rPr>
      </w:pPr>
      <w:r>
        <w:rPr>
          <w:rFonts w:ascii="Cambria Math" w:eastAsia="Cambria Math" w:hAnsi="Cambria Math"/>
          <w:sz w:val="16"/>
        </w:rPr>
        <w:t>𝑁𝑜𝑚𝑖𝑛𝑎𝑙 𝑅𝑎𝑡𝑒𝑑 𝑈𝑠𝑒𝑓𝑢𝑙 𝐸𝑛𝑒𝑟𝑔𝑦 𝑜𝑓 𝑡ℎ𝑒 𝐸𝑛𝑒𝑟𝑔𝑦 𝑆𝑡𝑜𝑟𝑎𝑔𝑒 𝑆𝑦𝑠𝑡𝑒𝑚</w:t>
      </w:r>
    </w:p>
    <w:p w:rsidR="00872DC5" w:rsidRDefault="001F15AF">
      <w:pPr>
        <w:tabs>
          <w:tab w:val="left" w:pos="4189"/>
        </w:tabs>
        <w:spacing w:line="67" w:lineRule="auto"/>
        <w:ind w:left="178"/>
        <w:rPr>
          <w:rFonts w:ascii="Cambria Math" w:eastAsia="Cambria Math" w:hAnsi="Cambria Math"/>
          <w:sz w:val="16"/>
        </w:rPr>
      </w:pPr>
      <w:r>
        <w:br w:type="column"/>
      </w:r>
      <w:r>
        <w:rPr>
          <w:rFonts w:ascii="Cambria Math" w:eastAsia="Cambria Math" w:hAnsi="Cambria Math"/>
          <w:w w:val="105"/>
          <w:sz w:val="16"/>
        </w:rPr>
        <w:t>𝐷𝐶</w:t>
      </w:r>
      <w:r>
        <w:rPr>
          <w:rFonts w:ascii="Cambria Math" w:eastAsia="Cambria Math" w:hAnsi="Cambria Math"/>
          <w:spacing w:val="-14"/>
          <w:w w:val="105"/>
          <w:sz w:val="16"/>
        </w:rPr>
        <w:t xml:space="preserve"> </w:t>
      </w:r>
      <w:r>
        <w:rPr>
          <w:rFonts w:ascii="Cambria Math" w:eastAsia="Cambria Math" w:hAnsi="Cambria Math"/>
          <w:w w:val="105"/>
          <w:sz w:val="16"/>
        </w:rPr>
        <w:t>𝑅𝑎𝑡𝑒𝑑</w:t>
      </w:r>
      <w:r>
        <w:rPr>
          <w:rFonts w:ascii="Cambria Math" w:eastAsia="Cambria Math" w:hAnsi="Cambria Math"/>
          <w:spacing w:val="-17"/>
          <w:w w:val="105"/>
          <w:sz w:val="16"/>
        </w:rPr>
        <w:t xml:space="preserve"> </w:t>
      </w:r>
      <w:r>
        <w:rPr>
          <w:rFonts w:ascii="Cambria Math" w:eastAsia="Cambria Math" w:hAnsi="Cambria Math"/>
          <w:w w:val="105"/>
          <w:sz w:val="16"/>
        </w:rPr>
        <w:t>𝐶𝑎𝑝𝑎𝑐𝑖𝑡𝑦</w:t>
      </w:r>
      <w:r>
        <w:rPr>
          <w:rFonts w:ascii="Cambria Math" w:eastAsia="Cambria Math" w:hAnsi="Cambria Math"/>
          <w:spacing w:val="-16"/>
          <w:w w:val="105"/>
          <w:sz w:val="16"/>
        </w:rPr>
        <w:t xml:space="preserve"> </w:t>
      </w:r>
      <w:r>
        <w:rPr>
          <w:rFonts w:ascii="Cambria Math" w:eastAsia="Cambria Math" w:hAnsi="Cambria Math"/>
          <w:w w:val="105"/>
          <w:sz w:val="16"/>
        </w:rPr>
        <w:t>𝑜𝑓</w:t>
      </w:r>
      <w:r>
        <w:rPr>
          <w:rFonts w:ascii="Cambria Math" w:eastAsia="Cambria Math" w:hAnsi="Cambria Math"/>
          <w:spacing w:val="-18"/>
          <w:w w:val="105"/>
          <w:sz w:val="16"/>
        </w:rPr>
        <w:t xml:space="preserve"> </w:t>
      </w:r>
      <w:r>
        <w:rPr>
          <w:rFonts w:ascii="Cambria Math" w:eastAsia="Cambria Math" w:hAnsi="Cambria Math"/>
          <w:w w:val="105"/>
          <w:sz w:val="16"/>
        </w:rPr>
        <w:t>𝑡ℎ𝑒</w:t>
      </w:r>
      <w:r>
        <w:rPr>
          <w:rFonts w:ascii="Cambria Math" w:eastAsia="Cambria Math" w:hAnsi="Cambria Math"/>
          <w:spacing w:val="-16"/>
          <w:w w:val="105"/>
          <w:sz w:val="16"/>
        </w:rPr>
        <w:t xml:space="preserve"> </w:t>
      </w:r>
      <w:r>
        <w:rPr>
          <w:rFonts w:ascii="Cambria Math" w:eastAsia="Cambria Math" w:hAnsi="Cambria Math"/>
          <w:w w:val="105"/>
          <w:sz w:val="16"/>
        </w:rPr>
        <w:t>𝑆𝑜𝑙𝑎𝑟</w:t>
      </w:r>
      <w:r>
        <w:rPr>
          <w:rFonts w:ascii="Cambria Math" w:eastAsia="Cambria Math" w:hAnsi="Cambria Math"/>
          <w:spacing w:val="-16"/>
          <w:w w:val="105"/>
          <w:sz w:val="16"/>
        </w:rPr>
        <w:t xml:space="preserve"> </w:t>
      </w:r>
      <w:r>
        <w:rPr>
          <w:rFonts w:ascii="Cambria Math" w:eastAsia="Cambria Math" w:hAnsi="Cambria Math"/>
          <w:w w:val="105"/>
          <w:sz w:val="16"/>
        </w:rPr>
        <w:t>𝑃ℎ𝑜𝑡𝑜𝑣𝑜𝑙𝑡𝑎𝑖𝑐</w:t>
      </w:r>
      <w:r>
        <w:rPr>
          <w:rFonts w:ascii="Cambria Math" w:eastAsia="Cambria Math" w:hAnsi="Cambria Math"/>
          <w:spacing w:val="-16"/>
          <w:w w:val="105"/>
          <w:sz w:val="16"/>
        </w:rPr>
        <w:t xml:space="preserve"> </w:t>
      </w:r>
      <w:r>
        <w:rPr>
          <w:rFonts w:ascii="Cambria Math" w:eastAsia="Cambria Math" w:hAnsi="Cambria Math"/>
          <w:w w:val="105"/>
          <w:sz w:val="16"/>
        </w:rPr>
        <w:t>𝑆𝑦𝑠𝑡𝑒𝑚</w:t>
      </w:r>
      <w:r>
        <w:rPr>
          <w:rFonts w:ascii="Cambria Math" w:eastAsia="Cambria Math" w:hAnsi="Cambria Math"/>
          <w:w w:val="105"/>
          <w:sz w:val="16"/>
        </w:rPr>
        <w:tab/>
      </w:r>
      <w:r>
        <w:rPr>
          <w:rFonts w:ascii="Cambria Math" w:eastAsia="Cambria Math" w:hAnsi="Cambria Math"/>
          <w:w w:val="115"/>
          <w:position w:val="8"/>
          <w:sz w:val="16"/>
        </w:rPr>
        <w:t>))))</w:t>
      </w:r>
      <w:r>
        <w:rPr>
          <w:rFonts w:ascii="Cambria Math" w:eastAsia="Cambria Math" w:hAnsi="Cambria Math"/>
          <w:w w:val="159"/>
          <w:position w:val="4"/>
          <w:sz w:val="16"/>
        </w:rPr>
        <w:t xml:space="preserve"> </w:t>
      </w:r>
    </w:p>
    <w:p w:rsidR="00872DC5" w:rsidRDefault="001F15AF">
      <w:pPr>
        <w:spacing w:line="162" w:lineRule="exact"/>
        <w:ind w:right="106"/>
        <w:jc w:val="right"/>
        <w:rPr>
          <w:rFonts w:ascii="Cambria Math"/>
          <w:sz w:val="16"/>
        </w:rPr>
      </w:pPr>
      <w:r>
        <w:rPr>
          <w:rFonts w:ascii="Cambria Math"/>
          <w:sz w:val="16"/>
        </w:rPr>
        <w:t>]</w:t>
      </w:r>
    </w:p>
    <w:p w:rsidR="00872DC5" w:rsidRDefault="00872DC5">
      <w:pPr>
        <w:spacing w:line="162" w:lineRule="exact"/>
        <w:jc w:val="right"/>
        <w:rPr>
          <w:rFonts w:ascii="Cambria Math"/>
          <w:sz w:val="16"/>
        </w:rPr>
        <w:sectPr w:rsidR="00872DC5">
          <w:type w:val="continuous"/>
          <w:pgSz w:w="12240" w:h="15840"/>
          <w:pgMar w:top="800" w:right="520" w:bottom="1200" w:left="760" w:header="720" w:footer="720" w:gutter="0"/>
          <w:cols w:num="3" w:space="720" w:equalWidth="0">
            <w:col w:w="515" w:space="39"/>
            <w:col w:w="5635" w:space="40"/>
            <w:col w:w="4731"/>
          </w:cols>
        </w:sectPr>
      </w:pPr>
    </w:p>
    <w:p w:rsidR="00872DC5" w:rsidRDefault="002F6258">
      <w:pPr>
        <w:spacing w:line="163" w:lineRule="exact"/>
        <w:ind w:left="104"/>
        <w:rPr>
          <w:rFonts w:ascii="Cambria Math" w:hAnsi="Cambria Math"/>
          <w:sz w:val="16"/>
        </w:rPr>
      </w:pPr>
      <w:r>
        <w:rPr>
          <w:noProof/>
          <w:lang w:bidi="ar-SA"/>
        </w:rPr>
        <w:lastRenderedPageBreak/>
        <mc:AlternateContent>
          <mc:Choice Requires="wps">
            <w:drawing>
              <wp:anchor distT="0" distB="0" distL="114300" distR="114300" simplePos="0" relativeHeight="250850304" behindDoc="1" locked="0" layoutInCell="1" allowOverlap="1">
                <wp:simplePos x="0" y="0"/>
                <wp:positionH relativeFrom="page">
                  <wp:posOffset>1365885</wp:posOffset>
                </wp:positionH>
                <wp:positionV relativeFrom="paragraph">
                  <wp:posOffset>50800</wp:posOffset>
                </wp:positionV>
                <wp:extent cx="2813685"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36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2466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7.55pt,4pt" to="329.1pt,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" strokeweight=".48pt">
                <w10:wrap anchorx="page"/>
              </v:line>
            </w:pict>
          </mc:Fallback>
        </mc:AlternateContent>
      </w:r>
      <w:r w:rsidR="001F15AF">
        <w:rPr>
          <w:rFonts w:ascii="Cambria Math" w:hAnsi="Cambria Math"/>
          <w:w w:val="105"/>
          <w:sz w:val="16"/>
        </w:rPr>
        <w:t>∗</w:t>
      </w:r>
      <w:r w:rsidR="001F15AF">
        <w:rPr>
          <w:rFonts w:ascii="Cambria Math" w:hAnsi="Cambria Math"/>
          <w:spacing w:val="-6"/>
          <w:w w:val="105"/>
          <w:sz w:val="16"/>
        </w:rPr>
        <w:t xml:space="preserve"> </w:t>
      </w:r>
      <w:r w:rsidR="001F15AF">
        <w:rPr>
          <w:rFonts w:ascii="Cambria Math" w:hAnsi="Cambria Math"/>
          <w:w w:val="105"/>
          <w:sz w:val="16"/>
        </w:rPr>
        <w:t>[</w:t>
      </w:r>
      <w:r w:rsidR="001F15AF">
        <w:rPr>
          <w:rFonts w:ascii="Cambria Math" w:hAnsi="Cambria Math"/>
          <w:spacing w:val="-5"/>
          <w:w w:val="105"/>
          <w:sz w:val="16"/>
        </w:rPr>
        <w:t xml:space="preserve"> </w:t>
      </w:r>
      <w:r w:rsidR="001F15AF">
        <w:rPr>
          <w:rFonts w:ascii="Cambria Math" w:hAnsi="Cambria Math"/>
          <w:w w:val="105"/>
          <w:sz w:val="16"/>
        </w:rPr>
        <w:t>0.8</w:t>
      </w:r>
      <w:r w:rsidR="001F15AF">
        <w:rPr>
          <w:rFonts w:ascii="Cambria Math" w:hAnsi="Cambria Math"/>
          <w:spacing w:val="-6"/>
          <w:w w:val="105"/>
          <w:sz w:val="16"/>
        </w:rPr>
        <w:t xml:space="preserve"> </w:t>
      </w:r>
      <w:r w:rsidR="001F15AF">
        <w:rPr>
          <w:rFonts w:ascii="Cambria Math" w:hAnsi="Cambria Math"/>
          <w:w w:val="105"/>
          <w:sz w:val="16"/>
        </w:rPr>
        <w:t>+</w:t>
      </w:r>
      <w:r w:rsidR="001F15AF">
        <w:rPr>
          <w:rFonts w:ascii="Cambria Math" w:hAnsi="Cambria Math"/>
          <w:spacing w:val="-4"/>
          <w:w w:val="105"/>
          <w:sz w:val="16"/>
        </w:rPr>
        <w:t xml:space="preserve"> </w:t>
      </w:r>
      <w:r w:rsidR="001F15AF">
        <w:rPr>
          <w:rFonts w:ascii="Cambria Math" w:hAnsi="Cambria Math"/>
          <w:w w:val="105"/>
          <w:sz w:val="16"/>
        </w:rPr>
        <w:t>(0.5</w:t>
      </w:r>
      <w:r w:rsidR="001F15AF">
        <w:rPr>
          <w:rFonts w:ascii="Cambria Math" w:hAnsi="Cambria Math"/>
          <w:spacing w:val="-6"/>
          <w:w w:val="105"/>
          <w:sz w:val="16"/>
        </w:rPr>
        <w:t xml:space="preserve"> </w:t>
      </w:r>
      <w:r w:rsidR="001F15AF">
        <w:rPr>
          <w:rFonts w:ascii="Cambria Math" w:hAnsi="Cambria Math"/>
          <w:w w:val="105"/>
          <w:sz w:val="16"/>
        </w:rPr>
        <w:t>∗</w:t>
      </w:r>
      <w:r w:rsidR="001F15AF">
        <w:rPr>
          <w:rFonts w:ascii="Cambria Math" w:hAnsi="Cambria Math"/>
          <w:spacing w:val="-5"/>
          <w:w w:val="105"/>
          <w:sz w:val="16"/>
        </w:rPr>
        <w:t xml:space="preserve"> </w:t>
      </w:r>
      <w:r w:rsidR="001F15AF">
        <w:rPr>
          <w:rFonts w:ascii="Cambria Math" w:hAnsi="Cambria Math"/>
          <w:w w:val="105"/>
          <w:sz w:val="16"/>
        </w:rPr>
        <w:t>ln</w:t>
      </w:r>
      <w:r w:rsidR="001F15AF">
        <w:rPr>
          <w:rFonts w:ascii="Cambria Math" w:hAnsi="Cambria Math"/>
          <w:spacing w:val="-12"/>
          <w:w w:val="105"/>
          <w:sz w:val="16"/>
        </w:rPr>
        <w:t xml:space="preserve"> </w:t>
      </w:r>
      <w:r w:rsidR="001F15AF">
        <w:rPr>
          <w:rFonts w:ascii="Cambria Math" w:hAnsi="Cambria Math"/>
          <w:spacing w:val="-13"/>
          <w:w w:val="105"/>
          <w:sz w:val="16"/>
        </w:rPr>
        <w:t>(</w:t>
      </w:r>
    </w:p>
    <w:p w:rsidR="00872DC5" w:rsidRDefault="001F15AF">
      <w:pPr>
        <w:spacing w:line="269" w:lineRule="exact"/>
        <w:ind w:left="60"/>
        <w:rPr>
          <w:rFonts w:ascii="Cambria Math" w:eastAsia="Cambria Math" w:hAnsi="Cambria Math"/>
          <w:sz w:val="16"/>
        </w:rPr>
      </w:pPr>
      <w:r>
        <w:br w:type="column"/>
      </w:r>
      <w:r>
        <w:rPr>
          <w:rFonts w:ascii="Cambria Math" w:eastAsia="Cambria Math" w:hAnsi="Cambria Math"/>
          <w:sz w:val="16"/>
        </w:rPr>
        <w:lastRenderedPageBreak/>
        <w:t xml:space="preserve">𝑁𝑜𝑚𝑖𝑛𝑎𝑙 𝑅𝑎𝑡𝑒𝑑 𝑃𝑜𝑤𝑒𝑟 𝐶𝑎𝑝𝑎𝑐𝑖𝑡𝑦 𝑜𝑓 𝐸𝑛𝑒𝑟𝑔𝑦 𝑆𝑡𝑜𝑟𝑎𝑔𝑒 𝑆𝑦𝑠𝑡𝑒𝑚 </w:t>
      </w:r>
      <w:r>
        <w:rPr>
          <w:rFonts w:ascii="Cambria Math" w:eastAsia="Cambria Math" w:hAnsi="Cambria Math"/>
          <w:position w:val="11"/>
          <w:sz w:val="16"/>
        </w:rPr>
        <w:t>))] ∗ 𝐸𝑛𝑒𝑟𝑔𝑦 𝑆𝑡𝑜𝑟𝑎𝑔𝑒 𝐴𝑑𝑑𝑒𝑟 𝑀𝑢𝑙𝑡𝑖𝑝𝑙𝑖𝑒𝑟</w:t>
      </w:r>
    </w:p>
    <w:p w:rsidR="00872DC5" w:rsidRDefault="00872DC5">
      <w:pPr>
        <w:pStyle w:val="BodyText"/>
        <w:spacing w:before="3"/>
        <w:jc w:val="left"/>
        <w:rPr>
          <w:rFonts w:ascii="Cambria Math"/>
          <w:sz w:val="23"/>
        </w:rPr>
      </w:pPr>
    </w:p>
    <w:p w:rsidR="00872DC5" w:rsidRDefault="001F15AF">
      <w:pPr>
        <w:pStyle w:val="BodyText"/>
        <w:ind w:left="564" w:right="339" w:firstLine="360"/>
      </w:pPr>
      <w:r>
        <w:t xml:space="preserve">The Department shall publish a </w:t>
      </w:r>
      <w:r>
        <w:rPr>
          <w:i/>
        </w:rPr>
        <w:t xml:space="preserve">Guideline on Energy Storage </w:t>
      </w:r>
      <w:r>
        <w:t>that provides an Energy Storage Adder calculator and explains the parameters of 225 CMR 20.07(4)(c) and the formula in 225 CMR 20.07(4)(c)2.</w:t>
      </w:r>
    </w:p>
    <w:p w:rsidR="00872DC5" w:rsidRDefault="00872DC5">
      <w:pPr>
        <w:sectPr w:rsidR="00872DC5">
          <w:type w:val="continuous"/>
          <w:pgSz w:w="12240" w:h="15840"/>
          <w:pgMar w:top="800" w:right="520" w:bottom="1200" w:left="760" w:header="720" w:footer="720" w:gutter="0"/>
          <w:cols w:num="2" w:space="720" w:equalWidth="0">
            <w:col w:w="1392" w:space="40"/>
            <w:col w:w="9528"/>
          </w:cols>
        </w:sectPr>
      </w:pPr>
    </w:p>
    <w:p w:rsidR="00872DC5" w:rsidRDefault="001F15AF">
      <w:pPr>
        <w:pStyle w:val="ListParagraph"/>
        <w:numPr>
          <w:ilvl w:val="3"/>
          <w:numId w:val="9"/>
        </w:numPr>
        <w:tabs>
          <w:tab w:val="left" w:pos="1986"/>
        </w:tabs>
        <w:spacing w:before="63"/>
        <w:ind w:right="341" w:firstLine="0"/>
        <w:jc w:val="both"/>
        <w:rPr>
          <w:sz w:val="24"/>
        </w:rPr>
      </w:pPr>
      <w:r>
        <w:rPr>
          <w:sz w:val="24"/>
          <w:u w:val="single"/>
        </w:rPr>
        <w:lastRenderedPageBreak/>
        <w:t>Solar Tracking Adder</w:t>
      </w:r>
      <w:r>
        <w:rPr>
          <w:sz w:val="24"/>
        </w:rPr>
        <w:t>. A Solar Tariff Generation Unit that follows the path of the sun to maximize the solar radiation incident on the PV surface with a two-axis array that points the system directly at the sun at all times and is designed to maximize possible daily energy shall be eligible to receive an additional $0.01/kWh Compensation Rate</w:t>
      </w:r>
      <w:r>
        <w:rPr>
          <w:spacing w:val="-3"/>
          <w:sz w:val="24"/>
        </w:rPr>
        <w:t xml:space="preserve"> </w:t>
      </w:r>
      <w:r>
        <w:rPr>
          <w:sz w:val="24"/>
        </w:rPr>
        <w:t>Adder.</w:t>
      </w:r>
    </w:p>
    <w:p w:rsidR="00872DC5" w:rsidRDefault="00872DC5">
      <w:pPr>
        <w:pStyle w:val="BodyText"/>
        <w:jc w:val="left"/>
      </w:pPr>
    </w:p>
    <w:p w:rsidR="00872DC5" w:rsidRDefault="001F15AF">
      <w:pPr>
        <w:pStyle w:val="ListParagraph"/>
        <w:numPr>
          <w:ilvl w:val="3"/>
          <w:numId w:val="9"/>
        </w:numPr>
        <w:tabs>
          <w:tab w:val="left" w:pos="1953"/>
        </w:tabs>
        <w:ind w:right="339" w:firstLine="0"/>
        <w:jc w:val="both"/>
        <w:rPr>
          <w:sz w:val="24"/>
        </w:rPr>
      </w:pPr>
      <w:r>
        <w:rPr>
          <w:sz w:val="24"/>
          <w:u w:val="single"/>
        </w:rPr>
        <w:t>Pollinator</w:t>
      </w:r>
      <w:r>
        <w:rPr>
          <w:spacing w:val="-9"/>
          <w:sz w:val="24"/>
          <w:u w:val="single"/>
        </w:rPr>
        <w:t xml:space="preserve"> </w:t>
      </w:r>
      <w:r>
        <w:rPr>
          <w:sz w:val="24"/>
          <w:u w:val="single"/>
        </w:rPr>
        <w:t>Adder</w:t>
      </w:r>
      <w:r>
        <w:rPr>
          <w:sz w:val="24"/>
        </w:rPr>
        <w:t>.</w:t>
      </w:r>
      <w:r>
        <w:rPr>
          <w:spacing w:val="-6"/>
          <w:sz w:val="24"/>
        </w:rPr>
        <w:t xml:space="preserve"> </w:t>
      </w:r>
      <w:r>
        <w:rPr>
          <w:sz w:val="24"/>
        </w:rPr>
        <w:t>A</w:t>
      </w:r>
      <w:r>
        <w:rPr>
          <w:spacing w:val="-8"/>
          <w:sz w:val="24"/>
        </w:rPr>
        <w:t xml:space="preserve"> </w:t>
      </w:r>
      <w:r>
        <w:rPr>
          <w:sz w:val="24"/>
        </w:rPr>
        <w:t>Solar</w:t>
      </w:r>
      <w:r>
        <w:rPr>
          <w:spacing w:val="-10"/>
          <w:sz w:val="24"/>
        </w:rPr>
        <w:t xml:space="preserve"> </w:t>
      </w:r>
      <w:r>
        <w:rPr>
          <w:sz w:val="24"/>
        </w:rPr>
        <w:t>Tariff</w:t>
      </w:r>
      <w:r>
        <w:rPr>
          <w:spacing w:val="-8"/>
          <w:sz w:val="24"/>
        </w:rPr>
        <w:t xml:space="preserve"> </w:t>
      </w:r>
      <w:r>
        <w:rPr>
          <w:sz w:val="24"/>
        </w:rPr>
        <w:t>Generation</w:t>
      </w:r>
      <w:r>
        <w:rPr>
          <w:spacing w:val="-9"/>
          <w:sz w:val="24"/>
        </w:rPr>
        <w:t xml:space="preserve"> </w:t>
      </w:r>
      <w:r>
        <w:rPr>
          <w:sz w:val="24"/>
        </w:rPr>
        <w:t>Unit</w:t>
      </w:r>
      <w:r>
        <w:rPr>
          <w:spacing w:val="-8"/>
          <w:sz w:val="24"/>
        </w:rPr>
        <w:t xml:space="preserve"> </w:t>
      </w:r>
      <w:r>
        <w:rPr>
          <w:sz w:val="24"/>
        </w:rPr>
        <w:t>that</w:t>
      </w:r>
      <w:r>
        <w:rPr>
          <w:spacing w:val="-8"/>
          <w:sz w:val="24"/>
        </w:rPr>
        <w:t xml:space="preserve"> </w:t>
      </w:r>
      <w:r>
        <w:rPr>
          <w:sz w:val="24"/>
        </w:rPr>
        <w:t>obtains</w:t>
      </w:r>
      <w:r>
        <w:rPr>
          <w:spacing w:val="-8"/>
          <w:sz w:val="24"/>
        </w:rPr>
        <w:t xml:space="preserve"> </w:t>
      </w:r>
      <w:r>
        <w:rPr>
          <w:sz w:val="24"/>
        </w:rPr>
        <w:t>and</w:t>
      </w:r>
      <w:r>
        <w:rPr>
          <w:spacing w:val="-8"/>
          <w:sz w:val="24"/>
        </w:rPr>
        <w:t xml:space="preserve"> </w:t>
      </w:r>
      <w:r>
        <w:rPr>
          <w:sz w:val="24"/>
        </w:rPr>
        <w:t>maintains</w:t>
      </w:r>
      <w:r>
        <w:rPr>
          <w:spacing w:val="-8"/>
          <w:sz w:val="24"/>
        </w:rPr>
        <w:t xml:space="preserve"> </w:t>
      </w:r>
      <w:r>
        <w:rPr>
          <w:sz w:val="24"/>
        </w:rPr>
        <w:t>at</w:t>
      </w:r>
      <w:r>
        <w:rPr>
          <w:spacing w:val="-7"/>
          <w:sz w:val="24"/>
        </w:rPr>
        <w:t xml:space="preserve"> </w:t>
      </w:r>
      <w:r>
        <w:rPr>
          <w:sz w:val="24"/>
        </w:rPr>
        <w:t>least</w:t>
      </w:r>
      <w:r>
        <w:rPr>
          <w:spacing w:val="-8"/>
          <w:sz w:val="24"/>
        </w:rPr>
        <w:t xml:space="preserve"> </w:t>
      </w:r>
      <w:r>
        <w:rPr>
          <w:sz w:val="24"/>
        </w:rPr>
        <w:t>a</w:t>
      </w:r>
      <w:r>
        <w:rPr>
          <w:spacing w:val="-10"/>
          <w:sz w:val="24"/>
        </w:rPr>
        <w:t xml:space="preserve"> </w:t>
      </w:r>
      <w:r>
        <w:rPr>
          <w:sz w:val="24"/>
        </w:rPr>
        <w:t>silver certification</w:t>
      </w:r>
      <w:r>
        <w:rPr>
          <w:spacing w:val="-17"/>
          <w:sz w:val="24"/>
        </w:rPr>
        <w:t xml:space="preserve"> </w:t>
      </w:r>
      <w:r>
        <w:rPr>
          <w:sz w:val="24"/>
        </w:rPr>
        <w:t>from</w:t>
      </w:r>
      <w:r>
        <w:rPr>
          <w:spacing w:val="-15"/>
          <w:sz w:val="24"/>
        </w:rPr>
        <w:t xml:space="preserve"> </w:t>
      </w:r>
      <w:r>
        <w:rPr>
          <w:sz w:val="24"/>
        </w:rPr>
        <w:t>the</w:t>
      </w:r>
      <w:r>
        <w:rPr>
          <w:spacing w:val="-16"/>
          <w:sz w:val="24"/>
        </w:rPr>
        <w:t xml:space="preserve"> </w:t>
      </w:r>
      <w:r>
        <w:rPr>
          <w:sz w:val="24"/>
        </w:rPr>
        <w:t>University</w:t>
      </w:r>
      <w:r>
        <w:rPr>
          <w:spacing w:val="-15"/>
          <w:sz w:val="24"/>
        </w:rPr>
        <w:t xml:space="preserve"> </w:t>
      </w:r>
      <w:r>
        <w:rPr>
          <w:sz w:val="24"/>
        </w:rPr>
        <w:t>of</w:t>
      </w:r>
      <w:r>
        <w:rPr>
          <w:spacing w:val="-18"/>
          <w:sz w:val="24"/>
        </w:rPr>
        <w:t xml:space="preserve"> </w:t>
      </w:r>
      <w:r>
        <w:rPr>
          <w:sz w:val="24"/>
        </w:rPr>
        <w:t>Massachusetts</w:t>
      </w:r>
      <w:r>
        <w:rPr>
          <w:spacing w:val="-16"/>
          <w:sz w:val="24"/>
        </w:rPr>
        <w:t xml:space="preserve"> </w:t>
      </w:r>
      <w:r>
        <w:rPr>
          <w:sz w:val="24"/>
        </w:rPr>
        <w:t>Clean</w:t>
      </w:r>
      <w:r>
        <w:rPr>
          <w:spacing w:val="-16"/>
          <w:sz w:val="24"/>
        </w:rPr>
        <w:t xml:space="preserve"> </w:t>
      </w:r>
      <w:r>
        <w:rPr>
          <w:sz w:val="24"/>
        </w:rPr>
        <w:t>Energy</w:t>
      </w:r>
      <w:r>
        <w:rPr>
          <w:spacing w:val="-18"/>
          <w:sz w:val="24"/>
        </w:rPr>
        <w:t xml:space="preserve"> </w:t>
      </w:r>
      <w:r>
        <w:rPr>
          <w:sz w:val="24"/>
        </w:rPr>
        <w:t>Extension</w:t>
      </w:r>
      <w:r>
        <w:rPr>
          <w:spacing w:val="-13"/>
          <w:sz w:val="24"/>
        </w:rPr>
        <w:t xml:space="preserve"> </w:t>
      </w:r>
      <w:r>
        <w:rPr>
          <w:sz w:val="24"/>
        </w:rPr>
        <w:t>Pollinator-Friendly Certification</w:t>
      </w:r>
      <w:r>
        <w:rPr>
          <w:spacing w:val="-10"/>
          <w:sz w:val="24"/>
        </w:rPr>
        <w:t xml:space="preserve"> </w:t>
      </w:r>
      <w:r>
        <w:rPr>
          <w:sz w:val="24"/>
        </w:rPr>
        <w:t>Program,</w:t>
      </w:r>
      <w:r>
        <w:rPr>
          <w:spacing w:val="-9"/>
          <w:sz w:val="24"/>
        </w:rPr>
        <w:t xml:space="preserve"> </w:t>
      </w:r>
      <w:r>
        <w:rPr>
          <w:sz w:val="24"/>
        </w:rPr>
        <w:t>or</w:t>
      </w:r>
      <w:r>
        <w:rPr>
          <w:spacing w:val="-10"/>
          <w:sz w:val="24"/>
        </w:rPr>
        <w:t xml:space="preserve"> </w:t>
      </w:r>
      <w:r>
        <w:rPr>
          <w:sz w:val="24"/>
        </w:rPr>
        <w:t>other</w:t>
      </w:r>
      <w:r>
        <w:rPr>
          <w:spacing w:val="-10"/>
          <w:sz w:val="24"/>
        </w:rPr>
        <w:t xml:space="preserve"> </w:t>
      </w:r>
      <w:r>
        <w:rPr>
          <w:sz w:val="24"/>
        </w:rPr>
        <w:t>equivalent</w:t>
      </w:r>
      <w:r>
        <w:rPr>
          <w:spacing w:val="-9"/>
          <w:sz w:val="24"/>
        </w:rPr>
        <w:t xml:space="preserve"> </w:t>
      </w:r>
      <w:r>
        <w:rPr>
          <w:sz w:val="24"/>
        </w:rPr>
        <w:t>certification</w:t>
      </w:r>
      <w:r>
        <w:rPr>
          <w:spacing w:val="-8"/>
          <w:sz w:val="24"/>
        </w:rPr>
        <w:t xml:space="preserve"> </w:t>
      </w:r>
      <w:r>
        <w:rPr>
          <w:sz w:val="24"/>
        </w:rPr>
        <w:t>as</w:t>
      </w:r>
      <w:r>
        <w:rPr>
          <w:spacing w:val="-9"/>
          <w:sz w:val="24"/>
        </w:rPr>
        <w:t xml:space="preserve"> </w:t>
      </w:r>
      <w:r>
        <w:rPr>
          <w:sz w:val="24"/>
        </w:rPr>
        <w:t>determined</w:t>
      </w:r>
      <w:r>
        <w:rPr>
          <w:spacing w:val="-9"/>
          <w:sz w:val="24"/>
        </w:rPr>
        <w:t xml:space="preserve"> </w:t>
      </w:r>
      <w:r>
        <w:rPr>
          <w:sz w:val="24"/>
        </w:rPr>
        <w:t>by</w:t>
      </w:r>
      <w:r>
        <w:rPr>
          <w:spacing w:val="-9"/>
          <w:sz w:val="24"/>
        </w:rPr>
        <w:t xml:space="preserve"> </w:t>
      </w:r>
      <w:r>
        <w:rPr>
          <w:sz w:val="24"/>
        </w:rPr>
        <w:t>the</w:t>
      </w:r>
      <w:r>
        <w:rPr>
          <w:spacing w:val="-13"/>
          <w:sz w:val="24"/>
        </w:rPr>
        <w:t xml:space="preserve"> </w:t>
      </w:r>
      <w:r>
        <w:rPr>
          <w:sz w:val="24"/>
        </w:rPr>
        <w:t>Department,</w:t>
      </w:r>
      <w:r>
        <w:rPr>
          <w:spacing w:val="-6"/>
          <w:sz w:val="24"/>
        </w:rPr>
        <w:t xml:space="preserve"> </w:t>
      </w:r>
      <w:r>
        <w:rPr>
          <w:sz w:val="24"/>
        </w:rPr>
        <w:t>shall be eligible to receive an additional $0.0025/kWh Compensation Rate</w:t>
      </w:r>
      <w:r>
        <w:rPr>
          <w:spacing w:val="-3"/>
          <w:sz w:val="24"/>
        </w:rPr>
        <w:t xml:space="preserve"> </w:t>
      </w:r>
      <w:r>
        <w:rPr>
          <w:sz w:val="24"/>
        </w:rPr>
        <w:t>Adder.</w:t>
      </w:r>
    </w:p>
    <w:p w:rsidR="00872DC5" w:rsidRDefault="00872DC5">
      <w:pPr>
        <w:pStyle w:val="BodyText"/>
        <w:jc w:val="left"/>
      </w:pPr>
    </w:p>
    <w:p w:rsidR="00872DC5" w:rsidRDefault="001F15AF">
      <w:pPr>
        <w:pStyle w:val="ListParagraph"/>
        <w:numPr>
          <w:ilvl w:val="3"/>
          <w:numId w:val="9"/>
        </w:numPr>
        <w:tabs>
          <w:tab w:val="left" w:pos="1934"/>
        </w:tabs>
        <w:ind w:left="1933" w:hanging="299"/>
        <w:jc w:val="both"/>
        <w:rPr>
          <w:sz w:val="24"/>
        </w:rPr>
      </w:pPr>
      <w:r>
        <w:rPr>
          <w:sz w:val="24"/>
          <w:u w:val="single"/>
        </w:rPr>
        <w:t>Combining Base Compensation Rates and Compensation Rate</w:t>
      </w:r>
      <w:r>
        <w:rPr>
          <w:spacing w:val="-2"/>
          <w:sz w:val="24"/>
          <w:u w:val="single"/>
        </w:rPr>
        <w:t xml:space="preserve"> </w:t>
      </w:r>
      <w:r>
        <w:rPr>
          <w:sz w:val="24"/>
          <w:u w:val="single"/>
        </w:rPr>
        <w:t>Adders</w:t>
      </w:r>
      <w:r>
        <w:rPr>
          <w:sz w:val="24"/>
        </w:rPr>
        <w:t>.</w:t>
      </w:r>
    </w:p>
    <w:p w:rsidR="00872DC5" w:rsidRDefault="001F15AF">
      <w:pPr>
        <w:pStyle w:val="ListParagraph"/>
        <w:numPr>
          <w:ilvl w:val="4"/>
          <w:numId w:val="9"/>
        </w:numPr>
        <w:tabs>
          <w:tab w:val="left" w:pos="2236"/>
        </w:tabs>
        <w:ind w:left="1995" w:right="339" w:firstLine="0"/>
        <w:jc w:val="both"/>
        <w:rPr>
          <w:sz w:val="24"/>
        </w:rPr>
      </w:pPr>
      <w:r>
        <w:rPr>
          <w:sz w:val="24"/>
        </w:rPr>
        <w:t>A Solar Tariff Generation Unit with a capacity of 25 kW AC or less may only combine its Base Compensation Rate with the Energy Storage Adder, provided it meets the eligibility criteria in of 225 CMR 20.06(1)(e). A Solar Tariff Generation Unit with a capacity larger than 25 kW AC can combine its Base Compensation Rate with no more than one Compensation Rate Adder from each of the five categories listed in 225 CMR 20.07(4)(a) through (e), provided it meets the eligibility criteria to qualify for each of the Compensation Rate</w:t>
      </w:r>
      <w:r>
        <w:rPr>
          <w:spacing w:val="-1"/>
          <w:sz w:val="24"/>
        </w:rPr>
        <w:t xml:space="preserve"> </w:t>
      </w:r>
      <w:r>
        <w:rPr>
          <w:sz w:val="24"/>
        </w:rPr>
        <w:t>Adders.</w:t>
      </w:r>
    </w:p>
    <w:p w:rsidR="00872DC5" w:rsidRDefault="001F15AF">
      <w:pPr>
        <w:pStyle w:val="ListParagraph"/>
        <w:numPr>
          <w:ilvl w:val="4"/>
          <w:numId w:val="9"/>
        </w:numPr>
        <w:tabs>
          <w:tab w:val="left" w:pos="2284"/>
        </w:tabs>
        <w:spacing w:before="1"/>
        <w:ind w:left="1995" w:right="340" w:firstLine="0"/>
        <w:jc w:val="both"/>
        <w:rPr>
          <w:sz w:val="24"/>
        </w:rPr>
      </w:pPr>
      <w:r>
        <w:rPr>
          <w:sz w:val="24"/>
        </w:rPr>
        <w:t>For Solar Tariff Generation Units with a capacity of greater than 25 kW AC, no combination</w:t>
      </w:r>
      <w:r>
        <w:rPr>
          <w:spacing w:val="-6"/>
          <w:sz w:val="24"/>
        </w:rPr>
        <w:t xml:space="preserve"> </w:t>
      </w:r>
      <w:r>
        <w:rPr>
          <w:sz w:val="24"/>
        </w:rPr>
        <w:t>of</w:t>
      </w:r>
      <w:r>
        <w:rPr>
          <w:spacing w:val="-7"/>
          <w:sz w:val="24"/>
        </w:rPr>
        <w:t xml:space="preserve"> </w:t>
      </w:r>
      <w:r>
        <w:rPr>
          <w:sz w:val="24"/>
        </w:rPr>
        <w:t>a</w:t>
      </w:r>
      <w:r>
        <w:rPr>
          <w:spacing w:val="-7"/>
          <w:sz w:val="24"/>
        </w:rPr>
        <w:t xml:space="preserve"> </w:t>
      </w:r>
      <w:r>
        <w:rPr>
          <w:sz w:val="24"/>
        </w:rPr>
        <w:t>Base</w:t>
      </w:r>
      <w:r>
        <w:rPr>
          <w:spacing w:val="-6"/>
          <w:sz w:val="24"/>
        </w:rPr>
        <w:t xml:space="preserve"> </w:t>
      </w:r>
      <w:r>
        <w:rPr>
          <w:sz w:val="24"/>
        </w:rPr>
        <w:t>Compensation</w:t>
      </w:r>
      <w:r>
        <w:rPr>
          <w:spacing w:val="-6"/>
          <w:sz w:val="24"/>
        </w:rPr>
        <w:t xml:space="preserve"> </w:t>
      </w:r>
      <w:r>
        <w:rPr>
          <w:sz w:val="24"/>
        </w:rPr>
        <w:t>Rate</w:t>
      </w:r>
      <w:r>
        <w:rPr>
          <w:spacing w:val="-7"/>
          <w:sz w:val="24"/>
        </w:rPr>
        <w:t xml:space="preserve"> </w:t>
      </w:r>
      <w:r>
        <w:rPr>
          <w:sz w:val="24"/>
        </w:rPr>
        <w:t>and</w:t>
      </w:r>
      <w:r>
        <w:rPr>
          <w:spacing w:val="-6"/>
          <w:sz w:val="24"/>
        </w:rPr>
        <w:t xml:space="preserve"> </w:t>
      </w:r>
      <w:r>
        <w:rPr>
          <w:sz w:val="24"/>
        </w:rPr>
        <w:t>Compensation</w:t>
      </w:r>
      <w:r>
        <w:rPr>
          <w:spacing w:val="-5"/>
          <w:sz w:val="24"/>
        </w:rPr>
        <w:t xml:space="preserve"> </w:t>
      </w:r>
      <w:r>
        <w:rPr>
          <w:sz w:val="24"/>
        </w:rPr>
        <w:t>Rate</w:t>
      </w:r>
      <w:r>
        <w:rPr>
          <w:spacing w:val="-7"/>
          <w:sz w:val="24"/>
        </w:rPr>
        <w:t xml:space="preserve"> </w:t>
      </w:r>
      <w:r>
        <w:rPr>
          <w:sz w:val="24"/>
        </w:rPr>
        <w:t>Adders</w:t>
      </w:r>
      <w:r>
        <w:rPr>
          <w:spacing w:val="-6"/>
          <w:sz w:val="24"/>
        </w:rPr>
        <w:t xml:space="preserve"> </w:t>
      </w:r>
      <w:r>
        <w:rPr>
          <w:sz w:val="24"/>
        </w:rPr>
        <w:t>can</w:t>
      </w:r>
      <w:r>
        <w:rPr>
          <w:spacing w:val="-6"/>
          <w:sz w:val="24"/>
        </w:rPr>
        <w:t xml:space="preserve"> </w:t>
      </w:r>
      <w:r>
        <w:rPr>
          <w:sz w:val="24"/>
        </w:rPr>
        <w:t>exceed</w:t>
      </w:r>
      <w:r>
        <w:rPr>
          <w:spacing w:val="-5"/>
          <w:sz w:val="24"/>
        </w:rPr>
        <w:t xml:space="preserve"> </w:t>
      </w:r>
      <w:r>
        <w:rPr>
          <w:sz w:val="24"/>
        </w:rPr>
        <w:t>the Base</w:t>
      </w:r>
      <w:r>
        <w:rPr>
          <w:spacing w:val="-6"/>
          <w:sz w:val="24"/>
        </w:rPr>
        <w:t xml:space="preserve"> </w:t>
      </w:r>
      <w:r>
        <w:rPr>
          <w:sz w:val="24"/>
        </w:rPr>
        <w:t>Compensation</w:t>
      </w:r>
      <w:r>
        <w:rPr>
          <w:spacing w:val="-4"/>
          <w:sz w:val="24"/>
        </w:rPr>
        <w:t xml:space="preserve"> </w:t>
      </w:r>
      <w:r>
        <w:rPr>
          <w:sz w:val="24"/>
        </w:rPr>
        <w:t>Rate</w:t>
      </w:r>
      <w:r>
        <w:rPr>
          <w:spacing w:val="-4"/>
          <w:sz w:val="24"/>
        </w:rPr>
        <w:t xml:space="preserve"> </w:t>
      </w:r>
      <w:r>
        <w:rPr>
          <w:sz w:val="24"/>
        </w:rPr>
        <w:t>for</w:t>
      </w:r>
      <w:r>
        <w:rPr>
          <w:spacing w:val="-5"/>
          <w:sz w:val="24"/>
        </w:rPr>
        <w:t xml:space="preserve"> </w:t>
      </w:r>
      <w:r>
        <w:rPr>
          <w:sz w:val="24"/>
        </w:rPr>
        <w:t>Low</w:t>
      </w:r>
      <w:r>
        <w:rPr>
          <w:spacing w:val="-2"/>
          <w:sz w:val="24"/>
        </w:rPr>
        <w:t xml:space="preserve"> </w:t>
      </w:r>
      <w:r>
        <w:rPr>
          <w:sz w:val="24"/>
        </w:rPr>
        <w:t>Income</w:t>
      </w:r>
      <w:r>
        <w:rPr>
          <w:spacing w:val="-2"/>
          <w:sz w:val="24"/>
        </w:rPr>
        <w:t xml:space="preserve"> </w:t>
      </w:r>
      <w:r>
        <w:rPr>
          <w:sz w:val="24"/>
        </w:rPr>
        <w:t>Solar</w:t>
      </w:r>
      <w:r>
        <w:rPr>
          <w:spacing w:val="-5"/>
          <w:sz w:val="24"/>
        </w:rPr>
        <w:t xml:space="preserve"> </w:t>
      </w:r>
      <w:r>
        <w:rPr>
          <w:sz w:val="24"/>
        </w:rPr>
        <w:t>Tariff</w:t>
      </w:r>
      <w:r>
        <w:rPr>
          <w:spacing w:val="-4"/>
          <w:sz w:val="24"/>
        </w:rPr>
        <w:t xml:space="preserve"> </w:t>
      </w:r>
      <w:r>
        <w:rPr>
          <w:sz w:val="24"/>
        </w:rPr>
        <w:t>Generation</w:t>
      </w:r>
      <w:r>
        <w:rPr>
          <w:spacing w:val="-4"/>
          <w:sz w:val="24"/>
        </w:rPr>
        <w:t xml:space="preserve"> </w:t>
      </w:r>
      <w:r>
        <w:rPr>
          <w:sz w:val="24"/>
        </w:rPr>
        <w:t>Units</w:t>
      </w:r>
      <w:r>
        <w:rPr>
          <w:spacing w:val="-2"/>
          <w:sz w:val="24"/>
        </w:rPr>
        <w:t xml:space="preserve"> </w:t>
      </w:r>
      <w:r>
        <w:rPr>
          <w:sz w:val="24"/>
        </w:rPr>
        <w:t>less</w:t>
      </w:r>
      <w:r>
        <w:rPr>
          <w:spacing w:val="-3"/>
          <w:sz w:val="24"/>
        </w:rPr>
        <w:t xml:space="preserve"> </w:t>
      </w:r>
      <w:r>
        <w:rPr>
          <w:sz w:val="24"/>
        </w:rPr>
        <w:t>than</w:t>
      </w:r>
      <w:r>
        <w:rPr>
          <w:spacing w:val="-4"/>
          <w:sz w:val="24"/>
        </w:rPr>
        <w:t xml:space="preserve"> </w:t>
      </w:r>
      <w:r>
        <w:rPr>
          <w:sz w:val="24"/>
        </w:rPr>
        <w:t>or</w:t>
      </w:r>
      <w:r>
        <w:rPr>
          <w:spacing w:val="-5"/>
          <w:sz w:val="24"/>
        </w:rPr>
        <w:t xml:space="preserve"> </w:t>
      </w:r>
      <w:r>
        <w:rPr>
          <w:sz w:val="24"/>
        </w:rPr>
        <w:t>equal to 25 kW AC established under 225 CMR</w:t>
      </w:r>
      <w:r>
        <w:rPr>
          <w:spacing w:val="-3"/>
          <w:sz w:val="24"/>
        </w:rPr>
        <w:t xml:space="preserve"> </w:t>
      </w:r>
      <w:r>
        <w:rPr>
          <w:sz w:val="24"/>
        </w:rPr>
        <w:t>20.07(3)(b).</w:t>
      </w:r>
    </w:p>
    <w:p w:rsidR="00872DC5" w:rsidRDefault="001F15AF">
      <w:pPr>
        <w:pStyle w:val="ListParagraph"/>
        <w:numPr>
          <w:ilvl w:val="3"/>
          <w:numId w:val="9"/>
        </w:numPr>
        <w:tabs>
          <w:tab w:val="left" w:pos="1962"/>
        </w:tabs>
        <w:ind w:right="340" w:firstLine="0"/>
        <w:jc w:val="both"/>
        <w:rPr>
          <w:sz w:val="24"/>
        </w:rPr>
      </w:pPr>
      <w:r>
        <w:rPr>
          <w:sz w:val="24"/>
          <w:u w:val="single"/>
        </w:rPr>
        <w:t>Greenfield</w:t>
      </w:r>
      <w:r>
        <w:rPr>
          <w:spacing w:val="-13"/>
          <w:sz w:val="24"/>
          <w:u w:val="single"/>
        </w:rPr>
        <w:t xml:space="preserve"> </w:t>
      </w:r>
      <w:r>
        <w:rPr>
          <w:sz w:val="24"/>
          <w:u w:val="single"/>
        </w:rPr>
        <w:t>Subtractors</w:t>
      </w:r>
      <w:r>
        <w:rPr>
          <w:sz w:val="24"/>
        </w:rPr>
        <w:t>.</w:t>
      </w:r>
      <w:r>
        <w:rPr>
          <w:spacing w:val="-13"/>
          <w:sz w:val="24"/>
        </w:rPr>
        <w:t xml:space="preserve"> </w:t>
      </w:r>
      <w:r>
        <w:rPr>
          <w:sz w:val="24"/>
        </w:rPr>
        <w:t>A</w:t>
      </w:r>
      <w:r>
        <w:rPr>
          <w:spacing w:val="-14"/>
          <w:sz w:val="24"/>
        </w:rPr>
        <w:t xml:space="preserve"> </w:t>
      </w:r>
      <w:r>
        <w:rPr>
          <w:sz w:val="24"/>
        </w:rPr>
        <w:t>Solar</w:t>
      </w:r>
      <w:r>
        <w:rPr>
          <w:spacing w:val="-15"/>
          <w:sz w:val="24"/>
        </w:rPr>
        <w:t xml:space="preserve"> </w:t>
      </w:r>
      <w:r>
        <w:rPr>
          <w:sz w:val="24"/>
        </w:rPr>
        <w:t>Tariff</w:t>
      </w:r>
      <w:r>
        <w:rPr>
          <w:spacing w:val="-12"/>
          <w:sz w:val="24"/>
        </w:rPr>
        <w:t xml:space="preserve"> </w:t>
      </w:r>
      <w:r>
        <w:rPr>
          <w:sz w:val="24"/>
        </w:rPr>
        <w:t>Generation</w:t>
      </w:r>
      <w:r>
        <w:rPr>
          <w:spacing w:val="-13"/>
          <w:sz w:val="24"/>
        </w:rPr>
        <w:t xml:space="preserve"> </w:t>
      </w:r>
      <w:r>
        <w:rPr>
          <w:sz w:val="24"/>
        </w:rPr>
        <w:t>Unit</w:t>
      </w:r>
      <w:r>
        <w:rPr>
          <w:spacing w:val="-13"/>
          <w:sz w:val="24"/>
        </w:rPr>
        <w:t xml:space="preserve"> </w:t>
      </w:r>
      <w:r>
        <w:rPr>
          <w:sz w:val="24"/>
        </w:rPr>
        <w:t>that</w:t>
      </w:r>
      <w:r>
        <w:rPr>
          <w:spacing w:val="-13"/>
          <w:sz w:val="24"/>
        </w:rPr>
        <w:t xml:space="preserve"> </w:t>
      </w:r>
      <w:r>
        <w:rPr>
          <w:sz w:val="24"/>
        </w:rPr>
        <w:t>is</w:t>
      </w:r>
      <w:r>
        <w:rPr>
          <w:spacing w:val="-13"/>
          <w:sz w:val="24"/>
        </w:rPr>
        <w:t xml:space="preserve"> </w:t>
      </w:r>
      <w:r>
        <w:rPr>
          <w:sz w:val="24"/>
        </w:rPr>
        <w:t>classified</w:t>
      </w:r>
      <w:r>
        <w:rPr>
          <w:spacing w:val="-13"/>
          <w:sz w:val="24"/>
        </w:rPr>
        <w:t xml:space="preserve"> </w:t>
      </w:r>
      <w:r>
        <w:rPr>
          <w:sz w:val="24"/>
        </w:rPr>
        <w:t>as</w:t>
      </w:r>
      <w:r>
        <w:rPr>
          <w:spacing w:val="-12"/>
          <w:sz w:val="24"/>
        </w:rPr>
        <w:t xml:space="preserve"> </w:t>
      </w:r>
      <w:r>
        <w:rPr>
          <w:sz w:val="24"/>
        </w:rPr>
        <w:t>Category</w:t>
      </w:r>
      <w:r>
        <w:rPr>
          <w:spacing w:val="-13"/>
          <w:sz w:val="24"/>
        </w:rPr>
        <w:t xml:space="preserve"> </w:t>
      </w:r>
      <w:r>
        <w:rPr>
          <w:sz w:val="24"/>
        </w:rPr>
        <w:t>2</w:t>
      </w:r>
      <w:r>
        <w:rPr>
          <w:spacing w:val="-13"/>
          <w:sz w:val="24"/>
        </w:rPr>
        <w:t xml:space="preserve"> </w:t>
      </w:r>
      <w:r>
        <w:rPr>
          <w:sz w:val="24"/>
        </w:rPr>
        <w:t>Land Use or Category 3 Land Use, as prescribed in 225 CMR 20.05(5)(e)2. or 3., shall have value subtracted from its all-in Compensation Rate as</w:t>
      </w:r>
      <w:r>
        <w:rPr>
          <w:spacing w:val="-1"/>
          <w:sz w:val="24"/>
        </w:rPr>
        <w:t xml:space="preserve"> </w:t>
      </w:r>
      <w:r>
        <w:rPr>
          <w:sz w:val="24"/>
        </w:rPr>
        <w:t>follows:</w:t>
      </w:r>
    </w:p>
    <w:p w:rsidR="00872DC5" w:rsidRDefault="001F15AF">
      <w:pPr>
        <w:pStyle w:val="ListParagraph"/>
        <w:numPr>
          <w:ilvl w:val="4"/>
          <w:numId w:val="9"/>
        </w:numPr>
        <w:tabs>
          <w:tab w:val="left" w:pos="2231"/>
        </w:tabs>
        <w:ind w:left="1995" w:right="337" w:firstLine="0"/>
        <w:jc w:val="both"/>
        <w:rPr>
          <w:sz w:val="24"/>
        </w:rPr>
      </w:pPr>
      <w:r>
        <w:rPr>
          <w:sz w:val="24"/>
          <w:u w:val="single"/>
        </w:rPr>
        <w:t>Category</w:t>
      </w:r>
      <w:r>
        <w:rPr>
          <w:spacing w:val="-6"/>
          <w:sz w:val="24"/>
          <w:u w:val="single"/>
        </w:rPr>
        <w:t xml:space="preserve"> </w:t>
      </w:r>
      <w:r>
        <w:rPr>
          <w:sz w:val="24"/>
          <w:u w:val="single"/>
        </w:rPr>
        <w:t>2</w:t>
      </w:r>
      <w:r>
        <w:rPr>
          <w:spacing w:val="-5"/>
          <w:sz w:val="24"/>
          <w:u w:val="single"/>
        </w:rPr>
        <w:t xml:space="preserve"> </w:t>
      </w:r>
      <w:r>
        <w:rPr>
          <w:sz w:val="24"/>
          <w:u w:val="single"/>
        </w:rPr>
        <w:t>Land</w:t>
      </w:r>
      <w:r>
        <w:rPr>
          <w:spacing w:val="-6"/>
          <w:sz w:val="24"/>
          <w:u w:val="single"/>
        </w:rPr>
        <w:t xml:space="preserve"> </w:t>
      </w:r>
      <w:r>
        <w:rPr>
          <w:sz w:val="24"/>
          <w:u w:val="single"/>
        </w:rPr>
        <w:t>Use</w:t>
      </w:r>
      <w:r>
        <w:rPr>
          <w:spacing w:val="-6"/>
          <w:sz w:val="24"/>
          <w:u w:val="single"/>
        </w:rPr>
        <w:t xml:space="preserve"> </w:t>
      </w:r>
      <w:r>
        <w:rPr>
          <w:sz w:val="24"/>
          <w:u w:val="single"/>
        </w:rPr>
        <w:t>Solar</w:t>
      </w:r>
      <w:r>
        <w:rPr>
          <w:spacing w:val="-7"/>
          <w:sz w:val="24"/>
          <w:u w:val="single"/>
        </w:rPr>
        <w:t xml:space="preserve"> </w:t>
      </w:r>
      <w:r>
        <w:rPr>
          <w:sz w:val="24"/>
          <w:u w:val="single"/>
        </w:rPr>
        <w:t>Tariff</w:t>
      </w:r>
      <w:r>
        <w:rPr>
          <w:spacing w:val="-6"/>
          <w:sz w:val="24"/>
          <w:u w:val="single"/>
        </w:rPr>
        <w:t xml:space="preserve"> </w:t>
      </w:r>
      <w:r>
        <w:rPr>
          <w:sz w:val="24"/>
          <w:u w:val="single"/>
        </w:rPr>
        <w:t>Generation</w:t>
      </w:r>
      <w:r>
        <w:rPr>
          <w:spacing w:val="-6"/>
          <w:sz w:val="24"/>
          <w:u w:val="single"/>
        </w:rPr>
        <w:t xml:space="preserve"> </w:t>
      </w:r>
      <w:r>
        <w:rPr>
          <w:sz w:val="24"/>
          <w:u w:val="single"/>
        </w:rPr>
        <w:t>Units</w:t>
      </w:r>
      <w:r>
        <w:rPr>
          <w:sz w:val="24"/>
        </w:rPr>
        <w:t>.</w:t>
      </w:r>
      <w:r>
        <w:rPr>
          <w:spacing w:val="-5"/>
          <w:sz w:val="24"/>
        </w:rPr>
        <w:t xml:space="preserve"> </w:t>
      </w:r>
      <w:r>
        <w:rPr>
          <w:sz w:val="24"/>
        </w:rPr>
        <w:t>A</w:t>
      </w:r>
      <w:r>
        <w:rPr>
          <w:spacing w:val="-7"/>
          <w:sz w:val="24"/>
        </w:rPr>
        <w:t xml:space="preserve"> </w:t>
      </w:r>
      <w:r>
        <w:rPr>
          <w:sz w:val="24"/>
        </w:rPr>
        <w:t>Solar</w:t>
      </w:r>
      <w:r>
        <w:rPr>
          <w:spacing w:val="-6"/>
          <w:sz w:val="24"/>
        </w:rPr>
        <w:t xml:space="preserve"> </w:t>
      </w:r>
      <w:r>
        <w:rPr>
          <w:sz w:val="24"/>
        </w:rPr>
        <w:t>Tariff</w:t>
      </w:r>
      <w:r>
        <w:rPr>
          <w:spacing w:val="-7"/>
          <w:sz w:val="24"/>
        </w:rPr>
        <w:t xml:space="preserve"> </w:t>
      </w:r>
      <w:r>
        <w:rPr>
          <w:sz w:val="24"/>
        </w:rPr>
        <w:t>Generation</w:t>
      </w:r>
      <w:r>
        <w:rPr>
          <w:spacing w:val="-5"/>
          <w:sz w:val="24"/>
        </w:rPr>
        <w:t xml:space="preserve"> </w:t>
      </w:r>
      <w:r>
        <w:rPr>
          <w:sz w:val="24"/>
        </w:rPr>
        <w:t>Unit</w:t>
      </w:r>
      <w:r>
        <w:rPr>
          <w:spacing w:val="-4"/>
          <w:sz w:val="24"/>
        </w:rPr>
        <w:t xml:space="preserve"> </w:t>
      </w:r>
      <w:r>
        <w:rPr>
          <w:sz w:val="24"/>
        </w:rPr>
        <w:t>that is classified as a Category 2 Land Use, as prescribed in 225 CMR 20.05(5)(e)3.or that meets the exception established in 20.05(5)(e)1.c, shall have its Base Compensation Rate reduced by a Greenfield Subtractor of $0.0005/kWh per acre of land that the Solar Tariff Generation Unit</w:t>
      </w:r>
      <w:r>
        <w:rPr>
          <w:spacing w:val="-1"/>
          <w:sz w:val="24"/>
        </w:rPr>
        <w:t xml:space="preserve"> </w:t>
      </w:r>
      <w:r>
        <w:rPr>
          <w:sz w:val="24"/>
        </w:rPr>
        <w:t>occupies.</w:t>
      </w:r>
    </w:p>
    <w:p w:rsidR="00872DC5" w:rsidRDefault="001F15AF">
      <w:pPr>
        <w:pStyle w:val="ListParagraph"/>
        <w:numPr>
          <w:ilvl w:val="4"/>
          <w:numId w:val="9"/>
        </w:numPr>
        <w:tabs>
          <w:tab w:val="left" w:pos="2224"/>
        </w:tabs>
        <w:spacing w:before="1"/>
        <w:ind w:left="1995" w:right="339" w:firstLine="0"/>
        <w:jc w:val="both"/>
        <w:rPr>
          <w:sz w:val="24"/>
        </w:rPr>
      </w:pPr>
      <w:r>
        <w:rPr>
          <w:sz w:val="24"/>
        </w:rPr>
        <w:t>Post</w:t>
      </w:r>
      <w:r>
        <w:rPr>
          <w:spacing w:val="-16"/>
          <w:sz w:val="24"/>
        </w:rPr>
        <w:t xml:space="preserve"> </w:t>
      </w:r>
      <w:r>
        <w:rPr>
          <w:sz w:val="24"/>
        </w:rPr>
        <w:t>Publication</w:t>
      </w:r>
      <w:r>
        <w:rPr>
          <w:spacing w:val="-13"/>
          <w:sz w:val="24"/>
        </w:rPr>
        <w:t xml:space="preserve"> </w:t>
      </w:r>
      <w:r>
        <w:rPr>
          <w:sz w:val="24"/>
        </w:rPr>
        <w:t>Date</w:t>
      </w:r>
      <w:r>
        <w:rPr>
          <w:spacing w:val="-12"/>
          <w:sz w:val="24"/>
        </w:rPr>
        <w:t xml:space="preserve"> </w:t>
      </w:r>
      <w:r>
        <w:rPr>
          <w:sz w:val="24"/>
          <w:u w:val="single"/>
        </w:rPr>
        <w:t>Category</w:t>
      </w:r>
      <w:r>
        <w:rPr>
          <w:spacing w:val="-13"/>
          <w:sz w:val="24"/>
          <w:u w:val="single"/>
        </w:rPr>
        <w:t xml:space="preserve"> </w:t>
      </w:r>
      <w:r>
        <w:rPr>
          <w:sz w:val="24"/>
          <w:u w:val="single"/>
        </w:rPr>
        <w:t>2</w:t>
      </w:r>
      <w:r>
        <w:rPr>
          <w:spacing w:val="-13"/>
          <w:sz w:val="24"/>
          <w:u w:val="single"/>
        </w:rPr>
        <w:t xml:space="preserve"> </w:t>
      </w:r>
      <w:r>
        <w:rPr>
          <w:sz w:val="24"/>
          <w:u w:val="single"/>
        </w:rPr>
        <w:t>Land</w:t>
      </w:r>
      <w:r>
        <w:rPr>
          <w:spacing w:val="-13"/>
          <w:sz w:val="24"/>
          <w:u w:val="single"/>
        </w:rPr>
        <w:t xml:space="preserve"> </w:t>
      </w:r>
      <w:r>
        <w:rPr>
          <w:sz w:val="24"/>
          <w:u w:val="single"/>
        </w:rPr>
        <w:t>Use</w:t>
      </w:r>
      <w:r>
        <w:rPr>
          <w:spacing w:val="-15"/>
          <w:sz w:val="24"/>
          <w:u w:val="single"/>
        </w:rPr>
        <w:t xml:space="preserve"> </w:t>
      </w:r>
      <w:r>
        <w:rPr>
          <w:sz w:val="24"/>
          <w:u w:val="single"/>
        </w:rPr>
        <w:t>Solar</w:t>
      </w:r>
      <w:r>
        <w:rPr>
          <w:spacing w:val="-15"/>
          <w:sz w:val="24"/>
          <w:u w:val="single"/>
        </w:rPr>
        <w:t xml:space="preserve"> </w:t>
      </w:r>
      <w:r>
        <w:rPr>
          <w:sz w:val="24"/>
          <w:u w:val="single"/>
        </w:rPr>
        <w:t>Tariff</w:t>
      </w:r>
      <w:r>
        <w:rPr>
          <w:spacing w:val="-14"/>
          <w:sz w:val="24"/>
          <w:u w:val="single"/>
        </w:rPr>
        <w:t xml:space="preserve"> </w:t>
      </w:r>
      <w:r>
        <w:rPr>
          <w:sz w:val="24"/>
          <w:u w:val="single"/>
        </w:rPr>
        <w:t>Generation</w:t>
      </w:r>
      <w:r>
        <w:rPr>
          <w:spacing w:val="-13"/>
          <w:sz w:val="24"/>
          <w:u w:val="single"/>
        </w:rPr>
        <w:t xml:space="preserve"> </w:t>
      </w:r>
      <w:r>
        <w:rPr>
          <w:sz w:val="24"/>
          <w:u w:val="single"/>
        </w:rPr>
        <w:t>Units</w:t>
      </w:r>
      <w:r>
        <w:rPr>
          <w:sz w:val="24"/>
        </w:rPr>
        <w:t>.</w:t>
      </w:r>
      <w:r>
        <w:rPr>
          <w:spacing w:val="-13"/>
          <w:sz w:val="24"/>
        </w:rPr>
        <w:t xml:space="preserve"> </w:t>
      </w:r>
      <w:r>
        <w:rPr>
          <w:sz w:val="24"/>
        </w:rPr>
        <w:t>A</w:t>
      </w:r>
      <w:r>
        <w:rPr>
          <w:spacing w:val="-14"/>
          <w:sz w:val="24"/>
        </w:rPr>
        <w:t xml:space="preserve"> </w:t>
      </w:r>
      <w:r>
        <w:rPr>
          <w:sz w:val="24"/>
        </w:rPr>
        <w:t>Solar</w:t>
      </w:r>
      <w:r>
        <w:rPr>
          <w:spacing w:val="-15"/>
          <w:sz w:val="24"/>
        </w:rPr>
        <w:t xml:space="preserve"> </w:t>
      </w:r>
      <w:r>
        <w:rPr>
          <w:sz w:val="24"/>
        </w:rPr>
        <w:t>Tariff Generation Unit that is classified as a Category 2 Land Use, as prescribed in 225 CMR 20.05(5)(e)3 and 20.05(5)(e)7.b, after the Publication Date shall have its Base Compensation Rate reduced by a Greenfield Subtractor of $0.00125/kWh per acre of</w:t>
      </w:r>
      <w:r>
        <w:rPr>
          <w:spacing w:val="-18"/>
          <w:sz w:val="24"/>
        </w:rPr>
        <w:t xml:space="preserve"> </w:t>
      </w:r>
      <w:r>
        <w:rPr>
          <w:sz w:val="24"/>
        </w:rPr>
        <w:t>land that the Solar Tariff Generation Unit occupies.</w:t>
      </w:r>
    </w:p>
    <w:p w:rsidR="00872DC5" w:rsidRDefault="001F15AF">
      <w:pPr>
        <w:pStyle w:val="ListParagraph"/>
        <w:numPr>
          <w:ilvl w:val="4"/>
          <w:numId w:val="9"/>
        </w:numPr>
        <w:tabs>
          <w:tab w:val="left" w:pos="2231"/>
        </w:tabs>
        <w:ind w:left="1995" w:right="337" w:firstLine="0"/>
        <w:jc w:val="both"/>
        <w:rPr>
          <w:sz w:val="24"/>
        </w:rPr>
      </w:pPr>
      <w:r>
        <w:rPr>
          <w:sz w:val="24"/>
          <w:u w:val="single"/>
        </w:rPr>
        <w:t>Category</w:t>
      </w:r>
      <w:r>
        <w:rPr>
          <w:spacing w:val="-6"/>
          <w:sz w:val="24"/>
          <w:u w:val="single"/>
        </w:rPr>
        <w:t xml:space="preserve"> </w:t>
      </w:r>
      <w:r>
        <w:rPr>
          <w:sz w:val="24"/>
          <w:u w:val="single"/>
        </w:rPr>
        <w:t>3</w:t>
      </w:r>
      <w:r>
        <w:rPr>
          <w:spacing w:val="-6"/>
          <w:sz w:val="24"/>
          <w:u w:val="single"/>
        </w:rPr>
        <w:t xml:space="preserve"> </w:t>
      </w:r>
      <w:r>
        <w:rPr>
          <w:sz w:val="24"/>
          <w:u w:val="single"/>
        </w:rPr>
        <w:t>Land</w:t>
      </w:r>
      <w:r>
        <w:rPr>
          <w:spacing w:val="-5"/>
          <w:sz w:val="24"/>
          <w:u w:val="single"/>
        </w:rPr>
        <w:t xml:space="preserve"> </w:t>
      </w:r>
      <w:r>
        <w:rPr>
          <w:sz w:val="24"/>
          <w:u w:val="single"/>
        </w:rPr>
        <w:t>Use</w:t>
      </w:r>
      <w:r>
        <w:rPr>
          <w:spacing w:val="-7"/>
          <w:sz w:val="24"/>
          <w:u w:val="single"/>
        </w:rPr>
        <w:t xml:space="preserve"> </w:t>
      </w:r>
      <w:r>
        <w:rPr>
          <w:sz w:val="24"/>
          <w:u w:val="single"/>
        </w:rPr>
        <w:t>Solar</w:t>
      </w:r>
      <w:r>
        <w:rPr>
          <w:spacing w:val="-6"/>
          <w:sz w:val="24"/>
          <w:u w:val="single"/>
        </w:rPr>
        <w:t xml:space="preserve"> </w:t>
      </w:r>
      <w:r>
        <w:rPr>
          <w:sz w:val="24"/>
          <w:u w:val="single"/>
        </w:rPr>
        <w:t>Tariff</w:t>
      </w:r>
      <w:r>
        <w:rPr>
          <w:spacing w:val="-7"/>
          <w:sz w:val="24"/>
          <w:u w:val="single"/>
        </w:rPr>
        <w:t xml:space="preserve"> </w:t>
      </w:r>
      <w:r>
        <w:rPr>
          <w:sz w:val="24"/>
          <w:u w:val="single"/>
        </w:rPr>
        <w:t>Generation</w:t>
      </w:r>
      <w:r>
        <w:rPr>
          <w:spacing w:val="-5"/>
          <w:sz w:val="24"/>
          <w:u w:val="single"/>
        </w:rPr>
        <w:t xml:space="preserve"> </w:t>
      </w:r>
      <w:r>
        <w:rPr>
          <w:sz w:val="24"/>
          <w:u w:val="single"/>
        </w:rPr>
        <w:t>Units</w:t>
      </w:r>
      <w:r>
        <w:rPr>
          <w:sz w:val="24"/>
        </w:rPr>
        <w:t>.</w:t>
      </w:r>
      <w:r>
        <w:rPr>
          <w:spacing w:val="-6"/>
          <w:sz w:val="24"/>
        </w:rPr>
        <w:t xml:space="preserve"> </w:t>
      </w:r>
      <w:r>
        <w:rPr>
          <w:sz w:val="24"/>
        </w:rPr>
        <w:t>A</w:t>
      </w:r>
      <w:r>
        <w:rPr>
          <w:spacing w:val="-6"/>
          <w:sz w:val="24"/>
        </w:rPr>
        <w:t xml:space="preserve"> </w:t>
      </w:r>
      <w:r>
        <w:rPr>
          <w:sz w:val="24"/>
        </w:rPr>
        <w:t>Solar</w:t>
      </w:r>
      <w:r>
        <w:rPr>
          <w:spacing w:val="-7"/>
          <w:sz w:val="24"/>
        </w:rPr>
        <w:t xml:space="preserve"> </w:t>
      </w:r>
      <w:r>
        <w:rPr>
          <w:sz w:val="24"/>
        </w:rPr>
        <w:t>Tariff</w:t>
      </w:r>
      <w:r>
        <w:rPr>
          <w:spacing w:val="-7"/>
          <w:sz w:val="24"/>
        </w:rPr>
        <w:t xml:space="preserve"> </w:t>
      </w:r>
      <w:r>
        <w:rPr>
          <w:sz w:val="24"/>
        </w:rPr>
        <w:t>Generation</w:t>
      </w:r>
      <w:r>
        <w:rPr>
          <w:spacing w:val="-5"/>
          <w:sz w:val="24"/>
        </w:rPr>
        <w:t xml:space="preserve"> </w:t>
      </w:r>
      <w:r>
        <w:rPr>
          <w:sz w:val="24"/>
        </w:rPr>
        <w:t>Unit</w:t>
      </w:r>
      <w:r>
        <w:rPr>
          <w:spacing w:val="-4"/>
          <w:sz w:val="24"/>
        </w:rPr>
        <w:t xml:space="preserve"> </w:t>
      </w:r>
      <w:r>
        <w:rPr>
          <w:sz w:val="24"/>
        </w:rPr>
        <w:t>that is classified as a Category 3 Land Use, as prescribed in 225 CMR 20.05(5)(e)4., or that meets the exception established in 20.05(5)(e)1.c, shall have its Base Compensation Rate reduced by a Greenfield Subtractor of $0.001/kWh per acre of land that the Solar Tariff Generation Unit</w:t>
      </w:r>
      <w:r>
        <w:rPr>
          <w:spacing w:val="-1"/>
          <w:sz w:val="24"/>
        </w:rPr>
        <w:t xml:space="preserve"> </w:t>
      </w:r>
      <w:r>
        <w:rPr>
          <w:sz w:val="24"/>
        </w:rPr>
        <w:t>occupies.</w:t>
      </w:r>
    </w:p>
    <w:p w:rsidR="00872DC5" w:rsidRDefault="001F15AF">
      <w:pPr>
        <w:pStyle w:val="ListParagraph"/>
        <w:numPr>
          <w:ilvl w:val="4"/>
          <w:numId w:val="9"/>
        </w:numPr>
        <w:tabs>
          <w:tab w:val="left" w:pos="2224"/>
        </w:tabs>
        <w:spacing w:before="1"/>
        <w:ind w:left="1995" w:right="339" w:firstLine="0"/>
        <w:jc w:val="both"/>
        <w:rPr>
          <w:sz w:val="24"/>
        </w:rPr>
      </w:pPr>
      <w:r>
        <w:rPr>
          <w:sz w:val="24"/>
        </w:rPr>
        <w:t>Post</w:t>
      </w:r>
      <w:r>
        <w:rPr>
          <w:spacing w:val="-16"/>
          <w:sz w:val="24"/>
        </w:rPr>
        <w:t xml:space="preserve"> </w:t>
      </w:r>
      <w:r>
        <w:rPr>
          <w:sz w:val="24"/>
        </w:rPr>
        <w:t>Publication</w:t>
      </w:r>
      <w:r>
        <w:rPr>
          <w:spacing w:val="-13"/>
          <w:sz w:val="24"/>
        </w:rPr>
        <w:t xml:space="preserve"> </w:t>
      </w:r>
      <w:r>
        <w:rPr>
          <w:sz w:val="24"/>
        </w:rPr>
        <w:t>Date</w:t>
      </w:r>
      <w:r>
        <w:rPr>
          <w:spacing w:val="-12"/>
          <w:sz w:val="24"/>
        </w:rPr>
        <w:t xml:space="preserve"> </w:t>
      </w:r>
      <w:r>
        <w:rPr>
          <w:sz w:val="24"/>
          <w:u w:val="single"/>
        </w:rPr>
        <w:t>Category</w:t>
      </w:r>
      <w:r>
        <w:rPr>
          <w:spacing w:val="-13"/>
          <w:sz w:val="24"/>
          <w:u w:val="single"/>
        </w:rPr>
        <w:t xml:space="preserve"> </w:t>
      </w:r>
      <w:r>
        <w:rPr>
          <w:sz w:val="24"/>
          <w:u w:val="single"/>
        </w:rPr>
        <w:t>3</w:t>
      </w:r>
      <w:r>
        <w:rPr>
          <w:spacing w:val="-13"/>
          <w:sz w:val="24"/>
          <w:u w:val="single"/>
        </w:rPr>
        <w:t xml:space="preserve"> </w:t>
      </w:r>
      <w:r>
        <w:rPr>
          <w:sz w:val="24"/>
          <w:u w:val="single"/>
        </w:rPr>
        <w:t>Land</w:t>
      </w:r>
      <w:r>
        <w:rPr>
          <w:spacing w:val="-13"/>
          <w:sz w:val="24"/>
          <w:u w:val="single"/>
        </w:rPr>
        <w:t xml:space="preserve"> </w:t>
      </w:r>
      <w:r>
        <w:rPr>
          <w:sz w:val="24"/>
          <w:u w:val="single"/>
        </w:rPr>
        <w:t>Use</w:t>
      </w:r>
      <w:r>
        <w:rPr>
          <w:spacing w:val="-15"/>
          <w:sz w:val="24"/>
          <w:u w:val="single"/>
        </w:rPr>
        <w:t xml:space="preserve"> </w:t>
      </w:r>
      <w:r>
        <w:rPr>
          <w:sz w:val="24"/>
          <w:u w:val="single"/>
        </w:rPr>
        <w:t>Solar</w:t>
      </w:r>
      <w:r>
        <w:rPr>
          <w:spacing w:val="-15"/>
          <w:sz w:val="24"/>
          <w:u w:val="single"/>
        </w:rPr>
        <w:t xml:space="preserve"> </w:t>
      </w:r>
      <w:r>
        <w:rPr>
          <w:sz w:val="24"/>
          <w:u w:val="single"/>
        </w:rPr>
        <w:t>Tariff</w:t>
      </w:r>
      <w:r>
        <w:rPr>
          <w:spacing w:val="-14"/>
          <w:sz w:val="24"/>
          <w:u w:val="single"/>
        </w:rPr>
        <w:t xml:space="preserve"> </w:t>
      </w:r>
      <w:r>
        <w:rPr>
          <w:sz w:val="24"/>
          <w:u w:val="single"/>
        </w:rPr>
        <w:t>Generation</w:t>
      </w:r>
      <w:r>
        <w:rPr>
          <w:spacing w:val="-13"/>
          <w:sz w:val="24"/>
          <w:u w:val="single"/>
        </w:rPr>
        <w:t xml:space="preserve"> </w:t>
      </w:r>
      <w:r>
        <w:rPr>
          <w:sz w:val="24"/>
          <w:u w:val="single"/>
        </w:rPr>
        <w:t>Units</w:t>
      </w:r>
      <w:r>
        <w:rPr>
          <w:sz w:val="24"/>
        </w:rPr>
        <w:t>.</w:t>
      </w:r>
      <w:r>
        <w:rPr>
          <w:spacing w:val="-13"/>
          <w:sz w:val="24"/>
        </w:rPr>
        <w:t xml:space="preserve"> </w:t>
      </w:r>
      <w:r>
        <w:rPr>
          <w:sz w:val="24"/>
        </w:rPr>
        <w:t>A</w:t>
      </w:r>
      <w:r>
        <w:rPr>
          <w:spacing w:val="-14"/>
          <w:sz w:val="24"/>
        </w:rPr>
        <w:t xml:space="preserve"> </w:t>
      </w:r>
      <w:r>
        <w:rPr>
          <w:sz w:val="24"/>
        </w:rPr>
        <w:t>Solar</w:t>
      </w:r>
      <w:r>
        <w:rPr>
          <w:spacing w:val="-16"/>
          <w:sz w:val="24"/>
        </w:rPr>
        <w:t xml:space="preserve"> </w:t>
      </w:r>
      <w:r>
        <w:rPr>
          <w:sz w:val="24"/>
        </w:rPr>
        <w:t>Tariff Generation Unit that is classified as a Category 3 Land Use, as prescribed in 225 CMR 20.05(5)(e)4 after the Publication Date shall have its Base Compensation Rate reduced</w:t>
      </w:r>
      <w:r>
        <w:rPr>
          <w:spacing w:val="-25"/>
          <w:sz w:val="24"/>
        </w:rPr>
        <w:t xml:space="preserve"> </w:t>
      </w:r>
      <w:r>
        <w:rPr>
          <w:sz w:val="24"/>
        </w:rPr>
        <w:t>by a Greenfield Subtractor of $0.0025/kWh per acre of land that the Solar Tariff Generation Unit</w:t>
      </w:r>
      <w:r>
        <w:rPr>
          <w:spacing w:val="-1"/>
          <w:sz w:val="24"/>
        </w:rPr>
        <w:t xml:space="preserve"> </w:t>
      </w:r>
      <w:r>
        <w:rPr>
          <w:sz w:val="24"/>
        </w:rPr>
        <w:t>occupies.</w:t>
      </w:r>
    </w:p>
    <w:p w:rsidR="00872DC5" w:rsidRDefault="001F15AF">
      <w:pPr>
        <w:pStyle w:val="ListParagraph"/>
        <w:numPr>
          <w:ilvl w:val="4"/>
          <w:numId w:val="9"/>
        </w:numPr>
        <w:tabs>
          <w:tab w:val="left" w:pos="2248"/>
        </w:tabs>
        <w:ind w:left="1995" w:right="341" w:firstLine="0"/>
        <w:jc w:val="both"/>
        <w:rPr>
          <w:sz w:val="24"/>
        </w:rPr>
      </w:pPr>
      <w:r>
        <w:rPr>
          <w:sz w:val="24"/>
          <w:u w:val="single"/>
        </w:rPr>
        <w:t>Exceptions to Greenfield Subtractors</w:t>
      </w:r>
      <w:r>
        <w:rPr>
          <w:sz w:val="24"/>
        </w:rPr>
        <w:t>. A Solar Tariff Generation Unit that is classified as Category 2 Land Use or Category 3 Land Use, as prescribed in 225 CMR</w:t>
      </w:r>
      <w:r>
        <w:rPr>
          <w:spacing w:val="-27"/>
          <w:sz w:val="24"/>
        </w:rPr>
        <w:t xml:space="preserve"> </w:t>
      </w:r>
      <w:r>
        <w:rPr>
          <w:sz w:val="24"/>
        </w:rPr>
        <w:t>20.05(5)(e)3. or</w:t>
      </w:r>
      <w:r>
        <w:rPr>
          <w:spacing w:val="7"/>
          <w:sz w:val="24"/>
        </w:rPr>
        <w:t xml:space="preserve"> </w:t>
      </w:r>
      <w:r>
        <w:rPr>
          <w:sz w:val="24"/>
        </w:rPr>
        <w:t>4.,</w:t>
      </w:r>
      <w:r>
        <w:rPr>
          <w:spacing w:val="8"/>
          <w:sz w:val="24"/>
        </w:rPr>
        <w:t xml:space="preserve"> </w:t>
      </w:r>
      <w:r>
        <w:rPr>
          <w:sz w:val="24"/>
        </w:rPr>
        <w:t>or</w:t>
      </w:r>
      <w:r>
        <w:rPr>
          <w:spacing w:val="7"/>
          <w:sz w:val="24"/>
        </w:rPr>
        <w:t xml:space="preserve"> </w:t>
      </w:r>
      <w:r>
        <w:rPr>
          <w:sz w:val="24"/>
        </w:rPr>
        <w:t>225</w:t>
      </w:r>
      <w:r>
        <w:rPr>
          <w:spacing w:val="9"/>
          <w:sz w:val="24"/>
        </w:rPr>
        <w:t xml:space="preserve"> </w:t>
      </w:r>
      <w:r>
        <w:rPr>
          <w:sz w:val="24"/>
        </w:rPr>
        <w:t>CMR</w:t>
      </w:r>
      <w:r>
        <w:rPr>
          <w:spacing w:val="9"/>
          <w:sz w:val="24"/>
        </w:rPr>
        <w:t xml:space="preserve"> </w:t>
      </w:r>
      <w:r>
        <w:rPr>
          <w:sz w:val="24"/>
        </w:rPr>
        <w:t>20.05(5)(e)7</w:t>
      </w:r>
      <w:r>
        <w:rPr>
          <w:spacing w:val="8"/>
          <w:sz w:val="24"/>
        </w:rPr>
        <w:t xml:space="preserve"> </w:t>
      </w:r>
      <w:r>
        <w:rPr>
          <w:sz w:val="24"/>
        </w:rPr>
        <w:t>shall</w:t>
      </w:r>
      <w:r>
        <w:rPr>
          <w:spacing w:val="9"/>
          <w:sz w:val="24"/>
        </w:rPr>
        <w:t xml:space="preserve"> </w:t>
      </w:r>
      <w:r>
        <w:rPr>
          <w:sz w:val="24"/>
        </w:rPr>
        <w:t>not</w:t>
      </w:r>
      <w:r>
        <w:rPr>
          <w:spacing w:val="9"/>
          <w:sz w:val="24"/>
        </w:rPr>
        <w:t xml:space="preserve"> </w:t>
      </w:r>
      <w:r>
        <w:rPr>
          <w:sz w:val="24"/>
        </w:rPr>
        <w:t>have</w:t>
      </w:r>
      <w:r>
        <w:rPr>
          <w:spacing w:val="7"/>
          <w:sz w:val="24"/>
        </w:rPr>
        <w:t xml:space="preserve"> </w:t>
      </w:r>
      <w:r>
        <w:rPr>
          <w:sz w:val="24"/>
        </w:rPr>
        <w:t>its</w:t>
      </w:r>
      <w:r>
        <w:rPr>
          <w:spacing w:val="11"/>
          <w:sz w:val="24"/>
        </w:rPr>
        <w:t xml:space="preserve"> </w:t>
      </w:r>
      <w:r>
        <w:rPr>
          <w:sz w:val="24"/>
        </w:rPr>
        <w:t>Base</w:t>
      </w:r>
      <w:r>
        <w:rPr>
          <w:spacing w:val="7"/>
          <w:sz w:val="24"/>
        </w:rPr>
        <w:t xml:space="preserve"> </w:t>
      </w:r>
      <w:r>
        <w:rPr>
          <w:sz w:val="24"/>
        </w:rPr>
        <w:t>Compensation</w:t>
      </w:r>
      <w:r>
        <w:rPr>
          <w:spacing w:val="9"/>
          <w:sz w:val="24"/>
        </w:rPr>
        <w:t xml:space="preserve"> </w:t>
      </w:r>
      <w:r>
        <w:rPr>
          <w:sz w:val="24"/>
        </w:rPr>
        <w:t>Rate</w:t>
      </w:r>
      <w:r>
        <w:rPr>
          <w:spacing w:val="7"/>
          <w:sz w:val="24"/>
        </w:rPr>
        <w:t xml:space="preserve"> </w:t>
      </w:r>
      <w:r>
        <w:rPr>
          <w:sz w:val="24"/>
        </w:rPr>
        <w:t>reduced</w:t>
      </w:r>
      <w:r>
        <w:rPr>
          <w:spacing w:val="8"/>
          <w:sz w:val="24"/>
        </w:rPr>
        <w:t xml:space="preserve"> </w:t>
      </w:r>
      <w:r>
        <w:rPr>
          <w:sz w:val="24"/>
        </w:rPr>
        <w:t>by</w:t>
      </w:r>
      <w:r>
        <w:rPr>
          <w:spacing w:val="11"/>
          <w:sz w:val="24"/>
        </w:rPr>
        <w:t xml:space="preserve"> </w:t>
      </w:r>
      <w:r>
        <w:rPr>
          <w:sz w:val="24"/>
        </w:rPr>
        <w:t>a</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BodyText"/>
        <w:spacing w:before="63"/>
        <w:ind w:left="1995" w:right="339"/>
      </w:pPr>
      <w:r>
        <w:lastRenderedPageBreak/>
        <w:t>Greenfield Subtractor, as prescribed in 225 CMR 20.07(4)(g), if it can demonstrate to the Department’s satisfaction that:</w:t>
      </w:r>
    </w:p>
    <w:p w:rsidR="00872DC5" w:rsidRDefault="001F15AF">
      <w:pPr>
        <w:pStyle w:val="ListParagraph"/>
        <w:numPr>
          <w:ilvl w:val="5"/>
          <w:numId w:val="9"/>
        </w:numPr>
        <w:tabs>
          <w:tab w:val="left" w:pos="2596"/>
        </w:tabs>
        <w:ind w:left="2355" w:right="342" w:firstLine="0"/>
        <w:jc w:val="both"/>
        <w:rPr>
          <w:sz w:val="24"/>
        </w:rPr>
      </w:pPr>
      <w:r>
        <w:rPr>
          <w:sz w:val="24"/>
        </w:rPr>
        <w:t>documentation required to meet the criteria set forth in 225 CMR 20.06(1)(c) was obtained prior to June 5, 2017; or</w:t>
      </w:r>
    </w:p>
    <w:p w:rsidR="00872DC5" w:rsidRDefault="001F15AF">
      <w:pPr>
        <w:pStyle w:val="ListParagraph"/>
        <w:numPr>
          <w:ilvl w:val="5"/>
          <w:numId w:val="9"/>
        </w:numPr>
        <w:tabs>
          <w:tab w:val="left" w:pos="2586"/>
        </w:tabs>
        <w:ind w:left="2355" w:right="340" w:firstLine="0"/>
        <w:jc w:val="both"/>
        <w:rPr>
          <w:sz w:val="24"/>
        </w:rPr>
      </w:pPr>
      <w:r>
        <w:rPr>
          <w:sz w:val="24"/>
        </w:rPr>
        <w:t>it</w:t>
      </w:r>
      <w:r>
        <w:rPr>
          <w:spacing w:val="-9"/>
          <w:sz w:val="24"/>
        </w:rPr>
        <w:t xml:space="preserve"> </w:t>
      </w:r>
      <w:r>
        <w:rPr>
          <w:sz w:val="24"/>
        </w:rPr>
        <w:t>should</w:t>
      </w:r>
      <w:r>
        <w:rPr>
          <w:spacing w:val="-10"/>
          <w:sz w:val="24"/>
        </w:rPr>
        <w:t xml:space="preserve"> </w:t>
      </w:r>
      <w:r>
        <w:rPr>
          <w:sz w:val="24"/>
        </w:rPr>
        <w:t>be</w:t>
      </w:r>
      <w:r>
        <w:rPr>
          <w:spacing w:val="-11"/>
          <w:sz w:val="24"/>
        </w:rPr>
        <w:t xml:space="preserve"> </w:t>
      </w:r>
      <w:r>
        <w:rPr>
          <w:sz w:val="24"/>
        </w:rPr>
        <w:t>granted</w:t>
      </w:r>
      <w:r>
        <w:rPr>
          <w:spacing w:val="-8"/>
          <w:sz w:val="24"/>
        </w:rPr>
        <w:t xml:space="preserve"> </w:t>
      </w:r>
      <w:r>
        <w:rPr>
          <w:sz w:val="24"/>
        </w:rPr>
        <w:t>an</w:t>
      </w:r>
      <w:r>
        <w:rPr>
          <w:spacing w:val="-8"/>
          <w:sz w:val="24"/>
        </w:rPr>
        <w:t xml:space="preserve"> </w:t>
      </w:r>
      <w:r>
        <w:rPr>
          <w:sz w:val="24"/>
        </w:rPr>
        <w:t>exception</w:t>
      </w:r>
      <w:r>
        <w:rPr>
          <w:spacing w:val="-10"/>
          <w:sz w:val="24"/>
        </w:rPr>
        <w:t xml:space="preserve"> </w:t>
      </w:r>
      <w:r>
        <w:rPr>
          <w:sz w:val="24"/>
        </w:rPr>
        <w:t>to</w:t>
      </w:r>
      <w:r>
        <w:rPr>
          <w:spacing w:val="-10"/>
          <w:sz w:val="24"/>
        </w:rPr>
        <w:t xml:space="preserve"> </w:t>
      </w:r>
      <w:r>
        <w:rPr>
          <w:sz w:val="24"/>
        </w:rPr>
        <w:t>the</w:t>
      </w:r>
      <w:r>
        <w:rPr>
          <w:spacing w:val="-8"/>
          <w:sz w:val="24"/>
        </w:rPr>
        <w:t xml:space="preserve"> </w:t>
      </w:r>
      <w:r>
        <w:rPr>
          <w:sz w:val="24"/>
        </w:rPr>
        <w:t>provisions</w:t>
      </w:r>
      <w:r>
        <w:rPr>
          <w:spacing w:val="-10"/>
          <w:sz w:val="24"/>
        </w:rPr>
        <w:t xml:space="preserve"> </w:t>
      </w:r>
      <w:r>
        <w:rPr>
          <w:sz w:val="24"/>
        </w:rPr>
        <w:t>of</w:t>
      </w:r>
      <w:r>
        <w:rPr>
          <w:spacing w:val="-8"/>
          <w:sz w:val="24"/>
        </w:rPr>
        <w:t xml:space="preserve"> </w:t>
      </w:r>
      <w:r>
        <w:rPr>
          <w:sz w:val="24"/>
        </w:rPr>
        <w:t>225</w:t>
      </w:r>
      <w:r>
        <w:rPr>
          <w:spacing w:val="-10"/>
          <w:sz w:val="24"/>
        </w:rPr>
        <w:t xml:space="preserve"> </w:t>
      </w:r>
      <w:r>
        <w:rPr>
          <w:sz w:val="24"/>
        </w:rPr>
        <w:t>CMR</w:t>
      </w:r>
      <w:r>
        <w:rPr>
          <w:spacing w:val="-9"/>
          <w:sz w:val="24"/>
        </w:rPr>
        <w:t xml:space="preserve"> </w:t>
      </w:r>
      <w:r>
        <w:rPr>
          <w:sz w:val="24"/>
        </w:rPr>
        <w:t>20.07(4)(g)</w:t>
      </w:r>
      <w:r>
        <w:rPr>
          <w:spacing w:val="-11"/>
          <w:sz w:val="24"/>
        </w:rPr>
        <w:t xml:space="preserve"> </w:t>
      </w:r>
      <w:r>
        <w:rPr>
          <w:sz w:val="24"/>
        </w:rPr>
        <w:t>for</w:t>
      </w:r>
      <w:r>
        <w:rPr>
          <w:spacing w:val="-9"/>
          <w:sz w:val="24"/>
        </w:rPr>
        <w:t xml:space="preserve"> </w:t>
      </w:r>
      <w:r>
        <w:rPr>
          <w:sz w:val="24"/>
        </w:rPr>
        <w:t>good cause.</w:t>
      </w:r>
    </w:p>
    <w:p w:rsidR="00872DC5" w:rsidRDefault="001F15AF">
      <w:pPr>
        <w:pStyle w:val="ListParagraph"/>
        <w:numPr>
          <w:ilvl w:val="4"/>
          <w:numId w:val="9"/>
        </w:numPr>
        <w:tabs>
          <w:tab w:val="left" w:pos="2222"/>
        </w:tabs>
        <w:ind w:left="1995" w:right="341" w:firstLine="0"/>
        <w:jc w:val="both"/>
        <w:rPr>
          <w:sz w:val="24"/>
        </w:rPr>
      </w:pPr>
      <w:r>
        <w:rPr>
          <w:sz w:val="24"/>
          <w:u w:val="single"/>
        </w:rPr>
        <w:t>Determination</w:t>
      </w:r>
      <w:r>
        <w:rPr>
          <w:spacing w:val="-17"/>
          <w:sz w:val="24"/>
          <w:u w:val="single"/>
        </w:rPr>
        <w:t xml:space="preserve"> </w:t>
      </w:r>
      <w:r>
        <w:rPr>
          <w:sz w:val="24"/>
          <w:u w:val="single"/>
        </w:rPr>
        <w:t>of</w:t>
      </w:r>
      <w:r>
        <w:rPr>
          <w:spacing w:val="-17"/>
          <w:sz w:val="24"/>
          <w:u w:val="single"/>
        </w:rPr>
        <w:t xml:space="preserve"> </w:t>
      </w:r>
      <w:r>
        <w:rPr>
          <w:sz w:val="24"/>
          <w:u w:val="single"/>
        </w:rPr>
        <w:t>Acreage</w:t>
      </w:r>
      <w:r>
        <w:rPr>
          <w:spacing w:val="-15"/>
          <w:sz w:val="24"/>
          <w:u w:val="single"/>
        </w:rPr>
        <w:t xml:space="preserve"> </w:t>
      </w:r>
      <w:r>
        <w:rPr>
          <w:sz w:val="24"/>
          <w:u w:val="single"/>
        </w:rPr>
        <w:t>of</w:t>
      </w:r>
      <w:r>
        <w:rPr>
          <w:spacing w:val="-17"/>
          <w:sz w:val="24"/>
          <w:u w:val="single"/>
        </w:rPr>
        <w:t xml:space="preserve"> </w:t>
      </w:r>
      <w:r>
        <w:rPr>
          <w:sz w:val="24"/>
          <w:u w:val="single"/>
        </w:rPr>
        <w:t>Land</w:t>
      </w:r>
      <w:r>
        <w:rPr>
          <w:spacing w:val="-13"/>
          <w:sz w:val="24"/>
          <w:u w:val="single"/>
        </w:rPr>
        <w:t xml:space="preserve"> </w:t>
      </w:r>
      <w:r>
        <w:rPr>
          <w:sz w:val="24"/>
          <w:u w:val="single"/>
        </w:rPr>
        <w:t>Occupied</w:t>
      </w:r>
      <w:r>
        <w:rPr>
          <w:sz w:val="24"/>
        </w:rPr>
        <w:t>.</w:t>
      </w:r>
      <w:r>
        <w:rPr>
          <w:spacing w:val="-16"/>
          <w:sz w:val="24"/>
        </w:rPr>
        <w:t xml:space="preserve"> </w:t>
      </w:r>
      <w:r>
        <w:rPr>
          <w:sz w:val="24"/>
        </w:rPr>
        <w:t>For</w:t>
      </w:r>
      <w:r>
        <w:rPr>
          <w:spacing w:val="-18"/>
          <w:sz w:val="24"/>
        </w:rPr>
        <w:t xml:space="preserve"> </w:t>
      </w:r>
      <w:r>
        <w:rPr>
          <w:sz w:val="24"/>
        </w:rPr>
        <w:t>the</w:t>
      </w:r>
      <w:r>
        <w:rPr>
          <w:spacing w:val="-16"/>
          <w:sz w:val="24"/>
        </w:rPr>
        <w:t xml:space="preserve"> </w:t>
      </w:r>
      <w:r>
        <w:rPr>
          <w:sz w:val="24"/>
        </w:rPr>
        <w:t>purposes</w:t>
      </w:r>
      <w:r>
        <w:rPr>
          <w:spacing w:val="-16"/>
          <w:sz w:val="24"/>
        </w:rPr>
        <w:t xml:space="preserve"> </w:t>
      </w:r>
      <w:r>
        <w:rPr>
          <w:sz w:val="24"/>
        </w:rPr>
        <w:t>of</w:t>
      </w:r>
      <w:r>
        <w:rPr>
          <w:spacing w:val="-16"/>
          <w:sz w:val="24"/>
        </w:rPr>
        <w:t xml:space="preserve"> </w:t>
      </w:r>
      <w:r>
        <w:rPr>
          <w:sz w:val="24"/>
        </w:rPr>
        <w:t>225</w:t>
      </w:r>
      <w:r>
        <w:rPr>
          <w:spacing w:val="-16"/>
          <w:sz w:val="24"/>
        </w:rPr>
        <w:t xml:space="preserve"> </w:t>
      </w:r>
      <w:r>
        <w:rPr>
          <w:sz w:val="24"/>
        </w:rPr>
        <w:t>CMR</w:t>
      </w:r>
      <w:r>
        <w:rPr>
          <w:spacing w:val="-14"/>
          <w:sz w:val="24"/>
        </w:rPr>
        <w:t xml:space="preserve"> </w:t>
      </w:r>
      <w:r>
        <w:rPr>
          <w:sz w:val="24"/>
        </w:rPr>
        <w:t>20.07(4)(g)1 through.4, the acreage of land that a Solar Tariff Generation Unit occupies shall be determined by calculating the square footage occupied by the solar photovoltaic modules that are part of the Solar Tariff Generation</w:t>
      </w:r>
      <w:r>
        <w:rPr>
          <w:spacing w:val="-3"/>
          <w:sz w:val="24"/>
        </w:rPr>
        <w:t xml:space="preserve"> </w:t>
      </w:r>
      <w:r>
        <w:rPr>
          <w:sz w:val="24"/>
        </w:rPr>
        <w:t>Unit.</w:t>
      </w:r>
    </w:p>
    <w:p w:rsidR="00872DC5" w:rsidRDefault="00872DC5">
      <w:pPr>
        <w:pStyle w:val="BodyText"/>
        <w:jc w:val="left"/>
      </w:pPr>
    </w:p>
    <w:p w:rsidR="00872DC5" w:rsidRDefault="001F15AF">
      <w:pPr>
        <w:pStyle w:val="ListParagraph"/>
        <w:numPr>
          <w:ilvl w:val="2"/>
          <w:numId w:val="9"/>
        </w:numPr>
        <w:tabs>
          <w:tab w:val="left" w:pos="1514"/>
        </w:tabs>
        <w:ind w:right="338" w:firstLine="0"/>
        <w:jc w:val="both"/>
        <w:rPr>
          <w:sz w:val="24"/>
        </w:rPr>
      </w:pPr>
      <w:r>
        <w:rPr>
          <w:sz w:val="24"/>
          <w:u w:val="single"/>
        </w:rPr>
        <w:t>Review</w:t>
      </w:r>
      <w:r>
        <w:rPr>
          <w:spacing w:val="-12"/>
          <w:sz w:val="24"/>
          <w:u w:val="single"/>
        </w:rPr>
        <w:t xml:space="preserve"> </w:t>
      </w:r>
      <w:r>
        <w:rPr>
          <w:sz w:val="24"/>
          <w:u w:val="single"/>
        </w:rPr>
        <w:t>of</w:t>
      </w:r>
      <w:r>
        <w:rPr>
          <w:spacing w:val="-8"/>
          <w:sz w:val="24"/>
          <w:u w:val="single"/>
        </w:rPr>
        <w:t xml:space="preserve"> </w:t>
      </w:r>
      <w:r>
        <w:rPr>
          <w:sz w:val="24"/>
          <w:u w:val="single"/>
        </w:rPr>
        <w:t>Compensation</w:t>
      </w:r>
      <w:r>
        <w:rPr>
          <w:spacing w:val="-8"/>
          <w:sz w:val="24"/>
          <w:u w:val="single"/>
        </w:rPr>
        <w:t xml:space="preserve"> </w:t>
      </w:r>
      <w:r>
        <w:rPr>
          <w:sz w:val="24"/>
          <w:u w:val="single"/>
        </w:rPr>
        <w:t>Rates</w:t>
      </w:r>
      <w:r>
        <w:rPr>
          <w:sz w:val="24"/>
        </w:rPr>
        <w:t>.</w:t>
      </w:r>
      <w:r>
        <w:rPr>
          <w:spacing w:val="-10"/>
          <w:sz w:val="24"/>
        </w:rPr>
        <w:t xml:space="preserve"> </w:t>
      </w:r>
      <w:r>
        <w:rPr>
          <w:sz w:val="24"/>
        </w:rPr>
        <w:t>Upon</w:t>
      </w:r>
      <w:r>
        <w:rPr>
          <w:spacing w:val="-8"/>
          <w:sz w:val="24"/>
        </w:rPr>
        <w:t xml:space="preserve"> </w:t>
      </w:r>
      <w:r>
        <w:rPr>
          <w:sz w:val="24"/>
        </w:rPr>
        <w:t>issuing</w:t>
      </w:r>
      <w:r>
        <w:rPr>
          <w:spacing w:val="-11"/>
          <w:sz w:val="24"/>
        </w:rPr>
        <w:t xml:space="preserve"> </w:t>
      </w:r>
      <w:r>
        <w:rPr>
          <w:sz w:val="24"/>
        </w:rPr>
        <w:t>Statements</w:t>
      </w:r>
      <w:r>
        <w:rPr>
          <w:spacing w:val="-10"/>
          <w:sz w:val="24"/>
        </w:rPr>
        <w:t xml:space="preserve"> </w:t>
      </w:r>
      <w:r>
        <w:rPr>
          <w:sz w:val="24"/>
        </w:rPr>
        <w:t>of</w:t>
      </w:r>
      <w:r>
        <w:rPr>
          <w:spacing w:val="-8"/>
          <w:sz w:val="24"/>
        </w:rPr>
        <w:t xml:space="preserve"> </w:t>
      </w:r>
      <w:r>
        <w:rPr>
          <w:sz w:val="24"/>
        </w:rPr>
        <w:t>Qualification</w:t>
      </w:r>
      <w:r>
        <w:rPr>
          <w:spacing w:val="-10"/>
          <w:sz w:val="24"/>
        </w:rPr>
        <w:t xml:space="preserve"> </w:t>
      </w:r>
      <w:r>
        <w:rPr>
          <w:sz w:val="24"/>
        </w:rPr>
        <w:t>for</w:t>
      </w:r>
      <w:r>
        <w:rPr>
          <w:spacing w:val="-12"/>
          <w:sz w:val="24"/>
        </w:rPr>
        <w:t xml:space="preserve"> </w:t>
      </w:r>
      <w:r>
        <w:rPr>
          <w:sz w:val="24"/>
        </w:rPr>
        <w:t>400</w:t>
      </w:r>
      <w:r>
        <w:rPr>
          <w:spacing w:val="-10"/>
          <w:sz w:val="24"/>
        </w:rPr>
        <w:t xml:space="preserve"> </w:t>
      </w:r>
      <w:r>
        <w:rPr>
          <w:sz w:val="24"/>
        </w:rPr>
        <w:t>MW</w:t>
      </w:r>
      <w:r>
        <w:rPr>
          <w:spacing w:val="-10"/>
          <w:sz w:val="24"/>
        </w:rPr>
        <w:t xml:space="preserve"> </w:t>
      </w:r>
      <w:r>
        <w:rPr>
          <w:sz w:val="24"/>
        </w:rPr>
        <w:t>of</w:t>
      </w:r>
      <w:r>
        <w:rPr>
          <w:spacing w:val="-11"/>
          <w:sz w:val="24"/>
        </w:rPr>
        <w:t xml:space="preserve"> </w:t>
      </w:r>
      <w:r>
        <w:rPr>
          <w:sz w:val="24"/>
        </w:rPr>
        <w:t>Solar Tariff Generation Units, the Department will conduct a review of the Base Compensation Rates, Compensation Rate Adders, and overall cost impact to ratepayers to determine if any revisions to the SMART Program are necessary. The Department may conduct additional review(s) of these factors at its sole discretion to determine if any additional revisions to the SMART Program are necessary.</w:t>
      </w:r>
    </w:p>
    <w:p w:rsidR="00872DC5" w:rsidRDefault="00872DC5">
      <w:pPr>
        <w:pStyle w:val="BodyText"/>
        <w:spacing w:before="1"/>
        <w:jc w:val="left"/>
      </w:pPr>
    </w:p>
    <w:p w:rsidR="00872DC5" w:rsidRDefault="001F15AF">
      <w:pPr>
        <w:pStyle w:val="ListParagraph"/>
        <w:numPr>
          <w:ilvl w:val="1"/>
          <w:numId w:val="9"/>
        </w:numPr>
        <w:tabs>
          <w:tab w:val="left" w:pos="704"/>
        </w:tabs>
        <w:ind w:left="704" w:hanging="600"/>
        <w:rPr>
          <w:sz w:val="24"/>
        </w:rPr>
      </w:pPr>
      <w:r>
        <w:rPr>
          <w:sz w:val="24"/>
          <w:u w:val="single"/>
        </w:rPr>
        <w:t>Calculation of Incentive Payments for Solar Tariff Generation</w:t>
      </w:r>
      <w:r>
        <w:rPr>
          <w:spacing w:val="-3"/>
          <w:sz w:val="24"/>
          <w:u w:val="single"/>
        </w:rPr>
        <w:t xml:space="preserve"> </w:t>
      </w:r>
      <w:r>
        <w:rPr>
          <w:sz w:val="24"/>
          <w:u w:val="single"/>
        </w:rPr>
        <w:t>Units</w:t>
      </w:r>
    </w:p>
    <w:p w:rsidR="00872DC5" w:rsidRDefault="00872DC5">
      <w:pPr>
        <w:pStyle w:val="BodyText"/>
        <w:spacing w:before="2"/>
        <w:jc w:val="left"/>
        <w:rPr>
          <w:sz w:val="16"/>
        </w:rPr>
      </w:pPr>
    </w:p>
    <w:p w:rsidR="00872DC5" w:rsidRDefault="001F15AF">
      <w:pPr>
        <w:pStyle w:val="ListParagraph"/>
        <w:numPr>
          <w:ilvl w:val="2"/>
          <w:numId w:val="9"/>
        </w:numPr>
        <w:tabs>
          <w:tab w:val="left" w:pos="1516"/>
        </w:tabs>
        <w:spacing w:before="90"/>
        <w:ind w:right="340" w:firstLine="0"/>
        <w:jc w:val="both"/>
        <w:rPr>
          <w:sz w:val="24"/>
        </w:rPr>
      </w:pPr>
      <w:r>
        <w:rPr>
          <w:sz w:val="24"/>
          <w:u w:val="single"/>
        </w:rPr>
        <w:t>Calculation</w:t>
      </w:r>
      <w:r>
        <w:rPr>
          <w:spacing w:val="-9"/>
          <w:sz w:val="24"/>
          <w:u w:val="single"/>
        </w:rPr>
        <w:t xml:space="preserve"> </w:t>
      </w:r>
      <w:r>
        <w:rPr>
          <w:sz w:val="24"/>
          <w:u w:val="single"/>
        </w:rPr>
        <w:t>of</w:t>
      </w:r>
      <w:r>
        <w:rPr>
          <w:spacing w:val="-7"/>
          <w:sz w:val="24"/>
          <w:u w:val="single"/>
        </w:rPr>
        <w:t xml:space="preserve"> </w:t>
      </w:r>
      <w:r>
        <w:rPr>
          <w:sz w:val="24"/>
          <w:u w:val="single"/>
        </w:rPr>
        <w:t>Incentive</w:t>
      </w:r>
      <w:r>
        <w:rPr>
          <w:spacing w:val="-9"/>
          <w:sz w:val="24"/>
          <w:u w:val="single"/>
        </w:rPr>
        <w:t xml:space="preserve"> </w:t>
      </w:r>
      <w:r>
        <w:rPr>
          <w:sz w:val="24"/>
          <w:u w:val="single"/>
        </w:rPr>
        <w:t>Payments</w:t>
      </w:r>
      <w:r>
        <w:rPr>
          <w:spacing w:val="-8"/>
          <w:sz w:val="24"/>
          <w:u w:val="single"/>
        </w:rPr>
        <w:t xml:space="preserve"> </w:t>
      </w:r>
      <w:r>
        <w:rPr>
          <w:sz w:val="24"/>
          <w:u w:val="single"/>
        </w:rPr>
        <w:t>for</w:t>
      </w:r>
      <w:r>
        <w:rPr>
          <w:spacing w:val="-9"/>
          <w:sz w:val="24"/>
          <w:u w:val="single"/>
        </w:rPr>
        <w:t xml:space="preserve"> </w:t>
      </w:r>
      <w:r>
        <w:rPr>
          <w:sz w:val="24"/>
          <w:u w:val="single"/>
        </w:rPr>
        <w:t>Standalone</w:t>
      </w:r>
      <w:r>
        <w:rPr>
          <w:spacing w:val="-9"/>
          <w:sz w:val="24"/>
          <w:u w:val="single"/>
        </w:rPr>
        <w:t xml:space="preserve"> </w:t>
      </w:r>
      <w:r>
        <w:rPr>
          <w:sz w:val="24"/>
          <w:u w:val="single"/>
        </w:rPr>
        <w:t>Solar</w:t>
      </w:r>
      <w:r>
        <w:rPr>
          <w:spacing w:val="-10"/>
          <w:sz w:val="24"/>
          <w:u w:val="single"/>
        </w:rPr>
        <w:t xml:space="preserve"> </w:t>
      </w:r>
      <w:r>
        <w:rPr>
          <w:sz w:val="24"/>
          <w:u w:val="single"/>
        </w:rPr>
        <w:t>Tariff</w:t>
      </w:r>
      <w:r>
        <w:rPr>
          <w:spacing w:val="-9"/>
          <w:sz w:val="24"/>
          <w:u w:val="single"/>
        </w:rPr>
        <w:t xml:space="preserve"> </w:t>
      </w:r>
      <w:r>
        <w:rPr>
          <w:sz w:val="24"/>
          <w:u w:val="single"/>
        </w:rPr>
        <w:t>Generation</w:t>
      </w:r>
      <w:r>
        <w:rPr>
          <w:spacing w:val="-9"/>
          <w:sz w:val="24"/>
          <w:u w:val="single"/>
        </w:rPr>
        <w:t xml:space="preserve"> </w:t>
      </w:r>
      <w:r>
        <w:rPr>
          <w:sz w:val="24"/>
          <w:u w:val="single"/>
        </w:rPr>
        <w:t>Units</w:t>
      </w:r>
      <w:r>
        <w:rPr>
          <w:sz w:val="24"/>
        </w:rPr>
        <w:t>.</w:t>
      </w:r>
      <w:r>
        <w:rPr>
          <w:spacing w:val="-9"/>
          <w:sz w:val="24"/>
        </w:rPr>
        <w:t xml:space="preserve"> </w:t>
      </w:r>
      <w:r>
        <w:rPr>
          <w:sz w:val="24"/>
        </w:rPr>
        <w:t>Any</w:t>
      </w:r>
      <w:r>
        <w:rPr>
          <w:spacing w:val="-9"/>
          <w:sz w:val="24"/>
        </w:rPr>
        <w:t xml:space="preserve"> </w:t>
      </w:r>
      <w:r>
        <w:rPr>
          <w:sz w:val="24"/>
        </w:rPr>
        <w:t>payments provided to the Owner of a Standalone Solar Tariff Generation Unit, which meets the criteria of 225 CMR 20.08(1)(a) or (b), will be equal to total of the Solar Tariff Generation Unit’s Base Compensation Rate plus any Compensation Rate Adders minus any Greenfield Subtractor, multiplied by the total kWh generated by the Solar Tariff Generation Unit in the Distribution Company billing period, minus the value of the energy generated by the Solar Tariff Generation Unit in a Distribution Company billing</w:t>
      </w:r>
      <w:r>
        <w:rPr>
          <w:spacing w:val="-2"/>
          <w:sz w:val="24"/>
        </w:rPr>
        <w:t xml:space="preserve"> </w:t>
      </w:r>
      <w:r>
        <w:rPr>
          <w:sz w:val="24"/>
        </w:rPr>
        <w:t>period.</w:t>
      </w:r>
    </w:p>
    <w:p w:rsidR="00872DC5" w:rsidRDefault="00872DC5">
      <w:pPr>
        <w:pStyle w:val="BodyText"/>
        <w:spacing w:before="2"/>
        <w:jc w:val="left"/>
      </w:pPr>
    </w:p>
    <w:p w:rsidR="00872DC5" w:rsidRDefault="001F15AF">
      <w:pPr>
        <w:pStyle w:val="BodyText"/>
        <w:spacing w:line="276" w:lineRule="exact"/>
        <w:ind w:left="2053"/>
        <w:jc w:val="left"/>
        <w:rPr>
          <w:rFonts w:ascii="Cambria Math" w:eastAsia="Cambria Math"/>
        </w:rPr>
      </w:pPr>
      <w:r>
        <w:rPr>
          <w:rFonts w:ascii="Cambria Math" w:eastAsia="Cambria Math"/>
        </w:rPr>
        <w:t>𝑆𝑜𝑙𝑎𝑟 𝐼𝑛𝑐𝑒𝑛𝑡𝑖𝑣𝑒 𝑃𝑎𝑦𝑚𝑒𝑛𝑡</w:t>
      </w:r>
    </w:p>
    <w:p w:rsidR="00872DC5" w:rsidRDefault="001F15AF">
      <w:pPr>
        <w:pStyle w:val="BodyText"/>
        <w:spacing w:line="281" w:lineRule="exact"/>
        <w:ind w:left="3493"/>
        <w:jc w:val="left"/>
        <w:rPr>
          <w:rFonts w:ascii="Cambria Math" w:eastAsia="Cambria Math"/>
        </w:rPr>
      </w:pPr>
      <w:r>
        <w:rPr>
          <w:rFonts w:ascii="Cambria Math" w:eastAsia="Cambria Math"/>
        </w:rPr>
        <w:t xml:space="preserve">= </w:t>
      </w:r>
      <w:r>
        <w:rPr>
          <w:rFonts w:ascii="Cambria Math" w:eastAsia="Cambria Math"/>
          <w:position w:val="1"/>
        </w:rPr>
        <w:t>(</w:t>
      </w:r>
      <w:r>
        <w:rPr>
          <w:rFonts w:ascii="Cambria Math" w:eastAsia="Cambria Math"/>
        </w:rPr>
        <w:t>𝐵𝑎𝑠𝑒 𝐶𝑜𝑚𝑝𝑒𝑛𝑠𝑎𝑡𝑖𝑜𝑛 𝑅𝑎𝑡𝑒 + 𝐶𝑜𝑚𝑝𝑒𝑛𝑠𝑎𝑡𝑖𝑜𝑛 𝑅𝑎𝑡𝑒 𝐴𝑑𝑑𝑒𝑟𝑠</w:t>
      </w:r>
    </w:p>
    <w:p w:rsidR="00872DC5" w:rsidRDefault="001F15AF">
      <w:pPr>
        <w:pStyle w:val="BodyText"/>
        <w:spacing w:line="286" w:lineRule="exact"/>
        <w:ind w:left="3493"/>
        <w:jc w:val="left"/>
        <w:rPr>
          <w:rFonts w:ascii="Cambria Math" w:eastAsia="Cambria Math" w:hAnsi="Cambria Math"/>
        </w:rPr>
      </w:pPr>
      <w:r>
        <w:rPr>
          <w:rFonts w:ascii="Cambria Math" w:eastAsia="Cambria Math" w:hAnsi="Cambria Math"/>
        </w:rPr>
        <w:t>− 𝐺𝑟𝑒𝑒𝑛𝑓𝑖𝑒𝑙𝑑 𝑆𝑢𝑏𝑡𝑟𝑎𝑐𝑡𝑜𝑟</w:t>
      </w:r>
      <w:r>
        <w:rPr>
          <w:rFonts w:ascii="Cambria Math" w:eastAsia="Cambria Math" w:hAnsi="Cambria Math"/>
          <w:position w:val="1"/>
        </w:rPr>
        <w:t xml:space="preserve">) </w:t>
      </w:r>
      <w:r>
        <w:rPr>
          <w:rFonts w:ascii="Cambria Math" w:eastAsia="Cambria Math" w:hAnsi="Cambria Math"/>
        </w:rPr>
        <w:t>∗ 𝑡𝑜𝑡𝑎𝑙 𝑘𝑊ℎ 𝑔𝑒𝑛𝑒𝑟𝑎𝑡𝑒𝑑</w:t>
      </w:r>
    </w:p>
    <w:p w:rsidR="00872DC5" w:rsidRDefault="001F15AF">
      <w:pPr>
        <w:pStyle w:val="BodyText"/>
        <w:spacing w:line="281" w:lineRule="exact"/>
        <w:ind w:left="3493"/>
        <w:jc w:val="left"/>
        <w:rPr>
          <w:rFonts w:ascii="Cambria Math" w:eastAsia="Cambria Math" w:hAnsi="Cambria Math"/>
        </w:rPr>
      </w:pPr>
      <w:r>
        <w:rPr>
          <w:rFonts w:ascii="Cambria Math" w:eastAsia="Cambria Math" w:hAnsi="Cambria Math"/>
        </w:rPr>
        <w:t>− 𝑣𝑎𝑙𝑢𝑒 𝑜𝑓 𝑒𝑛𝑒𝑟𝑔𝑦 𝑔𝑒𝑛𝑒𝑟𝑎𝑡𝑒𝑑</w:t>
      </w:r>
    </w:p>
    <w:p w:rsidR="00872DC5" w:rsidRDefault="00872DC5">
      <w:pPr>
        <w:pStyle w:val="BodyText"/>
        <w:spacing w:before="7"/>
        <w:jc w:val="left"/>
        <w:rPr>
          <w:rFonts w:ascii="Cambria Math"/>
          <w:sz w:val="23"/>
        </w:rPr>
      </w:pPr>
    </w:p>
    <w:p w:rsidR="00872DC5" w:rsidRDefault="001F15AF">
      <w:pPr>
        <w:pStyle w:val="ListParagraph"/>
        <w:numPr>
          <w:ilvl w:val="3"/>
          <w:numId w:val="9"/>
        </w:numPr>
        <w:tabs>
          <w:tab w:val="left" w:pos="1974"/>
        </w:tabs>
        <w:ind w:left="1630" w:right="338" w:firstLine="0"/>
        <w:jc w:val="both"/>
        <w:rPr>
          <w:sz w:val="24"/>
        </w:rPr>
      </w:pPr>
      <w:r>
        <w:rPr>
          <w:sz w:val="24"/>
          <w:u w:val="single"/>
        </w:rPr>
        <w:t>Value of Energy Generated for Standalone Solar Tariff Generation Units Receiving Bill Credits</w:t>
      </w:r>
      <w:r>
        <w:rPr>
          <w:sz w:val="24"/>
        </w:rPr>
        <w:t>. The methodology for calculating the value of the energy generated by a Standalone Solar Tariff Generation Unit that receives a bill credit is dependent on whether it is qualified as</w:t>
      </w:r>
      <w:r>
        <w:rPr>
          <w:spacing w:val="-9"/>
          <w:sz w:val="24"/>
        </w:rPr>
        <w:t xml:space="preserve"> </w:t>
      </w:r>
      <w:r>
        <w:rPr>
          <w:sz w:val="24"/>
        </w:rPr>
        <w:t>a</w:t>
      </w:r>
      <w:r>
        <w:rPr>
          <w:spacing w:val="-10"/>
          <w:sz w:val="24"/>
        </w:rPr>
        <w:t xml:space="preserve"> </w:t>
      </w:r>
      <w:r>
        <w:rPr>
          <w:sz w:val="24"/>
        </w:rPr>
        <w:t>Net</w:t>
      </w:r>
      <w:r>
        <w:rPr>
          <w:spacing w:val="-8"/>
          <w:sz w:val="24"/>
        </w:rPr>
        <w:t xml:space="preserve"> </w:t>
      </w:r>
      <w:r>
        <w:rPr>
          <w:sz w:val="24"/>
        </w:rPr>
        <w:t>Metered</w:t>
      </w:r>
      <w:r>
        <w:rPr>
          <w:spacing w:val="-9"/>
          <w:sz w:val="24"/>
        </w:rPr>
        <w:t xml:space="preserve"> </w:t>
      </w:r>
      <w:r>
        <w:rPr>
          <w:sz w:val="24"/>
        </w:rPr>
        <w:t>Generation</w:t>
      </w:r>
      <w:r>
        <w:rPr>
          <w:spacing w:val="-9"/>
          <w:sz w:val="24"/>
        </w:rPr>
        <w:t xml:space="preserve"> </w:t>
      </w:r>
      <w:r>
        <w:rPr>
          <w:sz w:val="24"/>
        </w:rPr>
        <w:t>Unit</w:t>
      </w:r>
      <w:r>
        <w:rPr>
          <w:spacing w:val="-8"/>
          <w:sz w:val="24"/>
        </w:rPr>
        <w:t xml:space="preserve"> </w:t>
      </w:r>
      <w:r>
        <w:rPr>
          <w:sz w:val="24"/>
        </w:rPr>
        <w:t>or</w:t>
      </w:r>
      <w:r>
        <w:rPr>
          <w:spacing w:val="-7"/>
          <w:sz w:val="24"/>
        </w:rPr>
        <w:t xml:space="preserve"> </w:t>
      </w:r>
      <w:r>
        <w:rPr>
          <w:sz w:val="24"/>
        </w:rPr>
        <w:t>as</w:t>
      </w:r>
      <w:r>
        <w:rPr>
          <w:spacing w:val="-8"/>
          <w:sz w:val="24"/>
        </w:rPr>
        <w:t xml:space="preserve"> </w:t>
      </w:r>
      <w:r>
        <w:rPr>
          <w:sz w:val="24"/>
        </w:rPr>
        <w:t>an</w:t>
      </w:r>
      <w:r>
        <w:rPr>
          <w:spacing w:val="-9"/>
          <w:sz w:val="24"/>
        </w:rPr>
        <w:t xml:space="preserve"> </w:t>
      </w:r>
      <w:r>
        <w:rPr>
          <w:sz w:val="24"/>
        </w:rPr>
        <w:t>Alternative</w:t>
      </w:r>
      <w:r>
        <w:rPr>
          <w:spacing w:val="-9"/>
          <w:sz w:val="24"/>
        </w:rPr>
        <w:t xml:space="preserve"> </w:t>
      </w:r>
      <w:r>
        <w:rPr>
          <w:sz w:val="24"/>
        </w:rPr>
        <w:t>On-Bill</w:t>
      </w:r>
      <w:r>
        <w:rPr>
          <w:spacing w:val="-8"/>
          <w:sz w:val="24"/>
        </w:rPr>
        <w:t xml:space="preserve"> </w:t>
      </w:r>
      <w:r>
        <w:rPr>
          <w:sz w:val="24"/>
        </w:rPr>
        <w:t>Credit</w:t>
      </w:r>
      <w:r>
        <w:rPr>
          <w:spacing w:val="-8"/>
          <w:sz w:val="24"/>
        </w:rPr>
        <w:t xml:space="preserve"> </w:t>
      </w:r>
      <w:r>
        <w:rPr>
          <w:sz w:val="24"/>
        </w:rPr>
        <w:t>Generation</w:t>
      </w:r>
      <w:r>
        <w:rPr>
          <w:spacing w:val="-9"/>
          <w:sz w:val="24"/>
        </w:rPr>
        <w:t xml:space="preserve"> </w:t>
      </w:r>
      <w:r>
        <w:rPr>
          <w:sz w:val="24"/>
        </w:rPr>
        <w:t>Unit</w:t>
      </w:r>
      <w:r>
        <w:rPr>
          <w:spacing w:val="-6"/>
          <w:sz w:val="24"/>
        </w:rPr>
        <w:t xml:space="preserve"> </w:t>
      </w:r>
      <w:r>
        <w:rPr>
          <w:sz w:val="24"/>
        </w:rPr>
        <w:t>and</w:t>
      </w:r>
      <w:r>
        <w:rPr>
          <w:spacing w:val="-9"/>
          <w:sz w:val="24"/>
        </w:rPr>
        <w:t xml:space="preserve"> </w:t>
      </w:r>
      <w:r>
        <w:rPr>
          <w:sz w:val="24"/>
        </w:rPr>
        <w:t>will be determined as</w:t>
      </w:r>
      <w:r>
        <w:rPr>
          <w:spacing w:val="1"/>
          <w:sz w:val="24"/>
        </w:rPr>
        <w:t xml:space="preserve"> </w:t>
      </w:r>
      <w:r>
        <w:rPr>
          <w:sz w:val="24"/>
        </w:rPr>
        <w:t>follows:</w:t>
      </w:r>
    </w:p>
    <w:p w:rsidR="00872DC5" w:rsidRDefault="001F15AF">
      <w:pPr>
        <w:pStyle w:val="ListParagraph"/>
        <w:numPr>
          <w:ilvl w:val="4"/>
          <w:numId w:val="9"/>
        </w:numPr>
        <w:tabs>
          <w:tab w:val="left" w:pos="2246"/>
        </w:tabs>
        <w:ind w:left="1995" w:right="339" w:firstLine="0"/>
        <w:jc w:val="both"/>
        <w:rPr>
          <w:sz w:val="24"/>
        </w:rPr>
      </w:pPr>
      <w:r>
        <w:rPr>
          <w:sz w:val="24"/>
          <w:u w:val="single"/>
        </w:rPr>
        <w:t>Net Metered Generation Unit</w:t>
      </w:r>
      <w:r>
        <w:rPr>
          <w:sz w:val="24"/>
        </w:rPr>
        <w:t>. The value of energy for a Net Metered Generation Unit shall be equal to the total kWh generated during a utility billing period multiplied by the Solar Tariff Generation Unit’s applicable net metering credit, as established in M.G.L. c. 164, § 138.</w:t>
      </w:r>
    </w:p>
    <w:p w:rsidR="00872DC5" w:rsidRDefault="00872DC5">
      <w:pPr>
        <w:pStyle w:val="BodyText"/>
        <w:spacing w:before="2"/>
        <w:jc w:val="left"/>
      </w:pPr>
    </w:p>
    <w:p w:rsidR="00872DC5" w:rsidRDefault="001F15AF">
      <w:pPr>
        <w:pStyle w:val="BodyText"/>
        <w:spacing w:line="281" w:lineRule="exact"/>
        <w:ind w:left="2888"/>
        <w:jc w:val="left"/>
        <w:rPr>
          <w:rFonts w:ascii="Cambria Math" w:eastAsia="Cambria Math"/>
        </w:rPr>
      </w:pPr>
      <w:r>
        <w:rPr>
          <w:rFonts w:ascii="Cambria Math" w:eastAsia="Cambria Math"/>
        </w:rPr>
        <w:t>𝑁𝑒𝑡 𝑀𝑒𝑡𝑒𝑟𝑒𝑑 𝐺𝑒𝑛𝑒𝑟𝑎𝑡𝑖𝑜𝑛 𝑈𝑛𝑖𝑡 𝐸𝑛𝑒𝑟𝑔𝑦 𝑉𝑎𝑙𝑢𝑒</w:t>
      </w:r>
    </w:p>
    <w:p w:rsidR="00872DC5" w:rsidRDefault="001F15AF">
      <w:pPr>
        <w:pStyle w:val="BodyText"/>
        <w:spacing w:line="281" w:lineRule="exact"/>
        <w:ind w:left="4329"/>
        <w:jc w:val="left"/>
        <w:rPr>
          <w:rFonts w:ascii="Cambria Math" w:eastAsia="Cambria Math" w:hAnsi="Cambria Math"/>
        </w:rPr>
      </w:pPr>
      <w:r>
        <w:rPr>
          <w:rFonts w:ascii="Cambria Math" w:eastAsia="Cambria Math" w:hAnsi="Cambria Math"/>
        </w:rPr>
        <w:t>= 𝑡𝑜𝑡𝑎𝑙 𝑘𝑊ℎ 𝐺𝑒𝑛𝑒𝑟𝑎𝑡𝑒𝑑 ∗ 𝑛𝑒𝑡 𝑚𝑒𝑡𝑒𝑟𝑖𝑛𝑔 𝑐𝑟𝑒𝑑𝑖𝑡 𝑟𝑎𝑡𝑒</w:t>
      </w:r>
    </w:p>
    <w:p w:rsidR="00872DC5" w:rsidRDefault="00872DC5">
      <w:pPr>
        <w:pStyle w:val="BodyText"/>
        <w:spacing w:before="5"/>
        <w:jc w:val="left"/>
        <w:rPr>
          <w:rFonts w:ascii="Cambria Math"/>
          <w:sz w:val="23"/>
        </w:rPr>
      </w:pPr>
    </w:p>
    <w:p w:rsidR="00872DC5" w:rsidRDefault="001F15AF">
      <w:pPr>
        <w:pStyle w:val="ListParagraph"/>
        <w:numPr>
          <w:ilvl w:val="4"/>
          <w:numId w:val="9"/>
        </w:numPr>
        <w:tabs>
          <w:tab w:val="left" w:pos="2236"/>
        </w:tabs>
        <w:ind w:left="1995" w:right="338" w:firstLine="0"/>
        <w:jc w:val="both"/>
        <w:rPr>
          <w:sz w:val="24"/>
        </w:rPr>
      </w:pPr>
      <w:r>
        <w:rPr>
          <w:sz w:val="24"/>
          <w:u w:val="single"/>
        </w:rPr>
        <w:t>Alternative On-Bill Credit Generation Unit</w:t>
      </w:r>
      <w:r>
        <w:rPr>
          <w:sz w:val="24"/>
        </w:rPr>
        <w:t>. The value of energy for an Alternative</w:t>
      </w:r>
      <w:r>
        <w:rPr>
          <w:spacing w:val="-21"/>
          <w:sz w:val="24"/>
        </w:rPr>
        <w:t xml:space="preserve"> </w:t>
      </w:r>
      <w:r>
        <w:rPr>
          <w:sz w:val="24"/>
        </w:rPr>
        <w:t>On- Bill</w:t>
      </w:r>
      <w:r>
        <w:rPr>
          <w:spacing w:val="-13"/>
          <w:sz w:val="24"/>
        </w:rPr>
        <w:t xml:space="preserve"> </w:t>
      </w:r>
      <w:r>
        <w:rPr>
          <w:sz w:val="24"/>
        </w:rPr>
        <w:t>Credit</w:t>
      </w:r>
      <w:r>
        <w:rPr>
          <w:spacing w:val="-12"/>
          <w:sz w:val="24"/>
        </w:rPr>
        <w:t xml:space="preserve"> </w:t>
      </w:r>
      <w:r>
        <w:rPr>
          <w:sz w:val="24"/>
        </w:rPr>
        <w:t>Generation</w:t>
      </w:r>
      <w:r>
        <w:rPr>
          <w:spacing w:val="-13"/>
          <w:sz w:val="24"/>
        </w:rPr>
        <w:t xml:space="preserve"> </w:t>
      </w:r>
      <w:r>
        <w:rPr>
          <w:sz w:val="24"/>
        </w:rPr>
        <w:t>Unit</w:t>
      </w:r>
      <w:r>
        <w:rPr>
          <w:spacing w:val="-9"/>
          <w:sz w:val="24"/>
        </w:rPr>
        <w:t xml:space="preserve"> </w:t>
      </w:r>
      <w:r>
        <w:rPr>
          <w:sz w:val="24"/>
        </w:rPr>
        <w:t>shall</w:t>
      </w:r>
      <w:r>
        <w:rPr>
          <w:spacing w:val="-13"/>
          <w:sz w:val="24"/>
        </w:rPr>
        <w:t xml:space="preserve"> </w:t>
      </w:r>
      <w:r>
        <w:rPr>
          <w:sz w:val="24"/>
        </w:rPr>
        <w:t>be</w:t>
      </w:r>
      <w:r>
        <w:rPr>
          <w:spacing w:val="-13"/>
          <w:sz w:val="24"/>
        </w:rPr>
        <w:t xml:space="preserve"> </w:t>
      </w:r>
      <w:r>
        <w:rPr>
          <w:sz w:val="24"/>
        </w:rPr>
        <w:t>equal</w:t>
      </w:r>
      <w:r>
        <w:rPr>
          <w:spacing w:val="-13"/>
          <w:sz w:val="24"/>
        </w:rPr>
        <w:t xml:space="preserve"> </w:t>
      </w:r>
      <w:r>
        <w:rPr>
          <w:sz w:val="24"/>
        </w:rPr>
        <w:t>to</w:t>
      </w:r>
      <w:r>
        <w:rPr>
          <w:spacing w:val="-12"/>
          <w:sz w:val="24"/>
        </w:rPr>
        <w:t xml:space="preserve"> </w:t>
      </w:r>
      <w:r>
        <w:rPr>
          <w:sz w:val="24"/>
        </w:rPr>
        <w:t>the</w:t>
      </w:r>
      <w:r>
        <w:rPr>
          <w:spacing w:val="-14"/>
          <w:sz w:val="24"/>
        </w:rPr>
        <w:t xml:space="preserve"> </w:t>
      </w:r>
      <w:r>
        <w:rPr>
          <w:sz w:val="24"/>
        </w:rPr>
        <w:t>total</w:t>
      </w:r>
      <w:r>
        <w:rPr>
          <w:spacing w:val="-12"/>
          <w:sz w:val="24"/>
        </w:rPr>
        <w:t xml:space="preserve"> </w:t>
      </w:r>
      <w:r>
        <w:rPr>
          <w:sz w:val="24"/>
        </w:rPr>
        <w:t>kWh</w:t>
      </w:r>
      <w:r>
        <w:rPr>
          <w:spacing w:val="-12"/>
          <w:sz w:val="24"/>
        </w:rPr>
        <w:t xml:space="preserve"> </w:t>
      </w:r>
      <w:r>
        <w:rPr>
          <w:sz w:val="24"/>
        </w:rPr>
        <w:t>generated</w:t>
      </w:r>
      <w:r>
        <w:rPr>
          <w:spacing w:val="-12"/>
          <w:sz w:val="24"/>
        </w:rPr>
        <w:t xml:space="preserve"> </w:t>
      </w:r>
      <w:r>
        <w:rPr>
          <w:sz w:val="24"/>
        </w:rPr>
        <w:t>during</w:t>
      </w:r>
      <w:r>
        <w:rPr>
          <w:spacing w:val="-10"/>
          <w:sz w:val="24"/>
        </w:rPr>
        <w:t xml:space="preserve"> </w:t>
      </w:r>
      <w:r>
        <w:rPr>
          <w:sz w:val="24"/>
        </w:rPr>
        <w:t>a</w:t>
      </w:r>
      <w:r>
        <w:rPr>
          <w:spacing w:val="-13"/>
          <w:sz w:val="24"/>
        </w:rPr>
        <w:t xml:space="preserve"> </w:t>
      </w:r>
      <w:r>
        <w:rPr>
          <w:sz w:val="24"/>
        </w:rPr>
        <w:t>utility</w:t>
      </w:r>
      <w:r>
        <w:rPr>
          <w:spacing w:val="-12"/>
          <w:sz w:val="24"/>
        </w:rPr>
        <w:t xml:space="preserve"> </w:t>
      </w:r>
      <w:r>
        <w:rPr>
          <w:sz w:val="24"/>
        </w:rPr>
        <w:t>billing</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BodyText"/>
        <w:spacing w:before="63"/>
        <w:ind w:left="1995"/>
        <w:jc w:val="left"/>
      </w:pPr>
      <w:r>
        <w:lastRenderedPageBreak/>
        <w:t>period multiplied by the Solar Tariff Generation Unit’s applicable credit value under its applicable tariff structure.</w:t>
      </w:r>
    </w:p>
    <w:p w:rsidR="00872DC5" w:rsidRDefault="00872DC5">
      <w:pPr>
        <w:pStyle w:val="BodyText"/>
        <w:spacing w:before="1"/>
        <w:jc w:val="left"/>
      </w:pPr>
    </w:p>
    <w:p w:rsidR="00872DC5" w:rsidRDefault="001F15AF">
      <w:pPr>
        <w:pStyle w:val="BodyText"/>
        <w:spacing w:line="281" w:lineRule="exact"/>
        <w:ind w:left="2785"/>
        <w:jc w:val="left"/>
        <w:rPr>
          <w:rFonts w:ascii="Cambria Math" w:eastAsia="Cambria Math"/>
        </w:rPr>
      </w:pPr>
      <w:r>
        <w:rPr>
          <w:rFonts w:ascii="Cambria Math" w:eastAsia="Cambria Math"/>
        </w:rPr>
        <w:t>𝐴𝑙𝑡𝑒𝑟𝑛𝑎𝑡𝑖𝑣𝑒 𝑂𝑛 𝐵𝑖𝑙𝑙 𝐶𝑟𝑒𝑑𝑖𝑡 𝐺𝑒𝑛𝑒𝑟𝑎𝑡𝑖𝑜𝑛 𝑈𝑛𝑖𝑡 𝑒𝑛𝑒𝑟𝑔𝑦 𝑣𝑎𝑙𝑢𝑒</w:t>
      </w:r>
    </w:p>
    <w:p w:rsidR="00872DC5" w:rsidRDefault="001F15AF">
      <w:pPr>
        <w:pStyle w:val="BodyText"/>
        <w:spacing w:line="281" w:lineRule="exact"/>
        <w:ind w:left="4225"/>
        <w:jc w:val="left"/>
        <w:rPr>
          <w:rFonts w:ascii="Cambria Math" w:eastAsia="Cambria Math" w:hAnsi="Cambria Math"/>
        </w:rPr>
      </w:pPr>
      <w:r>
        <w:rPr>
          <w:rFonts w:ascii="Cambria Math" w:eastAsia="Cambria Math" w:hAnsi="Cambria Math"/>
        </w:rPr>
        <w:t>= 𝑡𝑜𝑡𝑎𝑙 𝑘𝑊ℎ 𝑔𝑒𝑛𝑒𝑟𝑎𝑡𝑒𝑑 ∗ 𝑒𝑛𝑒𝑟𝑔𝑦 𝑐𝑜𝑚𝑝𝑒𝑛𝑠𝑎𝑡𝑖𝑜𝑛 𝑟𝑎𝑡𝑒</w:t>
      </w:r>
    </w:p>
    <w:p w:rsidR="00872DC5" w:rsidRDefault="00872DC5">
      <w:pPr>
        <w:pStyle w:val="BodyText"/>
        <w:spacing w:before="5"/>
        <w:jc w:val="left"/>
        <w:rPr>
          <w:rFonts w:ascii="Cambria Math"/>
          <w:sz w:val="23"/>
        </w:rPr>
      </w:pPr>
    </w:p>
    <w:p w:rsidR="00872DC5" w:rsidRDefault="001F15AF">
      <w:pPr>
        <w:pStyle w:val="ListParagraph"/>
        <w:numPr>
          <w:ilvl w:val="3"/>
          <w:numId w:val="9"/>
        </w:numPr>
        <w:tabs>
          <w:tab w:val="left" w:pos="1982"/>
        </w:tabs>
        <w:ind w:left="1630" w:right="338" w:firstLine="0"/>
        <w:jc w:val="both"/>
        <w:rPr>
          <w:sz w:val="24"/>
        </w:rPr>
      </w:pPr>
      <w:r>
        <w:rPr>
          <w:sz w:val="24"/>
          <w:u w:val="single"/>
        </w:rPr>
        <w:t>Value of Energy Generated for Non-Net Metered Generation Units</w:t>
      </w:r>
      <w:r>
        <w:rPr>
          <w:sz w:val="24"/>
        </w:rPr>
        <w:t>. The value of energy for</w:t>
      </w:r>
      <w:r>
        <w:rPr>
          <w:spacing w:val="-6"/>
          <w:sz w:val="24"/>
        </w:rPr>
        <w:t xml:space="preserve"> </w:t>
      </w:r>
      <w:r>
        <w:rPr>
          <w:sz w:val="24"/>
        </w:rPr>
        <w:t>a</w:t>
      </w:r>
      <w:r>
        <w:rPr>
          <w:spacing w:val="-3"/>
          <w:sz w:val="24"/>
        </w:rPr>
        <w:t xml:space="preserve"> </w:t>
      </w:r>
      <w:r>
        <w:rPr>
          <w:sz w:val="24"/>
        </w:rPr>
        <w:t>Non-Net</w:t>
      </w:r>
      <w:r>
        <w:rPr>
          <w:spacing w:val="-3"/>
          <w:sz w:val="24"/>
        </w:rPr>
        <w:t xml:space="preserve"> </w:t>
      </w:r>
      <w:r>
        <w:rPr>
          <w:sz w:val="24"/>
        </w:rPr>
        <w:t>Metered</w:t>
      </w:r>
      <w:r>
        <w:rPr>
          <w:spacing w:val="-4"/>
          <w:sz w:val="24"/>
        </w:rPr>
        <w:t xml:space="preserve"> </w:t>
      </w:r>
      <w:r>
        <w:rPr>
          <w:sz w:val="24"/>
        </w:rPr>
        <w:t>Generation</w:t>
      </w:r>
      <w:r>
        <w:rPr>
          <w:spacing w:val="-1"/>
          <w:sz w:val="24"/>
        </w:rPr>
        <w:t xml:space="preserve"> </w:t>
      </w:r>
      <w:r>
        <w:rPr>
          <w:sz w:val="24"/>
        </w:rPr>
        <w:t>Unit</w:t>
      </w:r>
      <w:r>
        <w:rPr>
          <w:spacing w:val="-2"/>
          <w:sz w:val="24"/>
        </w:rPr>
        <w:t xml:space="preserve"> </w:t>
      </w:r>
      <w:r>
        <w:rPr>
          <w:sz w:val="24"/>
        </w:rPr>
        <w:t>shall</w:t>
      </w:r>
      <w:r>
        <w:rPr>
          <w:spacing w:val="-3"/>
          <w:sz w:val="24"/>
        </w:rPr>
        <w:t xml:space="preserve"> </w:t>
      </w:r>
      <w:r>
        <w:rPr>
          <w:sz w:val="24"/>
        </w:rPr>
        <w:t>be</w:t>
      </w:r>
      <w:r>
        <w:rPr>
          <w:spacing w:val="-2"/>
          <w:sz w:val="24"/>
        </w:rPr>
        <w:t xml:space="preserve"> </w:t>
      </w:r>
      <w:r>
        <w:rPr>
          <w:sz w:val="24"/>
        </w:rPr>
        <w:t>equal</w:t>
      </w:r>
      <w:r>
        <w:rPr>
          <w:spacing w:val="-3"/>
          <w:sz w:val="24"/>
        </w:rPr>
        <w:t xml:space="preserve"> </w:t>
      </w:r>
      <w:r>
        <w:rPr>
          <w:sz w:val="24"/>
        </w:rPr>
        <w:t>to</w:t>
      </w:r>
      <w:r>
        <w:rPr>
          <w:spacing w:val="-3"/>
          <w:sz w:val="24"/>
        </w:rPr>
        <w:t xml:space="preserve"> </w:t>
      </w:r>
      <w:r>
        <w:rPr>
          <w:sz w:val="24"/>
        </w:rPr>
        <w:t>its</w:t>
      </w:r>
      <w:r>
        <w:rPr>
          <w:spacing w:val="-4"/>
          <w:sz w:val="24"/>
        </w:rPr>
        <w:t xml:space="preserve"> </w:t>
      </w:r>
      <w:r>
        <w:rPr>
          <w:sz w:val="24"/>
        </w:rPr>
        <w:t>total</w:t>
      </w:r>
      <w:r>
        <w:rPr>
          <w:spacing w:val="-2"/>
          <w:sz w:val="24"/>
        </w:rPr>
        <w:t xml:space="preserve"> </w:t>
      </w:r>
      <w:r>
        <w:rPr>
          <w:sz w:val="24"/>
        </w:rPr>
        <w:t>compensation</w:t>
      </w:r>
      <w:r>
        <w:rPr>
          <w:spacing w:val="-4"/>
          <w:sz w:val="24"/>
        </w:rPr>
        <w:t xml:space="preserve"> </w:t>
      </w:r>
      <w:r>
        <w:rPr>
          <w:sz w:val="24"/>
        </w:rPr>
        <w:t>received</w:t>
      </w:r>
      <w:r>
        <w:rPr>
          <w:spacing w:val="-4"/>
          <w:sz w:val="24"/>
        </w:rPr>
        <w:t xml:space="preserve"> </w:t>
      </w:r>
      <w:r>
        <w:rPr>
          <w:sz w:val="24"/>
        </w:rPr>
        <w:t xml:space="preserve">from a Distribution Company as a State Qualifying Facility under 220 CMR 8.00: </w:t>
      </w:r>
      <w:r>
        <w:rPr>
          <w:i/>
          <w:sz w:val="24"/>
        </w:rPr>
        <w:t>Sales of Electricity by Qualifying Facilities and On-site Generating Facilities to Distribution Companies, and Sales of Electricity by Distribution Companies to Qualifying Facilities and On-site Generating</w:t>
      </w:r>
      <w:r>
        <w:rPr>
          <w:i/>
          <w:spacing w:val="-2"/>
          <w:sz w:val="24"/>
        </w:rPr>
        <w:t xml:space="preserve"> </w:t>
      </w:r>
      <w:r>
        <w:rPr>
          <w:i/>
          <w:sz w:val="24"/>
        </w:rPr>
        <w:t>Facilities</w:t>
      </w:r>
      <w:r>
        <w:rPr>
          <w:sz w:val="24"/>
        </w:rPr>
        <w:t>.</w:t>
      </w:r>
    </w:p>
    <w:p w:rsidR="00872DC5" w:rsidRDefault="00872DC5">
      <w:pPr>
        <w:pStyle w:val="BodyText"/>
        <w:spacing w:before="1"/>
        <w:jc w:val="left"/>
      </w:pPr>
    </w:p>
    <w:p w:rsidR="00872DC5" w:rsidRDefault="001F15AF">
      <w:pPr>
        <w:pStyle w:val="BodyText"/>
        <w:ind w:left="2110"/>
        <w:jc w:val="left"/>
        <w:rPr>
          <w:rFonts w:ascii="Cambria Math" w:eastAsia="Cambria Math"/>
        </w:rPr>
      </w:pPr>
      <w:r>
        <w:rPr>
          <w:rFonts w:ascii="Cambria Math" w:eastAsia="Cambria Math"/>
        </w:rPr>
        <w:t>𝑁𝑜𝑛 𝑁𝑒𝑡 𝑀𝑒𝑡𝑒𝑟𝑒𝑑 𝐺𝑒𝑛𝑒𝑟𝑎𝑡𝑖𝑜𝑛 𝑈𝑛𝑖𝑡 𝑒𝑛𝑒𝑟𝑔𝑦 𝑣𝑎𝑙𝑢𝑒</w:t>
      </w:r>
    </w:p>
    <w:p w:rsidR="00872DC5" w:rsidRDefault="001F15AF">
      <w:pPr>
        <w:pStyle w:val="BodyText"/>
        <w:spacing w:before="2"/>
        <w:ind w:left="3551"/>
        <w:jc w:val="left"/>
        <w:rPr>
          <w:rFonts w:ascii="Cambria Math" w:eastAsia="Cambria Math" w:hAnsi="Cambria Math"/>
        </w:rPr>
      </w:pPr>
      <w:r>
        <w:rPr>
          <w:rFonts w:ascii="Cambria Math" w:eastAsia="Cambria Math" w:hAnsi="Cambria Math"/>
        </w:rPr>
        <w:t>= 𝑡𝑜𝑡𝑎𝑙 𝑘𝑊ℎ 𝑔𝑒𝑛𝑒𝑟𝑎𝑡𝑒𝑑 ∗ 𝑆𝑡𝑎𝑡𝑒 𝑄𝑢𝑎𝑙𝑖𝑓𝑦𝑖𝑛𝑔 𝐹𝑎𝑐𝑖𝑙𝑖𝑡𝑦 𝑣𝑎𝑙𝑢𝑒</w:t>
      </w:r>
    </w:p>
    <w:p w:rsidR="00872DC5" w:rsidRDefault="00872DC5">
      <w:pPr>
        <w:pStyle w:val="BodyText"/>
        <w:spacing w:before="5"/>
        <w:jc w:val="left"/>
        <w:rPr>
          <w:rFonts w:ascii="Cambria Math"/>
          <w:sz w:val="23"/>
        </w:rPr>
      </w:pPr>
    </w:p>
    <w:p w:rsidR="00872DC5" w:rsidRDefault="001F15AF">
      <w:pPr>
        <w:pStyle w:val="ListParagraph"/>
        <w:numPr>
          <w:ilvl w:val="2"/>
          <w:numId w:val="9"/>
        </w:numPr>
        <w:tabs>
          <w:tab w:val="left" w:pos="1602"/>
        </w:tabs>
        <w:ind w:right="339" w:firstLine="0"/>
        <w:jc w:val="both"/>
        <w:rPr>
          <w:sz w:val="24"/>
        </w:rPr>
      </w:pPr>
      <w:r>
        <w:rPr>
          <w:sz w:val="24"/>
          <w:u w:val="single"/>
        </w:rPr>
        <w:t>Calculation of Incentive Payments for Behind-the-Meter Solar Tariff Generation Unit</w:t>
      </w:r>
      <w:r>
        <w:rPr>
          <w:sz w:val="24"/>
        </w:rPr>
        <w:t>. Payments provided to the Owner of a Behind-the-Meter Solar Tariff Generation Unit by a Distribution Company for RPS Class I Renewable Generation Attributes and Environmental Attributes</w:t>
      </w:r>
      <w:r>
        <w:rPr>
          <w:spacing w:val="-13"/>
          <w:sz w:val="24"/>
        </w:rPr>
        <w:t xml:space="preserve"> </w:t>
      </w:r>
      <w:r>
        <w:rPr>
          <w:sz w:val="24"/>
        </w:rPr>
        <w:t>will</w:t>
      </w:r>
      <w:r>
        <w:rPr>
          <w:spacing w:val="-13"/>
          <w:sz w:val="24"/>
        </w:rPr>
        <w:t xml:space="preserve"> </w:t>
      </w:r>
      <w:r>
        <w:rPr>
          <w:sz w:val="24"/>
        </w:rPr>
        <w:t>be</w:t>
      </w:r>
      <w:r>
        <w:rPr>
          <w:spacing w:val="-14"/>
          <w:sz w:val="24"/>
        </w:rPr>
        <w:t xml:space="preserve"> </w:t>
      </w:r>
      <w:r>
        <w:rPr>
          <w:sz w:val="24"/>
        </w:rPr>
        <w:t>fixed</w:t>
      </w:r>
      <w:r>
        <w:rPr>
          <w:spacing w:val="-13"/>
          <w:sz w:val="24"/>
        </w:rPr>
        <w:t xml:space="preserve"> </w:t>
      </w:r>
      <w:r>
        <w:rPr>
          <w:sz w:val="24"/>
        </w:rPr>
        <w:t>at</w:t>
      </w:r>
      <w:r>
        <w:rPr>
          <w:spacing w:val="-13"/>
          <w:sz w:val="24"/>
        </w:rPr>
        <w:t xml:space="preserve"> </w:t>
      </w:r>
      <w:r>
        <w:rPr>
          <w:sz w:val="24"/>
        </w:rPr>
        <w:t>the</w:t>
      </w:r>
      <w:r>
        <w:rPr>
          <w:spacing w:val="-14"/>
          <w:sz w:val="24"/>
        </w:rPr>
        <w:t xml:space="preserve"> </w:t>
      </w:r>
      <w:r>
        <w:rPr>
          <w:sz w:val="24"/>
        </w:rPr>
        <w:t>point</w:t>
      </w:r>
      <w:r>
        <w:rPr>
          <w:spacing w:val="-13"/>
          <w:sz w:val="24"/>
        </w:rPr>
        <w:t xml:space="preserve"> </w:t>
      </w:r>
      <w:r>
        <w:rPr>
          <w:sz w:val="24"/>
        </w:rPr>
        <w:t>in</w:t>
      </w:r>
      <w:r>
        <w:rPr>
          <w:spacing w:val="-13"/>
          <w:sz w:val="24"/>
        </w:rPr>
        <w:t xml:space="preserve"> </w:t>
      </w:r>
      <w:r>
        <w:rPr>
          <w:sz w:val="24"/>
        </w:rPr>
        <w:t>time</w:t>
      </w:r>
      <w:r>
        <w:rPr>
          <w:spacing w:val="-14"/>
          <w:sz w:val="24"/>
        </w:rPr>
        <w:t xml:space="preserve"> </w:t>
      </w:r>
      <w:r>
        <w:rPr>
          <w:sz w:val="24"/>
        </w:rPr>
        <w:t>that</w:t>
      </w:r>
      <w:r>
        <w:rPr>
          <w:spacing w:val="-13"/>
          <w:sz w:val="24"/>
        </w:rPr>
        <w:t xml:space="preserve"> </w:t>
      </w:r>
      <w:r>
        <w:rPr>
          <w:sz w:val="24"/>
        </w:rPr>
        <w:t>a</w:t>
      </w:r>
      <w:r>
        <w:rPr>
          <w:spacing w:val="-13"/>
          <w:sz w:val="24"/>
        </w:rPr>
        <w:t xml:space="preserve"> </w:t>
      </w:r>
      <w:r>
        <w:rPr>
          <w:sz w:val="24"/>
        </w:rPr>
        <w:t>Solar</w:t>
      </w:r>
      <w:r>
        <w:rPr>
          <w:spacing w:val="-15"/>
          <w:sz w:val="24"/>
        </w:rPr>
        <w:t xml:space="preserve"> </w:t>
      </w:r>
      <w:r>
        <w:rPr>
          <w:sz w:val="24"/>
        </w:rPr>
        <w:t>Tariff</w:t>
      </w:r>
      <w:r>
        <w:rPr>
          <w:spacing w:val="-13"/>
          <w:sz w:val="24"/>
        </w:rPr>
        <w:t xml:space="preserve"> </w:t>
      </w:r>
      <w:r>
        <w:rPr>
          <w:sz w:val="24"/>
        </w:rPr>
        <w:t>Generation</w:t>
      </w:r>
      <w:r>
        <w:rPr>
          <w:spacing w:val="-13"/>
          <w:sz w:val="24"/>
        </w:rPr>
        <w:t xml:space="preserve"> </w:t>
      </w:r>
      <w:r>
        <w:rPr>
          <w:sz w:val="24"/>
        </w:rPr>
        <w:t>Unit</w:t>
      </w:r>
      <w:r>
        <w:rPr>
          <w:spacing w:val="-13"/>
          <w:sz w:val="24"/>
        </w:rPr>
        <w:t xml:space="preserve"> </w:t>
      </w:r>
      <w:r>
        <w:rPr>
          <w:sz w:val="24"/>
        </w:rPr>
        <w:t>receives</w:t>
      </w:r>
      <w:r>
        <w:rPr>
          <w:spacing w:val="-14"/>
          <w:sz w:val="24"/>
        </w:rPr>
        <w:t xml:space="preserve"> </w:t>
      </w:r>
      <w:r>
        <w:rPr>
          <w:sz w:val="24"/>
        </w:rPr>
        <w:t>its</w:t>
      </w:r>
      <w:r>
        <w:rPr>
          <w:spacing w:val="-13"/>
          <w:sz w:val="24"/>
        </w:rPr>
        <w:t xml:space="preserve"> </w:t>
      </w:r>
      <w:r>
        <w:rPr>
          <w:sz w:val="24"/>
        </w:rPr>
        <w:t>Statement of</w:t>
      </w:r>
      <w:r>
        <w:rPr>
          <w:spacing w:val="7"/>
          <w:sz w:val="24"/>
        </w:rPr>
        <w:t xml:space="preserve"> </w:t>
      </w:r>
      <w:r>
        <w:rPr>
          <w:sz w:val="24"/>
        </w:rPr>
        <w:t>Qualification</w:t>
      </w:r>
      <w:r>
        <w:rPr>
          <w:spacing w:val="10"/>
          <w:sz w:val="24"/>
        </w:rPr>
        <w:t xml:space="preserve"> </w:t>
      </w:r>
      <w:r>
        <w:rPr>
          <w:sz w:val="24"/>
        </w:rPr>
        <w:t>for</w:t>
      </w:r>
      <w:r>
        <w:rPr>
          <w:spacing w:val="10"/>
          <w:sz w:val="24"/>
        </w:rPr>
        <w:t xml:space="preserve"> </w:t>
      </w:r>
      <w:r>
        <w:rPr>
          <w:sz w:val="24"/>
        </w:rPr>
        <w:t>the</w:t>
      </w:r>
      <w:r>
        <w:rPr>
          <w:spacing w:val="10"/>
          <w:sz w:val="24"/>
        </w:rPr>
        <w:t xml:space="preserve"> </w:t>
      </w:r>
      <w:r>
        <w:rPr>
          <w:sz w:val="24"/>
        </w:rPr>
        <w:t>duration</w:t>
      </w:r>
      <w:r>
        <w:rPr>
          <w:spacing w:val="9"/>
          <w:sz w:val="24"/>
        </w:rPr>
        <w:t xml:space="preserve"> </w:t>
      </w:r>
      <w:r>
        <w:rPr>
          <w:sz w:val="24"/>
        </w:rPr>
        <w:t>that</w:t>
      </w:r>
      <w:r>
        <w:rPr>
          <w:spacing w:val="9"/>
          <w:sz w:val="24"/>
        </w:rPr>
        <w:t xml:space="preserve"> </w:t>
      </w:r>
      <w:r>
        <w:rPr>
          <w:sz w:val="24"/>
        </w:rPr>
        <w:t>the</w:t>
      </w:r>
      <w:r>
        <w:rPr>
          <w:spacing w:val="11"/>
          <w:sz w:val="24"/>
        </w:rPr>
        <w:t xml:space="preserve"> </w:t>
      </w:r>
      <w:r>
        <w:rPr>
          <w:sz w:val="24"/>
        </w:rPr>
        <w:t>Solar</w:t>
      </w:r>
      <w:r>
        <w:rPr>
          <w:spacing w:val="9"/>
          <w:sz w:val="24"/>
        </w:rPr>
        <w:t xml:space="preserve"> </w:t>
      </w:r>
      <w:r>
        <w:rPr>
          <w:sz w:val="24"/>
        </w:rPr>
        <w:t>Tariff</w:t>
      </w:r>
      <w:r>
        <w:rPr>
          <w:spacing w:val="8"/>
          <w:sz w:val="24"/>
        </w:rPr>
        <w:t xml:space="preserve"> </w:t>
      </w:r>
      <w:r>
        <w:rPr>
          <w:sz w:val="24"/>
        </w:rPr>
        <w:t>Generation</w:t>
      </w:r>
      <w:r>
        <w:rPr>
          <w:spacing w:val="9"/>
          <w:sz w:val="24"/>
        </w:rPr>
        <w:t xml:space="preserve"> </w:t>
      </w:r>
      <w:r>
        <w:rPr>
          <w:sz w:val="24"/>
        </w:rPr>
        <w:t>Unit</w:t>
      </w:r>
      <w:r>
        <w:rPr>
          <w:spacing w:val="9"/>
          <w:sz w:val="24"/>
        </w:rPr>
        <w:t xml:space="preserve"> </w:t>
      </w:r>
      <w:r>
        <w:rPr>
          <w:sz w:val="24"/>
        </w:rPr>
        <w:t>is</w:t>
      </w:r>
      <w:r>
        <w:rPr>
          <w:spacing w:val="9"/>
          <w:sz w:val="24"/>
        </w:rPr>
        <w:t xml:space="preserve"> </w:t>
      </w:r>
      <w:r>
        <w:rPr>
          <w:sz w:val="24"/>
        </w:rPr>
        <w:t>eligible</w:t>
      </w:r>
      <w:r>
        <w:rPr>
          <w:spacing w:val="8"/>
          <w:sz w:val="24"/>
        </w:rPr>
        <w:t xml:space="preserve"> </w:t>
      </w:r>
      <w:r>
        <w:rPr>
          <w:sz w:val="24"/>
        </w:rPr>
        <w:t>under</w:t>
      </w:r>
      <w:r>
        <w:rPr>
          <w:spacing w:val="18"/>
          <w:sz w:val="24"/>
        </w:rPr>
        <w:t xml:space="preserve"> </w:t>
      </w:r>
      <w:r>
        <w:rPr>
          <w:sz w:val="24"/>
        </w:rPr>
        <w:t>225</w:t>
      </w:r>
      <w:r>
        <w:rPr>
          <w:spacing w:val="8"/>
          <w:sz w:val="24"/>
        </w:rPr>
        <w:t xml:space="preserve"> </w:t>
      </w:r>
      <w:r>
        <w:rPr>
          <w:sz w:val="24"/>
        </w:rPr>
        <w:t>CMR</w:t>
      </w:r>
    </w:p>
    <w:p w:rsidR="00872DC5" w:rsidRDefault="001F15AF">
      <w:pPr>
        <w:pStyle w:val="BodyText"/>
        <w:spacing w:before="1"/>
        <w:ind w:left="1184" w:right="337"/>
      </w:pPr>
      <w:r>
        <w:t>20.00 and shall be equal to the total Solar Tariff Generation Unit’s Base Compensation Rate plus any Compensation Rate Adders minus any Greenfield Subtractor, multiplied by the total kWh generated by the Solar Tariff Generation Unit in the utility billing period, minus the sum of the Owner’s</w:t>
      </w:r>
      <w:r>
        <w:rPr>
          <w:spacing w:val="-13"/>
        </w:rPr>
        <w:t xml:space="preserve"> </w:t>
      </w:r>
      <w:r>
        <w:t>current</w:t>
      </w:r>
      <w:r>
        <w:rPr>
          <w:spacing w:val="-11"/>
        </w:rPr>
        <w:t xml:space="preserve"> </w:t>
      </w:r>
      <w:r>
        <w:t>distribution</w:t>
      </w:r>
      <w:r>
        <w:rPr>
          <w:spacing w:val="-12"/>
        </w:rPr>
        <w:t xml:space="preserve"> </w:t>
      </w:r>
      <w:r>
        <w:t>kWh</w:t>
      </w:r>
      <w:r>
        <w:rPr>
          <w:spacing w:val="-13"/>
        </w:rPr>
        <w:t xml:space="preserve"> </w:t>
      </w:r>
      <w:r>
        <w:t>charge,</w:t>
      </w:r>
      <w:r>
        <w:rPr>
          <w:spacing w:val="-12"/>
        </w:rPr>
        <w:t xml:space="preserve"> </w:t>
      </w:r>
      <w:r>
        <w:t>current</w:t>
      </w:r>
      <w:r>
        <w:rPr>
          <w:spacing w:val="-11"/>
        </w:rPr>
        <w:t xml:space="preserve"> </w:t>
      </w:r>
      <w:r>
        <w:t>transmission</w:t>
      </w:r>
      <w:r>
        <w:rPr>
          <w:spacing w:val="-13"/>
        </w:rPr>
        <w:t xml:space="preserve"> </w:t>
      </w:r>
      <w:r>
        <w:t>kWh</w:t>
      </w:r>
      <w:r>
        <w:rPr>
          <w:spacing w:val="-12"/>
        </w:rPr>
        <w:t xml:space="preserve"> </w:t>
      </w:r>
      <w:r>
        <w:t>charge,</w:t>
      </w:r>
      <w:r>
        <w:rPr>
          <w:spacing w:val="-10"/>
        </w:rPr>
        <w:t xml:space="preserve"> </w:t>
      </w:r>
      <w:r>
        <w:t>current</w:t>
      </w:r>
      <w:r>
        <w:rPr>
          <w:spacing w:val="-11"/>
        </w:rPr>
        <w:t xml:space="preserve"> </w:t>
      </w:r>
      <w:r>
        <w:t>transition</w:t>
      </w:r>
      <w:r>
        <w:rPr>
          <w:spacing w:val="-13"/>
        </w:rPr>
        <w:t xml:space="preserve"> </w:t>
      </w:r>
      <w:r>
        <w:t>kWh charge, and the average of the basic service kWh charge in the prior three calendar</w:t>
      </w:r>
      <w:r>
        <w:rPr>
          <w:spacing w:val="-6"/>
        </w:rPr>
        <w:t xml:space="preserve"> </w:t>
      </w:r>
      <w:r>
        <w:t>years</w:t>
      </w:r>
    </w:p>
    <w:p w:rsidR="00872DC5" w:rsidRDefault="00872DC5">
      <w:pPr>
        <w:pStyle w:val="BodyText"/>
        <w:jc w:val="left"/>
      </w:pPr>
    </w:p>
    <w:p w:rsidR="00872DC5" w:rsidRDefault="001F15AF">
      <w:pPr>
        <w:pStyle w:val="BodyText"/>
        <w:spacing w:before="1" w:line="276" w:lineRule="exact"/>
        <w:ind w:right="1563"/>
        <w:jc w:val="right"/>
        <w:rPr>
          <w:rFonts w:ascii="Cambria Math" w:eastAsia="Cambria Math" w:hAnsi="Cambria Math"/>
        </w:rPr>
      </w:pPr>
      <w:r>
        <w:rPr>
          <w:rFonts w:ascii="Cambria Math" w:eastAsia="Cambria Math" w:hAnsi="Cambria Math"/>
        </w:rPr>
        <w:t>𝐵𝑒ℎ𝑖𝑛𝑑 𝑡ℎ𝑒 𝑀𝑒𝑡𝑒𝑟 𝑆𝑜𝑙𝑎𝑟 𝑇𝑎𝑟𝑖𝑓𝑓 𝐺𝑒𝑛𝑒𝑟𝑎𝑡𝑖𝑜𝑛 𝑈𝑛𝑖𝑡 𝐶𝑜𝑚𝑝𝑒𝑛𝑠𝑎𝑡𝑖𝑜𝑛</w:t>
      </w:r>
      <w:r>
        <w:rPr>
          <w:rFonts w:ascii="Cambria Math" w:eastAsia="Cambria Math" w:hAnsi="Cambria Math"/>
          <w:spacing w:val="14"/>
        </w:rPr>
        <w:t xml:space="preserve"> </w:t>
      </w:r>
      <w:r>
        <w:rPr>
          <w:rFonts w:ascii="Cambria Math" w:eastAsia="Cambria Math" w:hAnsi="Cambria Math"/>
        </w:rPr>
        <w:t>𝑅𝑎𝑡𝑒</w:t>
      </w:r>
    </w:p>
    <w:p w:rsidR="00872DC5" w:rsidRDefault="001F15AF">
      <w:pPr>
        <w:pStyle w:val="BodyText"/>
        <w:spacing w:line="281" w:lineRule="exact"/>
        <w:ind w:right="1578"/>
        <w:jc w:val="right"/>
        <w:rPr>
          <w:rFonts w:ascii="Cambria Math" w:eastAsia="Cambria Math"/>
        </w:rPr>
      </w:pPr>
      <w:r>
        <w:rPr>
          <w:rFonts w:ascii="Cambria Math" w:eastAsia="Cambria Math"/>
        </w:rPr>
        <w:t xml:space="preserve">= </w:t>
      </w:r>
      <w:r>
        <w:rPr>
          <w:rFonts w:ascii="Cambria Math" w:eastAsia="Cambria Math"/>
          <w:position w:val="1"/>
        </w:rPr>
        <w:t>(</w:t>
      </w:r>
      <w:r>
        <w:rPr>
          <w:rFonts w:ascii="Cambria Math" w:eastAsia="Cambria Math"/>
        </w:rPr>
        <w:t>𝐶𝑎𝑝𝑎𝑐𝑖𝑡𝑦 𝐵𝑎𝑠𝑒𝑑 𝑅𝑎𝑡𝑒 + 𝐶𝑜𝑚𝑝𝑒𝑛𝑠𝑎𝑡𝑖𝑜𝑛 𝑅𝑎𝑡𝑒</w:t>
      </w:r>
      <w:r>
        <w:rPr>
          <w:rFonts w:ascii="Cambria Math" w:eastAsia="Cambria Math"/>
          <w:spacing w:val="27"/>
        </w:rPr>
        <w:t xml:space="preserve"> </w:t>
      </w:r>
      <w:r>
        <w:rPr>
          <w:rFonts w:ascii="Cambria Math" w:eastAsia="Cambria Math"/>
        </w:rPr>
        <w:t>𝐴𝑑𝑑𝑒𝑟𝑠</w:t>
      </w:r>
    </w:p>
    <w:p w:rsidR="00872DC5" w:rsidRDefault="001F15AF">
      <w:pPr>
        <w:pStyle w:val="BodyText"/>
        <w:spacing w:line="281" w:lineRule="exact"/>
        <w:ind w:left="3568"/>
        <w:jc w:val="left"/>
        <w:rPr>
          <w:rFonts w:ascii="Cambria Math" w:eastAsia="Cambria Math" w:hAnsi="Cambria Math"/>
        </w:rPr>
      </w:pPr>
      <w:r>
        <w:rPr>
          <w:rFonts w:ascii="Cambria Math" w:eastAsia="Cambria Math" w:hAnsi="Cambria Math"/>
        </w:rPr>
        <w:t>− 𝐺𝑟𝑒𝑒𝑛𝑓𝑖𝑒𝑙𝑑 𝑆𝑢𝑏𝑡𝑟𝑎𝑐𝑡𝑜𝑟</w:t>
      </w:r>
      <w:r>
        <w:rPr>
          <w:rFonts w:ascii="Cambria Math" w:eastAsia="Cambria Math" w:hAnsi="Cambria Math"/>
          <w:position w:val="1"/>
        </w:rPr>
        <w:t>)</w:t>
      </w:r>
    </w:p>
    <w:p w:rsidR="00872DC5" w:rsidRDefault="001F15AF">
      <w:pPr>
        <w:pStyle w:val="BodyText"/>
        <w:spacing w:line="286" w:lineRule="exact"/>
        <w:ind w:left="3568"/>
        <w:jc w:val="left"/>
        <w:rPr>
          <w:rFonts w:ascii="Cambria Math" w:eastAsia="Cambria Math" w:hAnsi="Cambria Math"/>
        </w:rPr>
      </w:pPr>
      <w:r>
        <w:rPr>
          <w:rFonts w:ascii="Cambria Math" w:eastAsia="Cambria Math" w:hAnsi="Cambria Math"/>
        </w:rPr>
        <w:t xml:space="preserve">− </w:t>
      </w:r>
      <w:r>
        <w:rPr>
          <w:rFonts w:ascii="Cambria Math" w:eastAsia="Cambria Math" w:hAnsi="Cambria Math"/>
          <w:position w:val="1"/>
        </w:rPr>
        <w:t>(</w:t>
      </w:r>
      <w:r>
        <w:rPr>
          <w:rFonts w:ascii="Cambria Math" w:eastAsia="Cambria Math" w:hAnsi="Cambria Math"/>
        </w:rPr>
        <w:t>𝑑𝑖𝑠𝑡𝑟𝑖𝑏𝑢𝑡𝑖𝑜𝑛 𝑘𝑊ℎ 𝑐ℎ𝑎𝑟𝑔𝑒 + 𝑡𝑟𝑎𝑛𝑠𝑚𝑖𝑠𝑠𝑖𝑜𝑛 𝑘𝑊ℎ 𝑐ℎ𝑎𝑟𝑔𝑒</w:t>
      </w:r>
    </w:p>
    <w:p w:rsidR="00872DC5" w:rsidRDefault="001F15AF">
      <w:pPr>
        <w:pStyle w:val="BodyText"/>
        <w:spacing w:before="1" w:line="276" w:lineRule="exact"/>
        <w:ind w:left="3568"/>
        <w:jc w:val="left"/>
        <w:rPr>
          <w:rFonts w:ascii="Cambria Math" w:eastAsia="Cambria Math" w:hAnsi="Cambria Math"/>
        </w:rPr>
      </w:pPr>
      <w:r>
        <w:rPr>
          <w:rFonts w:ascii="Cambria Math" w:eastAsia="Cambria Math" w:hAnsi="Cambria Math"/>
        </w:rPr>
        <w:t>+ 𝑡𝑟𝑎𝑛𝑠𝑖𝑡𝑖𝑜𝑛 𝑘𝑊ℎ 𝑐ℎ𝑎𝑟𝑔𝑒</w:t>
      </w:r>
    </w:p>
    <w:p w:rsidR="00872DC5" w:rsidRDefault="001F15AF">
      <w:pPr>
        <w:pStyle w:val="BodyText"/>
        <w:spacing w:line="286" w:lineRule="exact"/>
        <w:ind w:left="3568"/>
        <w:jc w:val="left"/>
        <w:rPr>
          <w:rFonts w:ascii="Cambria Math" w:eastAsia="Cambria Math" w:hAnsi="Cambria Math"/>
        </w:rPr>
      </w:pPr>
      <w:r>
        <w:rPr>
          <w:rFonts w:ascii="Cambria Math" w:eastAsia="Cambria Math" w:hAnsi="Cambria Math"/>
        </w:rPr>
        <w:t>+ 𝑡ℎ𝑟𝑒𝑒 𝑦𝑒𝑎𝑟 𝑎𝑣𝑒𝑟𝑎𝑔𝑒 𝑜𝑓 𝑏𝑎𝑠𝑖𝑐 𝑠𝑒𝑟𝑣𝑖𝑐𝑒 𝑘𝑊ℎ 𝑐ℎ𝑎𝑟𝑔𝑒</w:t>
      </w:r>
      <w:r>
        <w:rPr>
          <w:rFonts w:ascii="Cambria Math" w:eastAsia="Cambria Math" w:hAnsi="Cambria Math"/>
          <w:position w:val="1"/>
        </w:rPr>
        <w:t>)</w:t>
      </w:r>
    </w:p>
    <w:p w:rsidR="00872DC5" w:rsidRDefault="00872DC5">
      <w:pPr>
        <w:pStyle w:val="BodyText"/>
        <w:spacing w:before="5"/>
        <w:jc w:val="left"/>
        <w:rPr>
          <w:rFonts w:ascii="Cambria Math"/>
          <w:sz w:val="23"/>
        </w:rPr>
      </w:pPr>
    </w:p>
    <w:p w:rsidR="00872DC5" w:rsidRDefault="001F15AF">
      <w:pPr>
        <w:pStyle w:val="ListParagraph"/>
        <w:numPr>
          <w:ilvl w:val="2"/>
          <w:numId w:val="9"/>
        </w:numPr>
        <w:tabs>
          <w:tab w:val="left" w:pos="1602"/>
        </w:tabs>
        <w:ind w:right="340" w:firstLine="0"/>
        <w:jc w:val="both"/>
        <w:rPr>
          <w:sz w:val="24"/>
        </w:rPr>
      </w:pPr>
      <w:r>
        <w:rPr>
          <w:sz w:val="24"/>
          <w:u w:val="single"/>
        </w:rPr>
        <w:t>Calculation of Incentive Payments for Behind-the-Meter Solar Tariff Generation Unit</w:t>
      </w:r>
      <w:r>
        <w:rPr>
          <w:sz w:val="24"/>
        </w:rPr>
        <w:t>. Payments provided to the Owner of a Behind-the-Meter Solar Tariff Generation Unit served by a SMART Tariff by a Distribution Company for RPS Class I Renewable Generation Attributes and Environmental Attributes will be fixed at the point in time that a Solar Tariff Generation Unit receives its Statement of Qualification for the duration that the Solar Tariff Generation Unit is eligible under 225 CMR 20.00 and shall be equal to the kWh generated by the Solar Tariff Generation Unit in the utility billing period multiplied by the Behind the Meter Solar Tariff Generation Unit Compensation Rate. The Behind the Meter Solar Tariff Generation Unit Compensation</w:t>
      </w:r>
      <w:r>
        <w:rPr>
          <w:spacing w:val="-10"/>
          <w:sz w:val="24"/>
        </w:rPr>
        <w:t xml:space="preserve"> </w:t>
      </w:r>
      <w:r>
        <w:rPr>
          <w:sz w:val="24"/>
        </w:rPr>
        <w:t>Rate</w:t>
      </w:r>
      <w:r>
        <w:rPr>
          <w:spacing w:val="-9"/>
          <w:sz w:val="24"/>
        </w:rPr>
        <w:t xml:space="preserve"> </w:t>
      </w:r>
      <w:r>
        <w:rPr>
          <w:sz w:val="24"/>
        </w:rPr>
        <w:t>shall</w:t>
      </w:r>
      <w:r>
        <w:rPr>
          <w:spacing w:val="-11"/>
          <w:sz w:val="24"/>
        </w:rPr>
        <w:t xml:space="preserve"> </w:t>
      </w:r>
      <w:r>
        <w:rPr>
          <w:sz w:val="24"/>
        </w:rPr>
        <w:t>be</w:t>
      </w:r>
      <w:r>
        <w:rPr>
          <w:spacing w:val="-10"/>
          <w:sz w:val="24"/>
        </w:rPr>
        <w:t xml:space="preserve"> </w:t>
      </w:r>
      <w:r>
        <w:rPr>
          <w:sz w:val="24"/>
        </w:rPr>
        <w:t>the</w:t>
      </w:r>
      <w:r>
        <w:rPr>
          <w:spacing w:val="-10"/>
          <w:sz w:val="24"/>
        </w:rPr>
        <w:t xml:space="preserve"> </w:t>
      </w:r>
      <w:r>
        <w:rPr>
          <w:sz w:val="24"/>
        </w:rPr>
        <w:t>sum</w:t>
      </w:r>
      <w:r>
        <w:rPr>
          <w:spacing w:val="-6"/>
          <w:sz w:val="24"/>
        </w:rPr>
        <w:t xml:space="preserve"> </w:t>
      </w:r>
      <w:r>
        <w:rPr>
          <w:sz w:val="24"/>
        </w:rPr>
        <w:t>total</w:t>
      </w:r>
      <w:r>
        <w:rPr>
          <w:spacing w:val="-9"/>
          <w:sz w:val="24"/>
        </w:rPr>
        <w:t xml:space="preserve"> </w:t>
      </w:r>
      <w:r>
        <w:rPr>
          <w:sz w:val="24"/>
        </w:rPr>
        <w:t>of</w:t>
      </w:r>
      <w:r>
        <w:rPr>
          <w:spacing w:val="-12"/>
          <w:sz w:val="24"/>
        </w:rPr>
        <w:t xml:space="preserve"> </w:t>
      </w:r>
      <w:r>
        <w:rPr>
          <w:sz w:val="24"/>
        </w:rPr>
        <w:t>the</w:t>
      </w:r>
      <w:r>
        <w:rPr>
          <w:spacing w:val="-10"/>
          <w:sz w:val="24"/>
        </w:rPr>
        <w:t xml:space="preserve"> </w:t>
      </w:r>
      <w:r>
        <w:rPr>
          <w:sz w:val="24"/>
        </w:rPr>
        <w:t>Solar</w:t>
      </w:r>
      <w:r>
        <w:rPr>
          <w:spacing w:val="-10"/>
          <w:sz w:val="24"/>
        </w:rPr>
        <w:t xml:space="preserve"> </w:t>
      </w:r>
      <w:r>
        <w:rPr>
          <w:sz w:val="24"/>
        </w:rPr>
        <w:t>Tariff</w:t>
      </w:r>
      <w:r>
        <w:rPr>
          <w:spacing w:val="-9"/>
          <w:sz w:val="24"/>
        </w:rPr>
        <w:t xml:space="preserve"> </w:t>
      </w:r>
      <w:r>
        <w:rPr>
          <w:sz w:val="24"/>
        </w:rPr>
        <w:t>Generation</w:t>
      </w:r>
      <w:r>
        <w:rPr>
          <w:spacing w:val="-10"/>
          <w:sz w:val="24"/>
        </w:rPr>
        <w:t xml:space="preserve"> </w:t>
      </w:r>
      <w:r>
        <w:rPr>
          <w:sz w:val="24"/>
        </w:rPr>
        <w:t>Unit’s</w:t>
      </w:r>
      <w:r>
        <w:rPr>
          <w:spacing w:val="-9"/>
          <w:sz w:val="24"/>
        </w:rPr>
        <w:t xml:space="preserve"> </w:t>
      </w:r>
      <w:r>
        <w:rPr>
          <w:sz w:val="24"/>
        </w:rPr>
        <w:t>Base</w:t>
      </w:r>
      <w:r>
        <w:rPr>
          <w:spacing w:val="-10"/>
          <w:sz w:val="24"/>
        </w:rPr>
        <w:t xml:space="preserve"> </w:t>
      </w:r>
      <w:r>
        <w:rPr>
          <w:sz w:val="24"/>
        </w:rPr>
        <w:t>Compensation Rate plus any Compensation Rate Adders minus any Greenfield Subtractor, minus sixty five percent (0.65) of the sum total of the average of the basic service kWh charge in the three prior calendar years, current distribution kWh charge, current transmission kWh charge, and current transition</w:t>
      </w:r>
      <w:r>
        <w:rPr>
          <w:spacing w:val="-13"/>
          <w:sz w:val="24"/>
        </w:rPr>
        <w:t xml:space="preserve"> </w:t>
      </w:r>
      <w:r>
        <w:rPr>
          <w:sz w:val="24"/>
        </w:rPr>
        <w:t>kWh</w:t>
      </w:r>
      <w:r>
        <w:rPr>
          <w:spacing w:val="-12"/>
          <w:sz w:val="24"/>
        </w:rPr>
        <w:t xml:space="preserve"> </w:t>
      </w:r>
      <w:r>
        <w:rPr>
          <w:sz w:val="24"/>
        </w:rPr>
        <w:t>charge,</w:t>
      </w:r>
      <w:r>
        <w:rPr>
          <w:spacing w:val="-11"/>
          <w:sz w:val="24"/>
        </w:rPr>
        <w:t xml:space="preserve"> </w:t>
      </w:r>
      <w:r>
        <w:rPr>
          <w:sz w:val="24"/>
        </w:rPr>
        <w:t>plus</w:t>
      </w:r>
      <w:r>
        <w:rPr>
          <w:spacing w:val="-12"/>
          <w:sz w:val="24"/>
        </w:rPr>
        <w:t xml:space="preserve"> </w:t>
      </w:r>
      <w:r>
        <w:rPr>
          <w:sz w:val="24"/>
        </w:rPr>
        <w:t>thirty</w:t>
      </w:r>
      <w:r>
        <w:rPr>
          <w:spacing w:val="-13"/>
          <w:sz w:val="24"/>
        </w:rPr>
        <w:t xml:space="preserve"> </w:t>
      </w:r>
      <w:r>
        <w:rPr>
          <w:sz w:val="24"/>
        </w:rPr>
        <w:t>five</w:t>
      </w:r>
      <w:r>
        <w:rPr>
          <w:spacing w:val="-15"/>
          <w:sz w:val="24"/>
        </w:rPr>
        <w:t xml:space="preserve"> </w:t>
      </w:r>
      <w:r>
        <w:rPr>
          <w:sz w:val="24"/>
        </w:rPr>
        <w:t>percent</w:t>
      </w:r>
      <w:r>
        <w:rPr>
          <w:spacing w:val="-11"/>
          <w:sz w:val="24"/>
        </w:rPr>
        <w:t xml:space="preserve"> </w:t>
      </w:r>
      <w:r>
        <w:rPr>
          <w:sz w:val="24"/>
        </w:rPr>
        <w:t>(0.35)</w:t>
      </w:r>
      <w:r>
        <w:rPr>
          <w:spacing w:val="-13"/>
          <w:sz w:val="24"/>
        </w:rPr>
        <w:t xml:space="preserve"> </w:t>
      </w:r>
      <w:r>
        <w:rPr>
          <w:sz w:val="24"/>
        </w:rPr>
        <w:t>of</w:t>
      </w:r>
      <w:r>
        <w:rPr>
          <w:spacing w:val="-13"/>
          <w:sz w:val="24"/>
        </w:rPr>
        <w:t xml:space="preserve"> </w:t>
      </w:r>
      <w:r>
        <w:rPr>
          <w:sz w:val="24"/>
        </w:rPr>
        <w:t>the</w:t>
      </w:r>
      <w:r>
        <w:rPr>
          <w:spacing w:val="-13"/>
          <w:sz w:val="24"/>
        </w:rPr>
        <w:t xml:space="preserve"> </w:t>
      </w:r>
      <w:r>
        <w:rPr>
          <w:sz w:val="24"/>
        </w:rPr>
        <w:t>average</w:t>
      </w:r>
      <w:r>
        <w:rPr>
          <w:spacing w:val="-14"/>
          <w:sz w:val="24"/>
        </w:rPr>
        <w:t xml:space="preserve"> </w:t>
      </w:r>
      <w:r>
        <w:rPr>
          <w:sz w:val="24"/>
        </w:rPr>
        <w:t>of</w:t>
      </w:r>
      <w:r>
        <w:rPr>
          <w:spacing w:val="-13"/>
          <w:sz w:val="24"/>
        </w:rPr>
        <w:t xml:space="preserve"> </w:t>
      </w:r>
      <w:r>
        <w:rPr>
          <w:sz w:val="24"/>
        </w:rPr>
        <w:t>the</w:t>
      </w:r>
      <w:r>
        <w:rPr>
          <w:spacing w:val="-13"/>
          <w:sz w:val="24"/>
        </w:rPr>
        <w:t xml:space="preserve"> </w:t>
      </w:r>
      <w:r>
        <w:rPr>
          <w:sz w:val="24"/>
        </w:rPr>
        <w:t>basic</w:t>
      </w:r>
      <w:r>
        <w:rPr>
          <w:spacing w:val="-13"/>
          <w:sz w:val="24"/>
        </w:rPr>
        <w:t xml:space="preserve"> </w:t>
      </w:r>
      <w:r>
        <w:rPr>
          <w:sz w:val="24"/>
        </w:rPr>
        <w:t>service</w:t>
      </w:r>
      <w:r>
        <w:rPr>
          <w:spacing w:val="-13"/>
          <w:sz w:val="24"/>
        </w:rPr>
        <w:t xml:space="preserve"> </w:t>
      </w:r>
      <w:r>
        <w:rPr>
          <w:sz w:val="24"/>
        </w:rPr>
        <w:t>kWh</w:t>
      </w:r>
      <w:r>
        <w:rPr>
          <w:spacing w:val="-13"/>
          <w:sz w:val="24"/>
        </w:rPr>
        <w:t xml:space="preserve"> </w:t>
      </w:r>
      <w:r>
        <w:rPr>
          <w:sz w:val="24"/>
        </w:rPr>
        <w:t>charge in the prior three calendar years, as of the date of the Solar Tariff Generation Unit’s preliminary Statement of</w:t>
      </w:r>
      <w:r>
        <w:rPr>
          <w:spacing w:val="-2"/>
          <w:sz w:val="24"/>
        </w:rPr>
        <w:t xml:space="preserve"> </w:t>
      </w:r>
      <w:r>
        <w:rPr>
          <w:sz w:val="24"/>
        </w:rPr>
        <w:t>Qualification.</w:t>
      </w:r>
    </w:p>
    <w:p w:rsidR="00872DC5" w:rsidRDefault="00872DC5">
      <w:pPr>
        <w:jc w:val="both"/>
        <w:rPr>
          <w:sz w:val="24"/>
        </w:rPr>
        <w:sectPr w:rsidR="00872DC5">
          <w:pgSz w:w="12240" w:h="15840"/>
          <w:pgMar w:top="800" w:right="520" w:bottom="1200" w:left="760" w:header="0" w:footer="1012" w:gutter="0"/>
          <w:cols w:space="720"/>
        </w:sectPr>
      </w:pPr>
    </w:p>
    <w:p w:rsidR="00872DC5" w:rsidRDefault="001F15AF">
      <w:pPr>
        <w:pStyle w:val="BodyText"/>
        <w:spacing w:before="40" w:line="276" w:lineRule="exact"/>
        <w:ind w:right="1613"/>
        <w:jc w:val="right"/>
        <w:rPr>
          <w:rFonts w:ascii="Cambria Math" w:eastAsia="Cambria Math" w:hAnsi="Cambria Math"/>
        </w:rPr>
      </w:pPr>
      <w:r>
        <w:rPr>
          <w:rFonts w:ascii="Cambria Math" w:eastAsia="Cambria Math" w:hAnsi="Cambria Math"/>
        </w:rPr>
        <w:lastRenderedPageBreak/>
        <w:t>𝐵𝑒ℎ𝑖𝑛𝑑 𝑡ℎ𝑒 𝑀𝑒𝑡𝑒𝑟 𝑆𝑜𝑙𝑎𝑟 𝑇𝑎𝑟𝑖𝑓𝑓 𝐺𝑒𝑛𝑒𝑟𝑎𝑡𝑖𝑜𝑛 𝑈𝑛𝑖𝑡 𝐶𝑜𝑚𝑝𝑒𝑛𝑠𝑎𝑡𝑖𝑜𝑛</w:t>
      </w:r>
      <w:r>
        <w:rPr>
          <w:rFonts w:ascii="Cambria Math" w:eastAsia="Cambria Math" w:hAnsi="Cambria Math"/>
          <w:spacing w:val="16"/>
        </w:rPr>
        <w:t xml:space="preserve"> </w:t>
      </w:r>
      <w:r>
        <w:rPr>
          <w:rFonts w:ascii="Cambria Math" w:eastAsia="Cambria Math" w:hAnsi="Cambria Math"/>
        </w:rPr>
        <w:t>𝑅𝑎𝑡𝑒</w:t>
      </w:r>
    </w:p>
    <w:p w:rsidR="00872DC5" w:rsidRDefault="001F15AF">
      <w:pPr>
        <w:pStyle w:val="BodyText"/>
        <w:spacing w:line="281" w:lineRule="exact"/>
        <w:ind w:right="1631"/>
        <w:jc w:val="right"/>
        <w:rPr>
          <w:rFonts w:ascii="Cambria Math" w:eastAsia="Cambria Math"/>
        </w:rPr>
      </w:pPr>
      <w:r>
        <w:rPr>
          <w:rFonts w:ascii="Cambria Math" w:eastAsia="Cambria Math"/>
        </w:rPr>
        <w:t xml:space="preserve">= </w:t>
      </w:r>
      <w:r>
        <w:rPr>
          <w:rFonts w:ascii="Cambria Math" w:eastAsia="Cambria Math"/>
          <w:position w:val="1"/>
        </w:rPr>
        <w:t>(</w:t>
      </w:r>
      <w:r>
        <w:rPr>
          <w:rFonts w:ascii="Cambria Math" w:eastAsia="Cambria Math"/>
        </w:rPr>
        <w:t>𝐶𝑎𝑝𝑎𝑐𝑖𝑡𝑦 𝐵𝑎𝑠𝑒𝑑 𝑅𝑎𝑡𝑒 + 𝐶𝑜𝑚𝑝𝑒𝑛𝑠𝑎𝑡𝑖𝑜𝑛 𝑅𝑎𝑡𝑒</w:t>
      </w:r>
      <w:r>
        <w:rPr>
          <w:rFonts w:ascii="Cambria Math" w:eastAsia="Cambria Math"/>
          <w:spacing w:val="25"/>
        </w:rPr>
        <w:t xml:space="preserve"> </w:t>
      </w:r>
      <w:r>
        <w:rPr>
          <w:rFonts w:ascii="Cambria Math" w:eastAsia="Cambria Math"/>
        </w:rPr>
        <w:t>𝐴𝑑𝑑𝑒𝑟𝑠</w:t>
      </w:r>
    </w:p>
    <w:p w:rsidR="00872DC5" w:rsidRDefault="001F15AF">
      <w:pPr>
        <w:pStyle w:val="BodyText"/>
        <w:spacing w:line="282" w:lineRule="exact"/>
        <w:ind w:left="3517"/>
        <w:jc w:val="left"/>
        <w:rPr>
          <w:rFonts w:ascii="Cambria Math" w:eastAsia="Cambria Math" w:hAnsi="Cambria Math"/>
        </w:rPr>
      </w:pPr>
      <w:r>
        <w:rPr>
          <w:rFonts w:ascii="Cambria Math" w:eastAsia="Cambria Math" w:hAnsi="Cambria Math"/>
        </w:rPr>
        <w:t>− 𝐺𝑟𝑒𝑒𝑛𝑓𝑖𝑒𝑙𝑑 𝑆𝑢𝑏𝑡𝑟𝑎𝑐𝑡𝑜𝑟</w:t>
      </w:r>
      <w:r>
        <w:rPr>
          <w:rFonts w:ascii="Cambria Math" w:eastAsia="Cambria Math" w:hAnsi="Cambria Math"/>
          <w:position w:val="1"/>
        </w:rPr>
        <w:t>)</w:t>
      </w:r>
    </w:p>
    <w:p w:rsidR="00872DC5" w:rsidRDefault="001F15AF">
      <w:pPr>
        <w:pStyle w:val="BodyText"/>
        <w:spacing w:line="287" w:lineRule="exact"/>
        <w:ind w:left="3517"/>
        <w:jc w:val="left"/>
        <w:rPr>
          <w:rFonts w:ascii="Cambria Math" w:eastAsia="Cambria Math" w:hAnsi="Cambria Math"/>
        </w:rPr>
      </w:pPr>
      <w:r>
        <w:rPr>
          <w:rFonts w:ascii="Cambria Math" w:eastAsia="Cambria Math" w:hAnsi="Cambria Math"/>
        </w:rPr>
        <w:t>− [0.65</w:t>
      </w:r>
      <w:r>
        <w:rPr>
          <w:rFonts w:ascii="Cambria Math" w:eastAsia="Cambria Math" w:hAnsi="Cambria Math"/>
          <w:position w:val="1"/>
        </w:rPr>
        <w:t xml:space="preserve">( </w:t>
      </w:r>
      <w:r>
        <w:rPr>
          <w:rFonts w:ascii="Cambria Math" w:eastAsia="Cambria Math" w:hAnsi="Cambria Math"/>
        </w:rPr>
        <w:t>𝑡ℎ𝑟𝑒𝑒 𝑦𝑒𝑎𝑟 𝑎𝑣𝑒𝑟𝑎𝑔𝑒 𝑜𝑓 𝑏𝑎𝑠𝑖𝑐 𝑠𝑒𝑟𝑣𝑖𝑐𝑒 𝑘𝑊ℎ 𝑐ℎ𝑎𝑟𝑔𝑒</w:t>
      </w:r>
    </w:p>
    <w:p w:rsidR="00872DC5" w:rsidRDefault="001F15AF">
      <w:pPr>
        <w:pStyle w:val="BodyText"/>
        <w:spacing w:line="276" w:lineRule="exact"/>
        <w:ind w:left="3517"/>
        <w:jc w:val="left"/>
        <w:rPr>
          <w:rFonts w:ascii="Cambria Math" w:eastAsia="Cambria Math" w:hAnsi="Cambria Math"/>
        </w:rPr>
      </w:pPr>
      <w:r>
        <w:rPr>
          <w:rFonts w:ascii="Cambria Math" w:eastAsia="Cambria Math" w:hAnsi="Cambria Math"/>
        </w:rPr>
        <w:t>+ 𝑑𝑖𝑠𝑡𝑟𝑖𝑏𝑢𝑡𝑖𝑜𝑛 𝑘𝑊ℎ 𝑐ℎ𝑎𝑟𝑔𝑒 + 𝑡𝑟𝑎𝑛𝑠𝑚𝑖𝑠𝑠𝑖𝑜𝑛 𝑘𝑊ℎ 𝑐ℎ𝑎𝑟𝑔𝑒</w:t>
      </w:r>
    </w:p>
    <w:p w:rsidR="00872DC5" w:rsidRDefault="001F15AF">
      <w:pPr>
        <w:pStyle w:val="BodyText"/>
        <w:spacing w:line="282" w:lineRule="exact"/>
        <w:ind w:left="3517"/>
        <w:jc w:val="left"/>
        <w:rPr>
          <w:rFonts w:ascii="Cambria Math" w:eastAsia="Cambria Math" w:hAnsi="Cambria Math"/>
        </w:rPr>
      </w:pPr>
      <w:r>
        <w:rPr>
          <w:rFonts w:ascii="Cambria Math" w:eastAsia="Cambria Math" w:hAnsi="Cambria Math"/>
        </w:rPr>
        <w:t>+ 𝑡𝑟𝑎𝑛𝑠𝑖𝑡𝑖𝑜𝑛 𝑘𝑊ℎ 𝑐ℎ𝑎𝑟𝑔𝑒</w:t>
      </w:r>
      <w:r>
        <w:rPr>
          <w:rFonts w:ascii="Cambria Math" w:eastAsia="Cambria Math" w:hAnsi="Cambria Math"/>
          <w:position w:val="1"/>
        </w:rPr>
        <w:t>)</w:t>
      </w:r>
    </w:p>
    <w:p w:rsidR="00872DC5" w:rsidRDefault="001F15AF">
      <w:pPr>
        <w:pStyle w:val="BodyText"/>
        <w:spacing w:line="287" w:lineRule="exact"/>
        <w:ind w:left="3517"/>
        <w:jc w:val="left"/>
        <w:rPr>
          <w:rFonts w:ascii="Cambria Math" w:eastAsia="Cambria Math" w:hAnsi="Cambria Math"/>
        </w:rPr>
      </w:pPr>
      <w:r>
        <w:rPr>
          <w:rFonts w:ascii="Cambria Math" w:eastAsia="Cambria Math" w:hAnsi="Cambria Math"/>
        </w:rPr>
        <w:t>+ 0.35</w:t>
      </w:r>
      <w:r>
        <w:rPr>
          <w:rFonts w:ascii="Cambria Math" w:eastAsia="Cambria Math" w:hAnsi="Cambria Math"/>
          <w:position w:val="1"/>
        </w:rPr>
        <w:t>(</w:t>
      </w:r>
      <w:r>
        <w:rPr>
          <w:rFonts w:ascii="Cambria Math" w:eastAsia="Cambria Math" w:hAnsi="Cambria Math"/>
        </w:rPr>
        <w:t>𝑡ℎ𝑟𝑒𝑒 𝑦𝑒𝑎𝑟 𝑎𝑣𝑒𝑟𝑎𝑔𝑒 𝑜𝑓 𝑏𝑎𝑠𝑖𝑐 𝑠𝑒𝑟𝑣𝑖𝑐𝑒 𝑘𝑊ℎ 𝑐ℎ𝑎𝑟𝑔𝑒</w:t>
      </w:r>
      <w:r>
        <w:rPr>
          <w:rFonts w:ascii="Cambria Math" w:eastAsia="Cambria Math" w:hAnsi="Cambria Math"/>
          <w:position w:val="1"/>
        </w:rPr>
        <w:t>)</w:t>
      </w:r>
      <w:r>
        <w:rPr>
          <w:rFonts w:ascii="Cambria Math" w:eastAsia="Cambria Math" w:hAnsi="Cambria Math"/>
        </w:rPr>
        <w:t>]</w:t>
      </w:r>
    </w:p>
    <w:p w:rsidR="00872DC5" w:rsidRDefault="00872DC5">
      <w:pPr>
        <w:pStyle w:val="BodyText"/>
        <w:spacing w:before="4"/>
        <w:jc w:val="left"/>
        <w:rPr>
          <w:rFonts w:ascii="Cambria Math"/>
          <w:sz w:val="23"/>
        </w:rPr>
      </w:pPr>
    </w:p>
    <w:p w:rsidR="00872DC5" w:rsidRDefault="001F15AF">
      <w:pPr>
        <w:pStyle w:val="ListParagraph"/>
        <w:numPr>
          <w:ilvl w:val="1"/>
          <w:numId w:val="9"/>
        </w:numPr>
        <w:tabs>
          <w:tab w:val="left" w:pos="705"/>
        </w:tabs>
        <w:spacing w:before="1"/>
        <w:ind w:left="704" w:hanging="601"/>
        <w:rPr>
          <w:sz w:val="24"/>
        </w:rPr>
      </w:pPr>
      <w:r>
        <w:rPr>
          <w:sz w:val="24"/>
          <w:u w:val="single"/>
        </w:rPr>
        <w:t>Solar Program</w:t>
      </w:r>
      <w:r>
        <w:rPr>
          <w:spacing w:val="-2"/>
          <w:sz w:val="24"/>
          <w:u w:val="single"/>
        </w:rPr>
        <w:t xml:space="preserve"> </w:t>
      </w:r>
      <w:r>
        <w:rPr>
          <w:sz w:val="24"/>
          <w:u w:val="single"/>
        </w:rPr>
        <w:t>Administrator</w:t>
      </w:r>
      <w:r>
        <w:rPr>
          <w:sz w:val="24"/>
        </w:rPr>
        <w:t>.</w:t>
      </w:r>
    </w:p>
    <w:p w:rsidR="00872DC5" w:rsidRDefault="00872DC5">
      <w:pPr>
        <w:pStyle w:val="BodyText"/>
        <w:spacing w:before="2"/>
        <w:jc w:val="left"/>
        <w:rPr>
          <w:sz w:val="16"/>
        </w:rPr>
      </w:pPr>
    </w:p>
    <w:p w:rsidR="00872DC5" w:rsidRDefault="001F15AF">
      <w:pPr>
        <w:pStyle w:val="BodyText"/>
        <w:spacing w:before="90"/>
        <w:ind w:left="1184" w:right="340" w:firstLine="271"/>
      </w:pPr>
      <w:r>
        <w:t>The Department shall determine if it is necessary for the Distribution Companies to issue a request for proposals to procure an independent Solar Program Administrator that will be responsible for providing some or all of the following services by no later than July 5, 2017:</w:t>
      </w:r>
    </w:p>
    <w:p w:rsidR="00872DC5" w:rsidRDefault="00872DC5">
      <w:pPr>
        <w:pStyle w:val="BodyText"/>
        <w:jc w:val="left"/>
      </w:pPr>
    </w:p>
    <w:p w:rsidR="00872DC5" w:rsidRDefault="001F15AF">
      <w:pPr>
        <w:pStyle w:val="ListParagraph"/>
        <w:numPr>
          <w:ilvl w:val="2"/>
          <w:numId w:val="9"/>
        </w:numPr>
        <w:tabs>
          <w:tab w:val="left" w:pos="1523"/>
        </w:tabs>
        <w:ind w:left="1522" w:hanging="339"/>
        <w:rPr>
          <w:sz w:val="24"/>
        </w:rPr>
      </w:pPr>
      <w:r>
        <w:rPr>
          <w:sz w:val="24"/>
        </w:rPr>
        <w:t>receiving Statement of Qualification</w:t>
      </w:r>
      <w:r>
        <w:rPr>
          <w:spacing w:val="-1"/>
          <w:sz w:val="24"/>
        </w:rPr>
        <w:t xml:space="preserve"> </w:t>
      </w:r>
      <w:r>
        <w:rPr>
          <w:sz w:val="24"/>
        </w:rPr>
        <w:t>Applications;</w:t>
      </w:r>
    </w:p>
    <w:p w:rsidR="00872DC5" w:rsidRDefault="00872DC5">
      <w:pPr>
        <w:pStyle w:val="BodyText"/>
        <w:jc w:val="left"/>
      </w:pPr>
    </w:p>
    <w:p w:rsidR="00872DC5" w:rsidRDefault="001F15AF">
      <w:pPr>
        <w:pStyle w:val="ListParagraph"/>
        <w:numPr>
          <w:ilvl w:val="2"/>
          <w:numId w:val="9"/>
        </w:numPr>
        <w:tabs>
          <w:tab w:val="left" w:pos="1571"/>
        </w:tabs>
        <w:ind w:right="337" w:firstLine="0"/>
        <w:rPr>
          <w:sz w:val="24"/>
        </w:rPr>
      </w:pPr>
      <w:r>
        <w:rPr>
          <w:sz w:val="24"/>
        </w:rPr>
        <w:t>coordinating with the Department and the Distribution Companies to issue Statements of Qualification to Solar Tariff Generation</w:t>
      </w:r>
      <w:r>
        <w:rPr>
          <w:spacing w:val="-2"/>
          <w:sz w:val="24"/>
        </w:rPr>
        <w:t xml:space="preserve"> </w:t>
      </w:r>
      <w:r>
        <w:rPr>
          <w:sz w:val="24"/>
        </w:rPr>
        <w:t>Units;</w:t>
      </w:r>
    </w:p>
    <w:p w:rsidR="00872DC5" w:rsidRDefault="00872DC5">
      <w:pPr>
        <w:pStyle w:val="BodyText"/>
        <w:jc w:val="left"/>
      </w:pPr>
    </w:p>
    <w:p w:rsidR="00872DC5" w:rsidRDefault="001F15AF">
      <w:pPr>
        <w:pStyle w:val="ListParagraph"/>
        <w:numPr>
          <w:ilvl w:val="2"/>
          <w:numId w:val="9"/>
        </w:numPr>
        <w:tabs>
          <w:tab w:val="left" w:pos="1523"/>
        </w:tabs>
        <w:ind w:left="1522" w:hanging="339"/>
        <w:rPr>
          <w:sz w:val="24"/>
        </w:rPr>
      </w:pPr>
      <w:r>
        <w:rPr>
          <w:sz w:val="24"/>
        </w:rPr>
        <w:t>coordinating, receiving, and reviewing the requests for proposals under 225 CMR</w:t>
      </w:r>
      <w:r>
        <w:rPr>
          <w:spacing w:val="-4"/>
          <w:sz w:val="24"/>
        </w:rPr>
        <w:t xml:space="preserve"> </w:t>
      </w:r>
      <w:r>
        <w:rPr>
          <w:sz w:val="24"/>
        </w:rPr>
        <w:t>20.07(3)(a).</w:t>
      </w:r>
    </w:p>
    <w:p w:rsidR="00872DC5" w:rsidRDefault="00872DC5">
      <w:pPr>
        <w:pStyle w:val="BodyText"/>
        <w:jc w:val="left"/>
      </w:pPr>
    </w:p>
    <w:p w:rsidR="00872DC5" w:rsidRDefault="001F15AF">
      <w:pPr>
        <w:pStyle w:val="ListParagraph"/>
        <w:numPr>
          <w:ilvl w:val="0"/>
          <w:numId w:val="2"/>
        </w:numPr>
        <w:tabs>
          <w:tab w:val="left" w:pos="1526"/>
        </w:tabs>
        <w:spacing w:before="1"/>
        <w:ind w:right="341" w:firstLine="0"/>
        <w:rPr>
          <w:sz w:val="24"/>
        </w:rPr>
      </w:pPr>
      <w:r>
        <w:rPr>
          <w:sz w:val="24"/>
        </w:rPr>
        <w:t>acting as the Independent Verifier for all Non-NEPOOL Market Assets, pursuant to 225 CMR 20.05(6)(c);</w:t>
      </w:r>
      <w:r>
        <w:rPr>
          <w:spacing w:val="-1"/>
          <w:sz w:val="24"/>
        </w:rPr>
        <w:t xml:space="preserve"> </w:t>
      </w:r>
      <w:r>
        <w:rPr>
          <w:sz w:val="24"/>
        </w:rPr>
        <w:t>and</w:t>
      </w:r>
    </w:p>
    <w:p w:rsidR="00872DC5" w:rsidRDefault="00872DC5">
      <w:pPr>
        <w:pStyle w:val="BodyText"/>
        <w:spacing w:before="11"/>
        <w:jc w:val="left"/>
        <w:rPr>
          <w:sz w:val="23"/>
        </w:rPr>
      </w:pPr>
    </w:p>
    <w:p w:rsidR="00872DC5" w:rsidRDefault="001F15AF">
      <w:pPr>
        <w:pStyle w:val="ListParagraph"/>
        <w:numPr>
          <w:ilvl w:val="0"/>
          <w:numId w:val="2"/>
        </w:numPr>
        <w:tabs>
          <w:tab w:val="left" w:pos="1523"/>
        </w:tabs>
        <w:ind w:left="1522" w:hanging="339"/>
        <w:rPr>
          <w:sz w:val="24"/>
        </w:rPr>
      </w:pPr>
      <w:r>
        <w:rPr>
          <w:sz w:val="24"/>
        </w:rPr>
        <w:t>any other duties prescribed in a request for</w:t>
      </w:r>
      <w:r>
        <w:rPr>
          <w:spacing w:val="-1"/>
          <w:sz w:val="24"/>
        </w:rPr>
        <w:t xml:space="preserve"> </w:t>
      </w:r>
      <w:r>
        <w:rPr>
          <w:sz w:val="24"/>
        </w:rPr>
        <w:t>proposals.</w:t>
      </w:r>
    </w:p>
    <w:p w:rsidR="00872DC5" w:rsidRDefault="00872DC5">
      <w:pPr>
        <w:pStyle w:val="BodyText"/>
        <w:jc w:val="left"/>
      </w:pPr>
    </w:p>
    <w:p w:rsidR="00872DC5" w:rsidRDefault="001F15AF">
      <w:pPr>
        <w:pStyle w:val="ListParagraph"/>
        <w:numPr>
          <w:ilvl w:val="1"/>
          <w:numId w:val="1"/>
        </w:numPr>
        <w:tabs>
          <w:tab w:val="left" w:pos="645"/>
        </w:tabs>
        <w:rPr>
          <w:sz w:val="24"/>
        </w:rPr>
      </w:pPr>
      <w:r>
        <w:rPr>
          <w:sz w:val="24"/>
          <w:u w:val="single"/>
        </w:rPr>
        <w:t>:</w:t>
      </w:r>
      <w:r>
        <w:rPr>
          <w:spacing w:val="-1"/>
          <w:sz w:val="24"/>
          <w:u w:val="single"/>
        </w:rPr>
        <w:t xml:space="preserve"> </w:t>
      </w:r>
      <w:r>
        <w:rPr>
          <w:sz w:val="24"/>
          <w:u w:val="single"/>
        </w:rPr>
        <w:t>Inspection</w:t>
      </w:r>
    </w:p>
    <w:p w:rsidR="00872DC5" w:rsidRDefault="00872DC5">
      <w:pPr>
        <w:pStyle w:val="BodyText"/>
        <w:spacing w:before="3"/>
        <w:jc w:val="left"/>
        <w:rPr>
          <w:sz w:val="16"/>
        </w:rPr>
      </w:pPr>
    </w:p>
    <w:p w:rsidR="00872DC5" w:rsidRDefault="001F15AF">
      <w:pPr>
        <w:pStyle w:val="ListParagraph"/>
        <w:numPr>
          <w:ilvl w:val="2"/>
          <w:numId w:val="1"/>
        </w:numPr>
        <w:tabs>
          <w:tab w:val="left" w:pos="1550"/>
        </w:tabs>
        <w:spacing w:before="90"/>
        <w:ind w:right="342" w:firstLine="0"/>
        <w:jc w:val="both"/>
        <w:rPr>
          <w:sz w:val="24"/>
        </w:rPr>
      </w:pPr>
      <w:r>
        <w:rPr>
          <w:sz w:val="24"/>
          <w:u w:val="single"/>
        </w:rPr>
        <w:t>Document Inspection</w:t>
      </w:r>
      <w:r>
        <w:rPr>
          <w:sz w:val="24"/>
        </w:rPr>
        <w:t>. The Department may audit the accuracy of all information submitted pursuant to 225 CMR 20.00. The Department may request and obtain from any Owner or Authorized Agent of a Solar Tariff Generation Unit, and from any Distribution Company information</w:t>
      </w:r>
      <w:r>
        <w:rPr>
          <w:spacing w:val="-16"/>
          <w:sz w:val="24"/>
        </w:rPr>
        <w:t xml:space="preserve"> </w:t>
      </w:r>
      <w:r>
        <w:rPr>
          <w:sz w:val="24"/>
        </w:rPr>
        <w:t>that</w:t>
      </w:r>
      <w:r>
        <w:rPr>
          <w:spacing w:val="-16"/>
          <w:sz w:val="24"/>
        </w:rPr>
        <w:t xml:space="preserve"> </w:t>
      </w:r>
      <w:r>
        <w:rPr>
          <w:sz w:val="24"/>
        </w:rPr>
        <w:t>the</w:t>
      </w:r>
      <w:r>
        <w:rPr>
          <w:spacing w:val="-16"/>
          <w:sz w:val="24"/>
        </w:rPr>
        <w:t xml:space="preserve"> </w:t>
      </w:r>
      <w:r>
        <w:rPr>
          <w:sz w:val="24"/>
        </w:rPr>
        <w:t>Department</w:t>
      </w:r>
      <w:r>
        <w:rPr>
          <w:spacing w:val="-15"/>
          <w:sz w:val="24"/>
        </w:rPr>
        <w:t xml:space="preserve"> </w:t>
      </w:r>
      <w:r>
        <w:rPr>
          <w:sz w:val="24"/>
        </w:rPr>
        <w:t>determines</w:t>
      </w:r>
      <w:r>
        <w:rPr>
          <w:spacing w:val="-16"/>
          <w:sz w:val="24"/>
        </w:rPr>
        <w:t xml:space="preserve"> </w:t>
      </w:r>
      <w:r>
        <w:rPr>
          <w:sz w:val="24"/>
        </w:rPr>
        <w:t>necessary</w:t>
      </w:r>
      <w:r>
        <w:rPr>
          <w:spacing w:val="-17"/>
          <w:sz w:val="24"/>
        </w:rPr>
        <w:t xml:space="preserve"> </w:t>
      </w:r>
      <w:r>
        <w:rPr>
          <w:sz w:val="24"/>
        </w:rPr>
        <w:t>to</w:t>
      </w:r>
      <w:r>
        <w:rPr>
          <w:spacing w:val="-15"/>
          <w:sz w:val="24"/>
        </w:rPr>
        <w:t xml:space="preserve"> </w:t>
      </w:r>
      <w:r>
        <w:rPr>
          <w:sz w:val="24"/>
        </w:rPr>
        <w:t>monitor</w:t>
      </w:r>
      <w:r>
        <w:rPr>
          <w:spacing w:val="-16"/>
          <w:sz w:val="24"/>
        </w:rPr>
        <w:t xml:space="preserve"> </w:t>
      </w:r>
      <w:r>
        <w:rPr>
          <w:sz w:val="24"/>
        </w:rPr>
        <w:t>compliance</w:t>
      </w:r>
      <w:r>
        <w:rPr>
          <w:spacing w:val="-17"/>
          <w:sz w:val="24"/>
        </w:rPr>
        <w:t xml:space="preserve"> </w:t>
      </w:r>
      <w:r>
        <w:rPr>
          <w:sz w:val="24"/>
        </w:rPr>
        <w:t>with</w:t>
      </w:r>
      <w:r>
        <w:rPr>
          <w:spacing w:val="-15"/>
          <w:sz w:val="24"/>
        </w:rPr>
        <w:t xml:space="preserve"> </w:t>
      </w:r>
      <w:r>
        <w:rPr>
          <w:sz w:val="24"/>
        </w:rPr>
        <w:t>and</w:t>
      </w:r>
      <w:r>
        <w:rPr>
          <w:spacing w:val="-16"/>
          <w:sz w:val="24"/>
        </w:rPr>
        <w:t xml:space="preserve"> </w:t>
      </w:r>
      <w:r>
        <w:rPr>
          <w:sz w:val="24"/>
        </w:rPr>
        <w:t>enforcement of 225 CMR</w:t>
      </w:r>
      <w:r>
        <w:rPr>
          <w:spacing w:val="-1"/>
          <w:sz w:val="24"/>
        </w:rPr>
        <w:t xml:space="preserve"> </w:t>
      </w:r>
      <w:r>
        <w:rPr>
          <w:sz w:val="24"/>
        </w:rPr>
        <w:t>20.00.</w:t>
      </w:r>
    </w:p>
    <w:p w:rsidR="00872DC5" w:rsidRDefault="00872DC5">
      <w:pPr>
        <w:pStyle w:val="BodyText"/>
        <w:jc w:val="left"/>
      </w:pPr>
    </w:p>
    <w:p w:rsidR="00872DC5" w:rsidRDefault="001F15AF">
      <w:pPr>
        <w:pStyle w:val="ListParagraph"/>
        <w:numPr>
          <w:ilvl w:val="2"/>
          <w:numId w:val="1"/>
        </w:numPr>
        <w:tabs>
          <w:tab w:val="left" w:pos="1523"/>
        </w:tabs>
        <w:ind w:right="338" w:firstLine="0"/>
        <w:jc w:val="both"/>
        <w:rPr>
          <w:sz w:val="24"/>
        </w:rPr>
      </w:pPr>
      <w:r>
        <w:rPr>
          <w:sz w:val="24"/>
          <w:u w:val="single"/>
        </w:rPr>
        <w:t>Audit and Site Inspection</w:t>
      </w:r>
      <w:r>
        <w:rPr>
          <w:sz w:val="24"/>
        </w:rPr>
        <w:t>. Upon reasonable notice to a Solar Tariff Generation Unit Owner, or Authorized</w:t>
      </w:r>
      <w:r>
        <w:rPr>
          <w:spacing w:val="-6"/>
          <w:sz w:val="24"/>
        </w:rPr>
        <w:t xml:space="preserve"> </w:t>
      </w:r>
      <w:r>
        <w:rPr>
          <w:sz w:val="24"/>
        </w:rPr>
        <w:t>Agent,</w:t>
      </w:r>
      <w:r>
        <w:rPr>
          <w:spacing w:val="-6"/>
          <w:sz w:val="24"/>
        </w:rPr>
        <w:t xml:space="preserve"> </w:t>
      </w:r>
      <w:r>
        <w:rPr>
          <w:sz w:val="24"/>
        </w:rPr>
        <w:t>the</w:t>
      </w:r>
      <w:r>
        <w:rPr>
          <w:spacing w:val="-4"/>
          <w:sz w:val="24"/>
        </w:rPr>
        <w:t xml:space="preserve"> </w:t>
      </w:r>
      <w:r>
        <w:rPr>
          <w:sz w:val="24"/>
        </w:rPr>
        <w:t>Department</w:t>
      </w:r>
      <w:r>
        <w:rPr>
          <w:spacing w:val="-6"/>
          <w:sz w:val="24"/>
        </w:rPr>
        <w:t xml:space="preserve"> </w:t>
      </w:r>
      <w:r>
        <w:rPr>
          <w:sz w:val="24"/>
        </w:rPr>
        <w:t>may</w:t>
      </w:r>
      <w:r>
        <w:rPr>
          <w:spacing w:val="-7"/>
          <w:sz w:val="24"/>
        </w:rPr>
        <w:t xml:space="preserve"> </w:t>
      </w:r>
      <w:r>
        <w:rPr>
          <w:sz w:val="24"/>
        </w:rPr>
        <w:t>conduct</w:t>
      </w:r>
      <w:r>
        <w:rPr>
          <w:spacing w:val="-5"/>
          <w:sz w:val="24"/>
        </w:rPr>
        <w:t xml:space="preserve"> </w:t>
      </w:r>
      <w:r>
        <w:rPr>
          <w:sz w:val="24"/>
        </w:rPr>
        <w:t>audits,</w:t>
      </w:r>
      <w:r>
        <w:rPr>
          <w:spacing w:val="-6"/>
          <w:sz w:val="24"/>
        </w:rPr>
        <w:t xml:space="preserve"> </w:t>
      </w:r>
      <w:r>
        <w:rPr>
          <w:sz w:val="24"/>
        </w:rPr>
        <w:t>which</w:t>
      </w:r>
      <w:r>
        <w:rPr>
          <w:spacing w:val="-6"/>
          <w:sz w:val="24"/>
        </w:rPr>
        <w:t xml:space="preserve"> </w:t>
      </w:r>
      <w:r>
        <w:rPr>
          <w:sz w:val="24"/>
        </w:rPr>
        <w:t>may</w:t>
      </w:r>
      <w:r>
        <w:rPr>
          <w:spacing w:val="-6"/>
          <w:sz w:val="24"/>
        </w:rPr>
        <w:t xml:space="preserve"> </w:t>
      </w:r>
      <w:r>
        <w:rPr>
          <w:sz w:val="24"/>
        </w:rPr>
        <w:t>include</w:t>
      </w:r>
      <w:r>
        <w:rPr>
          <w:spacing w:val="-7"/>
          <w:sz w:val="24"/>
        </w:rPr>
        <w:t xml:space="preserve"> </w:t>
      </w:r>
      <w:r>
        <w:rPr>
          <w:sz w:val="24"/>
        </w:rPr>
        <w:t>inspection</w:t>
      </w:r>
      <w:r>
        <w:rPr>
          <w:spacing w:val="-6"/>
          <w:sz w:val="24"/>
        </w:rPr>
        <w:t xml:space="preserve"> </w:t>
      </w:r>
      <w:r>
        <w:rPr>
          <w:sz w:val="24"/>
        </w:rPr>
        <w:t>and</w:t>
      </w:r>
      <w:r>
        <w:rPr>
          <w:spacing w:val="-5"/>
          <w:sz w:val="24"/>
        </w:rPr>
        <w:t xml:space="preserve"> </w:t>
      </w:r>
      <w:r>
        <w:rPr>
          <w:sz w:val="24"/>
        </w:rPr>
        <w:t>copying of records and/or site visits to a Solar Tariff Generation Unit’s facilities, including, but not limited to,</w:t>
      </w:r>
      <w:r>
        <w:rPr>
          <w:spacing w:val="-12"/>
          <w:sz w:val="24"/>
        </w:rPr>
        <w:t xml:space="preserve"> </w:t>
      </w:r>
      <w:r>
        <w:rPr>
          <w:sz w:val="24"/>
        </w:rPr>
        <w:t>all</w:t>
      </w:r>
      <w:r>
        <w:rPr>
          <w:spacing w:val="-10"/>
          <w:sz w:val="24"/>
        </w:rPr>
        <w:t xml:space="preserve"> </w:t>
      </w:r>
      <w:r>
        <w:rPr>
          <w:sz w:val="24"/>
        </w:rPr>
        <w:t>files</w:t>
      </w:r>
      <w:r>
        <w:rPr>
          <w:spacing w:val="-11"/>
          <w:sz w:val="24"/>
        </w:rPr>
        <w:t xml:space="preserve"> </w:t>
      </w:r>
      <w:r>
        <w:rPr>
          <w:sz w:val="24"/>
        </w:rPr>
        <w:t>and</w:t>
      </w:r>
      <w:r>
        <w:rPr>
          <w:spacing w:val="-11"/>
          <w:sz w:val="24"/>
        </w:rPr>
        <w:t xml:space="preserve"> </w:t>
      </w:r>
      <w:r>
        <w:rPr>
          <w:sz w:val="24"/>
        </w:rPr>
        <w:t>documents</w:t>
      </w:r>
      <w:r>
        <w:rPr>
          <w:spacing w:val="-11"/>
          <w:sz w:val="24"/>
        </w:rPr>
        <w:t xml:space="preserve"> </w:t>
      </w:r>
      <w:r>
        <w:rPr>
          <w:sz w:val="24"/>
        </w:rPr>
        <w:t>that</w:t>
      </w:r>
      <w:r>
        <w:rPr>
          <w:spacing w:val="-11"/>
          <w:sz w:val="24"/>
        </w:rPr>
        <w:t xml:space="preserve"> </w:t>
      </w:r>
      <w:r>
        <w:rPr>
          <w:sz w:val="24"/>
        </w:rPr>
        <w:t>the</w:t>
      </w:r>
      <w:r>
        <w:rPr>
          <w:spacing w:val="-12"/>
          <w:sz w:val="24"/>
        </w:rPr>
        <w:t xml:space="preserve"> </w:t>
      </w:r>
      <w:r>
        <w:rPr>
          <w:sz w:val="24"/>
        </w:rPr>
        <w:t>Department</w:t>
      </w:r>
      <w:r>
        <w:rPr>
          <w:spacing w:val="-11"/>
          <w:sz w:val="24"/>
        </w:rPr>
        <w:t xml:space="preserve"> </w:t>
      </w:r>
      <w:r>
        <w:rPr>
          <w:sz w:val="24"/>
        </w:rPr>
        <w:t>determines</w:t>
      </w:r>
      <w:r>
        <w:rPr>
          <w:spacing w:val="-11"/>
          <w:sz w:val="24"/>
        </w:rPr>
        <w:t xml:space="preserve"> </w:t>
      </w:r>
      <w:r>
        <w:rPr>
          <w:sz w:val="24"/>
        </w:rPr>
        <w:t>are</w:t>
      </w:r>
      <w:r>
        <w:rPr>
          <w:spacing w:val="-11"/>
          <w:sz w:val="24"/>
        </w:rPr>
        <w:t xml:space="preserve"> </w:t>
      </w:r>
      <w:r>
        <w:rPr>
          <w:sz w:val="24"/>
        </w:rPr>
        <w:t>related</w:t>
      </w:r>
      <w:r>
        <w:rPr>
          <w:spacing w:val="-11"/>
          <w:sz w:val="24"/>
        </w:rPr>
        <w:t xml:space="preserve"> </w:t>
      </w:r>
      <w:r>
        <w:rPr>
          <w:sz w:val="24"/>
        </w:rPr>
        <w:t>to</w:t>
      </w:r>
      <w:r>
        <w:rPr>
          <w:spacing w:val="-11"/>
          <w:sz w:val="24"/>
        </w:rPr>
        <w:t xml:space="preserve"> </w:t>
      </w:r>
      <w:r>
        <w:rPr>
          <w:sz w:val="24"/>
        </w:rPr>
        <w:t>compliance</w:t>
      </w:r>
      <w:r>
        <w:rPr>
          <w:spacing w:val="-12"/>
          <w:sz w:val="24"/>
        </w:rPr>
        <w:t xml:space="preserve"> </w:t>
      </w:r>
      <w:r>
        <w:rPr>
          <w:sz w:val="24"/>
        </w:rPr>
        <w:t>with</w:t>
      </w:r>
      <w:r>
        <w:rPr>
          <w:spacing w:val="-7"/>
          <w:sz w:val="24"/>
        </w:rPr>
        <w:t xml:space="preserve"> </w:t>
      </w:r>
      <w:r>
        <w:rPr>
          <w:sz w:val="24"/>
        </w:rPr>
        <w:t>225</w:t>
      </w:r>
      <w:r>
        <w:rPr>
          <w:spacing w:val="-11"/>
          <w:sz w:val="24"/>
        </w:rPr>
        <w:t xml:space="preserve"> </w:t>
      </w:r>
      <w:r>
        <w:rPr>
          <w:sz w:val="24"/>
        </w:rPr>
        <w:t>CMR 20.00.</w:t>
      </w:r>
    </w:p>
    <w:p w:rsidR="00872DC5" w:rsidRDefault="00872DC5">
      <w:pPr>
        <w:pStyle w:val="BodyText"/>
        <w:jc w:val="left"/>
      </w:pPr>
    </w:p>
    <w:p w:rsidR="00872DC5" w:rsidRDefault="001F15AF">
      <w:pPr>
        <w:pStyle w:val="ListParagraph"/>
        <w:numPr>
          <w:ilvl w:val="1"/>
          <w:numId w:val="1"/>
        </w:numPr>
        <w:tabs>
          <w:tab w:val="left" w:pos="645"/>
        </w:tabs>
        <w:rPr>
          <w:sz w:val="24"/>
        </w:rPr>
      </w:pPr>
      <w:r>
        <w:rPr>
          <w:sz w:val="24"/>
          <w:u w:val="single"/>
        </w:rPr>
        <w:t>:</w:t>
      </w:r>
      <w:r>
        <w:rPr>
          <w:spacing w:val="-1"/>
          <w:sz w:val="24"/>
          <w:u w:val="single"/>
        </w:rPr>
        <w:t xml:space="preserve"> </w:t>
      </w:r>
      <w:r>
        <w:rPr>
          <w:sz w:val="24"/>
          <w:u w:val="single"/>
        </w:rPr>
        <w:t>Non-compliance</w:t>
      </w:r>
    </w:p>
    <w:p w:rsidR="00872DC5" w:rsidRDefault="00872DC5">
      <w:pPr>
        <w:pStyle w:val="BodyText"/>
        <w:spacing w:before="5"/>
        <w:jc w:val="left"/>
        <w:rPr>
          <w:sz w:val="16"/>
        </w:rPr>
      </w:pPr>
    </w:p>
    <w:p w:rsidR="00872DC5" w:rsidRDefault="001F15AF">
      <w:pPr>
        <w:pStyle w:val="BodyText"/>
        <w:spacing w:before="90" w:line="244" w:lineRule="auto"/>
        <w:ind w:left="1184" w:right="342" w:firstLine="271"/>
      </w:pPr>
      <w:r>
        <w:t>Any Distribution Company, Owner, or Authorized Agent of a Solar Tariff Generation Unit that fails to comply with the requirements of 225 CMR 20.00 and accompanying Guidelines shall be subject to the provisions in 225 CMR 20.11(1) through (3).</w:t>
      </w:r>
    </w:p>
    <w:p w:rsidR="00872DC5" w:rsidRDefault="00872DC5">
      <w:pPr>
        <w:pStyle w:val="BodyText"/>
        <w:spacing w:before="4"/>
        <w:jc w:val="left"/>
        <w:rPr>
          <w:sz w:val="23"/>
        </w:rPr>
      </w:pPr>
    </w:p>
    <w:p w:rsidR="00872DC5" w:rsidRDefault="001F15AF">
      <w:pPr>
        <w:pStyle w:val="ListParagraph"/>
        <w:numPr>
          <w:ilvl w:val="2"/>
          <w:numId w:val="1"/>
        </w:numPr>
        <w:tabs>
          <w:tab w:val="left" w:pos="1511"/>
        </w:tabs>
        <w:ind w:left="1510" w:hanging="327"/>
        <w:rPr>
          <w:sz w:val="24"/>
        </w:rPr>
      </w:pPr>
      <w:r>
        <w:rPr>
          <w:sz w:val="24"/>
          <w:u w:val="single"/>
        </w:rPr>
        <w:t>Notice</w:t>
      </w:r>
      <w:r>
        <w:rPr>
          <w:spacing w:val="-15"/>
          <w:sz w:val="24"/>
          <w:u w:val="single"/>
        </w:rPr>
        <w:t xml:space="preserve"> </w:t>
      </w:r>
      <w:r>
        <w:rPr>
          <w:sz w:val="24"/>
          <w:u w:val="single"/>
        </w:rPr>
        <w:t>of</w:t>
      </w:r>
      <w:r>
        <w:rPr>
          <w:spacing w:val="-13"/>
          <w:sz w:val="24"/>
          <w:u w:val="single"/>
        </w:rPr>
        <w:t xml:space="preserve"> </w:t>
      </w:r>
      <w:r>
        <w:rPr>
          <w:sz w:val="24"/>
          <w:u w:val="single"/>
        </w:rPr>
        <w:t>Non-compliance</w:t>
      </w:r>
      <w:r>
        <w:rPr>
          <w:sz w:val="24"/>
        </w:rPr>
        <w:t>.</w:t>
      </w:r>
      <w:r>
        <w:rPr>
          <w:spacing w:val="-13"/>
          <w:sz w:val="24"/>
        </w:rPr>
        <w:t xml:space="preserve"> </w:t>
      </w:r>
      <w:r>
        <w:rPr>
          <w:sz w:val="24"/>
        </w:rPr>
        <w:t>A</w:t>
      </w:r>
      <w:r>
        <w:rPr>
          <w:spacing w:val="-13"/>
          <w:sz w:val="24"/>
        </w:rPr>
        <w:t xml:space="preserve"> </w:t>
      </w:r>
      <w:r>
        <w:rPr>
          <w:sz w:val="24"/>
        </w:rPr>
        <w:t>failure</w:t>
      </w:r>
      <w:r>
        <w:rPr>
          <w:spacing w:val="-14"/>
          <w:sz w:val="24"/>
        </w:rPr>
        <w:t xml:space="preserve"> </w:t>
      </w:r>
      <w:r>
        <w:rPr>
          <w:sz w:val="24"/>
        </w:rPr>
        <w:t>to</w:t>
      </w:r>
      <w:r>
        <w:rPr>
          <w:spacing w:val="-12"/>
          <w:sz w:val="24"/>
        </w:rPr>
        <w:t xml:space="preserve"> </w:t>
      </w:r>
      <w:r>
        <w:rPr>
          <w:sz w:val="24"/>
        </w:rPr>
        <w:t>substantially</w:t>
      </w:r>
      <w:r>
        <w:rPr>
          <w:spacing w:val="-11"/>
          <w:sz w:val="24"/>
        </w:rPr>
        <w:t xml:space="preserve"> </w:t>
      </w:r>
      <w:r>
        <w:rPr>
          <w:sz w:val="24"/>
        </w:rPr>
        <w:t>comply</w:t>
      </w:r>
      <w:r>
        <w:rPr>
          <w:spacing w:val="-13"/>
          <w:sz w:val="24"/>
        </w:rPr>
        <w:t xml:space="preserve"> </w:t>
      </w:r>
      <w:r>
        <w:rPr>
          <w:sz w:val="24"/>
        </w:rPr>
        <w:t>with</w:t>
      </w:r>
      <w:r>
        <w:rPr>
          <w:spacing w:val="-12"/>
          <w:sz w:val="24"/>
        </w:rPr>
        <w:t xml:space="preserve"> </w:t>
      </w:r>
      <w:r>
        <w:rPr>
          <w:sz w:val="24"/>
        </w:rPr>
        <w:t>the</w:t>
      </w:r>
      <w:r>
        <w:rPr>
          <w:spacing w:val="-13"/>
          <w:sz w:val="24"/>
        </w:rPr>
        <w:t xml:space="preserve"> </w:t>
      </w:r>
      <w:r>
        <w:rPr>
          <w:sz w:val="24"/>
        </w:rPr>
        <w:t>requirements</w:t>
      </w:r>
      <w:r>
        <w:rPr>
          <w:spacing w:val="-13"/>
          <w:sz w:val="24"/>
        </w:rPr>
        <w:t xml:space="preserve"> </w:t>
      </w:r>
      <w:r>
        <w:rPr>
          <w:sz w:val="24"/>
        </w:rPr>
        <w:t>of</w:t>
      </w:r>
      <w:r>
        <w:rPr>
          <w:spacing w:val="-12"/>
          <w:sz w:val="24"/>
        </w:rPr>
        <w:t xml:space="preserve"> </w:t>
      </w:r>
      <w:r>
        <w:rPr>
          <w:sz w:val="24"/>
        </w:rPr>
        <w:t>225</w:t>
      </w:r>
      <w:r>
        <w:rPr>
          <w:spacing w:val="-13"/>
          <w:sz w:val="24"/>
        </w:rPr>
        <w:t xml:space="preserve"> </w:t>
      </w:r>
      <w:r>
        <w:rPr>
          <w:sz w:val="24"/>
        </w:rPr>
        <w:t>CMR</w:t>
      </w:r>
    </w:p>
    <w:p w:rsidR="00872DC5" w:rsidRDefault="001F15AF">
      <w:pPr>
        <w:pStyle w:val="BodyText"/>
        <w:ind w:left="1184"/>
        <w:jc w:val="left"/>
      </w:pPr>
      <w:r>
        <w:t>20.00 and accompanying Guidelines shall be determined by the Department on a case by case basis.</w:t>
      </w:r>
    </w:p>
    <w:p w:rsidR="00872DC5" w:rsidRDefault="00872DC5">
      <w:pPr>
        <w:sectPr w:rsidR="00872DC5">
          <w:pgSz w:w="12240" w:h="15840"/>
          <w:pgMar w:top="1100" w:right="520" w:bottom="1200" w:left="760" w:header="0" w:footer="1012" w:gutter="0"/>
          <w:cols w:space="720"/>
        </w:sectPr>
      </w:pPr>
    </w:p>
    <w:p w:rsidR="00872DC5" w:rsidRDefault="001F15AF">
      <w:pPr>
        <w:pStyle w:val="BodyText"/>
        <w:spacing w:before="63"/>
        <w:ind w:left="1184" w:right="340"/>
      </w:pPr>
      <w:r>
        <w:lastRenderedPageBreak/>
        <w:t>A written Notice of Non-compliance shall be prepared and delivered by the Department to any Distribution Company, Owner, or Authorized Agent of a Solar Tariff Generation Unit that fails to comply with the requirements of 225 CMR 20.00, and to the DPU, as applicable. The Notice of Non-compliance shall describe the requirement(s) with which the Distribution Company, Owner, or Authorized Agent failed to comply and the time period of such non-compliance.</w:t>
      </w:r>
    </w:p>
    <w:p w:rsidR="00872DC5" w:rsidRDefault="001F15AF">
      <w:pPr>
        <w:pStyle w:val="ListParagraph"/>
        <w:numPr>
          <w:ilvl w:val="2"/>
          <w:numId w:val="1"/>
        </w:numPr>
        <w:tabs>
          <w:tab w:val="left" w:pos="1535"/>
        </w:tabs>
        <w:spacing w:before="214"/>
        <w:ind w:right="337" w:firstLine="0"/>
        <w:jc w:val="both"/>
        <w:rPr>
          <w:sz w:val="24"/>
        </w:rPr>
      </w:pPr>
      <w:r>
        <w:rPr>
          <w:sz w:val="24"/>
          <w:u w:val="single"/>
        </w:rPr>
        <w:t>Publication of Notice of Non-compliance</w:t>
      </w:r>
      <w:r>
        <w:rPr>
          <w:sz w:val="24"/>
        </w:rPr>
        <w:t>. A Notice of Non-compliance may be published on the Department’s website and in any other media deemed appropriate by the Department. Such publication may remain posted until the Distribution Company, Owner, or Authorized Agent returns to compliance as determined by the</w:t>
      </w:r>
      <w:r>
        <w:rPr>
          <w:spacing w:val="3"/>
          <w:sz w:val="24"/>
        </w:rPr>
        <w:t xml:space="preserve"> </w:t>
      </w:r>
      <w:r>
        <w:rPr>
          <w:sz w:val="24"/>
        </w:rPr>
        <w:t>Department.</w:t>
      </w:r>
    </w:p>
    <w:p w:rsidR="00872DC5" w:rsidRDefault="00872DC5">
      <w:pPr>
        <w:pStyle w:val="BodyText"/>
        <w:jc w:val="left"/>
      </w:pPr>
    </w:p>
    <w:p w:rsidR="00872DC5" w:rsidRDefault="001F15AF">
      <w:pPr>
        <w:pStyle w:val="ListParagraph"/>
        <w:numPr>
          <w:ilvl w:val="2"/>
          <w:numId w:val="1"/>
        </w:numPr>
        <w:tabs>
          <w:tab w:val="left" w:pos="1562"/>
        </w:tabs>
        <w:ind w:right="343" w:firstLine="0"/>
        <w:jc w:val="both"/>
        <w:rPr>
          <w:sz w:val="24"/>
        </w:rPr>
      </w:pPr>
      <w:r>
        <w:rPr>
          <w:sz w:val="24"/>
          <w:u w:val="single"/>
        </w:rPr>
        <w:t>Suspension or Revocation of Statement of Qualification</w:t>
      </w:r>
      <w:r>
        <w:rPr>
          <w:sz w:val="24"/>
        </w:rPr>
        <w:t>. The Department may suspend or revoke a Statement of Qualification if the Owner of a Solar Tariff Generation Unit or Authorized Agent of the Owner fails to comply with any provisions in 225 CMR</w:t>
      </w:r>
      <w:r>
        <w:rPr>
          <w:spacing w:val="-3"/>
          <w:sz w:val="24"/>
        </w:rPr>
        <w:t xml:space="preserve"> </w:t>
      </w:r>
      <w:r>
        <w:rPr>
          <w:sz w:val="24"/>
        </w:rPr>
        <w:t>20.00.</w:t>
      </w:r>
    </w:p>
    <w:p w:rsidR="00872DC5" w:rsidRDefault="00872DC5">
      <w:pPr>
        <w:pStyle w:val="BodyText"/>
        <w:jc w:val="left"/>
      </w:pPr>
    </w:p>
    <w:p w:rsidR="00872DC5" w:rsidRDefault="001F15AF">
      <w:pPr>
        <w:pStyle w:val="ListParagraph"/>
        <w:numPr>
          <w:ilvl w:val="1"/>
          <w:numId w:val="1"/>
        </w:numPr>
        <w:tabs>
          <w:tab w:val="left" w:pos="645"/>
        </w:tabs>
        <w:rPr>
          <w:sz w:val="24"/>
        </w:rPr>
      </w:pPr>
      <w:r>
        <w:rPr>
          <w:sz w:val="24"/>
          <w:u w:val="single"/>
        </w:rPr>
        <w:t>:</w:t>
      </w:r>
      <w:r>
        <w:rPr>
          <w:spacing w:val="-1"/>
          <w:sz w:val="24"/>
          <w:u w:val="single"/>
        </w:rPr>
        <w:t xml:space="preserve"> </w:t>
      </w:r>
      <w:r>
        <w:rPr>
          <w:sz w:val="24"/>
          <w:u w:val="single"/>
        </w:rPr>
        <w:t>Severability</w:t>
      </w:r>
    </w:p>
    <w:p w:rsidR="00872DC5" w:rsidRDefault="00872DC5">
      <w:pPr>
        <w:pStyle w:val="BodyText"/>
        <w:spacing w:before="3"/>
        <w:jc w:val="left"/>
        <w:rPr>
          <w:sz w:val="16"/>
        </w:rPr>
      </w:pPr>
    </w:p>
    <w:p w:rsidR="00872DC5" w:rsidRDefault="001F15AF">
      <w:pPr>
        <w:pStyle w:val="BodyText"/>
        <w:spacing w:before="90"/>
        <w:ind w:left="1184" w:firstLine="271"/>
        <w:jc w:val="left"/>
      </w:pPr>
      <w:r>
        <w:t>If any provision of 225 CMR 20.00 is declared invalid, such invalidity shall not affect other provisions or applications that can be given effect without the invalid provision or application.</w:t>
      </w:r>
    </w:p>
    <w:p w:rsidR="00872DC5" w:rsidRDefault="00872DC5">
      <w:pPr>
        <w:pStyle w:val="BodyText"/>
        <w:jc w:val="left"/>
      </w:pPr>
    </w:p>
    <w:p w:rsidR="00872DC5" w:rsidRDefault="001F15AF">
      <w:pPr>
        <w:pStyle w:val="BodyText"/>
        <w:ind w:left="104"/>
        <w:jc w:val="left"/>
      </w:pPr>
      <w:r>
        <w:t>REGULATORY AUTHORITY</w:t>
      </w:r>
    </w:p>
    <w:p w:rsidR="00872DC5" w:rsidRDefault="00872DC5">
      <w:pPr>
        <w:pStyle w:val="BodyText"/>
        <w:jc w:val="left"/>
      </w:pPr>
    </w:p>
    <w:p w:rsidR="00872DC5" w:rsidRDefault="001F15AF">
      <w:pPr>
        <w:pStyle w:val="BodyText"/>
        <w:ind w:left="1184"/>
        <w:jc w:val="left"/>
      </w:pPr>
      <w:r>
        <w:t>225 CMR 20.00: St. 2016, c. 75, § 11 and M.G.L. c. 25A, § 6.</w:t>
      </w:r>
    </w:p>
    <w:sectPr w:rsidR="00872DC5">
      <w:pgSz w:w="12240" w:h="15840"/>
      <w:pgMar w:top="800" w:right="520" w:bottom="1200" w:left="760" w:header="0" w:footer="101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F3B" w:rsidRDefault="00510F3B">
      <w:r>
        <w:separator/>
      </w:r>
    </w:p>
  </w:endnote>
  <w:endnote w:type="continuationSeparator" w:id="0">
    <w:p w:rsidR="00510F3B" w:rsidRDefault="00510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5AF" w:rsidRDefault="002F6258">
    <w:pPr>
      <w:pStyle w:val="BodyText"/>
      <w:spacing w:line="14" w:lineRule="auto"/>
      <w:jc w:val="left"/>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7045325</wp:posOffset>
              </wp:positionH>
              <wp:positionV relativeFrom="page">
                <wp:posOffset>9276080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15AF" w:rsidRDefault="001F15AF">
                          <w:pPr>
                            <w:spacing w:line="245" w:lineRule="exact"/>
                            <w:ind w:left="60"/>
                            <w:rPr>
                              <w:rFonts w:ascii="Calibri"/>
                            </w:rPr>
                          </w:pPr>
                          <w:r>
                            <w:fldChar w:fldCharType="begin"/>
                          </w:r>
                          <w:r>
                            <w:rPr>
                              <w:rFonts w:ascii="Calibri"/>
                            </w:rPr>
                            <w:instrText xml:space="preserve"> PAGE </w:instrText>
                          </w:r>
                          <w:r>
                            <w:fldChar w:fldCharType="separate"/>
                          </w:r>
                          <w:r w:rsidR="002F6258">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7" type="#_x0000_t202" style="position:absolute;margin-left:554.75pt;margin-top:730.4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" filled="f" stroked="f">
              <v:textbox inset="0,0,0,0">
                <w:txbxContent>
                  <w:p w:rsidR="001F15AF" w:rsidRDefault="001F15AF">
                    <w:pPr>
                      <w:spacing w:line="245" w:lineRule="exact"/>
                      <w:ind w:left="60"/>
                      <w:rPr>
                        <w:rFonts w:ascii="Calibri"/>
                      </w:rPr>
                    </w:pPr>
                    <w:r>
                      <w:fldChar w:fldCharType="begin"/>
                    </w:r>
                    <w:r>
                      <w:rPr>
                        <w:rFonts w:ascii="Calibri"/>
                      </w:rPr>
                      <w:instrText xml:space="preserve"> PAGE </w:instrText>
                    </w:r>
                    <w:r>
                      <w:fldChar w:fldCharType="separate"/>
                    </w:r>
                    <w:r w:rsidR="002F6258">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F3B" w:rsidRDefault="00510F3B">
      <w:r>
        <w:separator/>
      </w:r>
    </w:p>
  </w:footnote>
  <w:footnote w:type="continuationSeparator" w:id="0">
    <w:p w:rsidR="00510F3B" w:rsidRDefault="00510F3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4B24"/>
    <w:multiLevelType w:val="multilevel"/>
    <w:tmpl w:val="6C126716"/>
    <w:lvl w:ilvl="0">
      <w:start w:val="20"/>
      <w:numFmt w:val="decimal"/>
      <w:lvlText w:val="%1"/>
      <w:lvlJc w:val="left"/>
      <w:pPr>
        <w:ind w:left="645" w:hanging="541"/>
        <w:jc w:val="left"/>
      </w:pPr>
      <w:rPr>
        <w:rFonts w:hint="default"/>
        <w:lang w:val="en-US" w:eastAsia="en-US" w:bidi="en-US"/>
      </w:rPr>
    </w:lvl>
    <w:lvl w:ilvl="1">
      <w:start w:val="3"/>
      <w:numFmt w:val="decimalZero"/>
      <w:lvlText w:val="%1.%2"/>
      <w:lvlJc w:val="left"/>
      <w:pPr>
        <w:ind w:left="645" w:hanging="541"/>
        <w:jc w:val="left"/>
      </w:pPr>
      <w:rPr>
        <w:rFonts w:ascii="Times New Roman" w:eastAsia="Times New Roman" w:hAnsi="Times New Roman" w:cs="Times New Roman" w:hint="default"/>
        <w:spacing w:val="-2"/>
        <w:w w:val="99"/>
        <w:sz w:val="22"/>
        <w:szCs w:val="22"/>
        <w:lang w:val="en-US" w:eastAsia="en-US" w:bidi="en-US"/>
      </w:rPr>
    </w:lvl>
    <w:lvl w:ilvl="2">
      <w:numFmt w:val="bullet"/>
      <w:lvlText w:val="•"/>
      <w:lvlJc w:val="left"/>
      <w:pPr>
        <w:ind w:left="2704" w:hanging="541"/>
      </w:pPr>
      <w:rPr>
        <w:rFonts w:hint="default"/>
        <w:lang w:val="en-US" w:eastAsia="en-US" w:bidi="en-US"/>
      </w:rPr>
    </w:lvl>
    <w:lvl w:ilvl="3">
      <w:numFmt w:val="bullet"/>
      <w:lvlText w:val="•"/>
      <w:lvlJc w:val="left"/>
      <w:pPr>
        <w:ind w:left="3736" w:hanging="541"/>
      </w:pPr>
      <w:rPr>
        <w:rFonts w:hint="default"/>
        <w:lang w:val="en-US" w:eastAsia="en-US" w:bidi="en-US"/>
      </w:rPr>
    </w:lvl>
    <w:lvl w:ilvl="4">
      <w:numFmt w:val="bullet"/>
      <w:lvlText w:val="•"/>
      <w:lvlJc w:val="left"/>
      <w:pPr>
        <w:ind w:left="4768" w:hanging="541"/>
      </w:pPr>
      <w:rPr>
        <w:rFonts w:hint="default"/>
        <w:lang w:val="en-US" w:eastAsia="en-US" w:bidi="en-US"/>
      </w:rPr>
    </w:lvl>
    <w:lvl w:ilvl="5">
      <w:numFmt w:val="bullet"/>
      <w:lvlText w:val="•"/>
      <w:lvlJc w:val="left"/>
      <w:pPr>
        <w:ind w:left="5800" w:hanging="541"/>
      </w:pPr>
      <w:rPr>
        <w:rFonts w:hint="default"/>
        <w:lang w:val="en-US" w:eastAsia="en-US" w:bidi="en-US"/>
      </w:rPr>
    </w:lvl>
    <w:lvl w:ilvl="6">
      <w:numFmt w:val="bullet"/>
      <w:lvlText w:val="•"/>
      <w:lvlJc w:val="left"/>
      <w:pPr>
        <w:ind w:left="6832" w:hanging="541"/>
      </w:pPr>
      <w:rPr>
        <w:rFonts w:hint="default"/>
        <w:lang w:val="en-US" w:eastAsia="en-US" w:bidi="en-US"/>
      </w:rPr>
    </w:lvl>
    <w:lvl w:ilvl="7">
      <w:numFmt w:val="bullet"/>
      <w:lvlText w:val="•"/>
      <w:lvlJc w:val="left"/>
      <w:pPr>
        <w:ind w:left="7864" w:hanging="541"/>
      </w:pPr>
      <w:rPr>
        <w:rFonts w:hint="default"/>
        <w:lang w:val="en-US" w:eastAsia="en-US" w:bidi="en-US"/>
      </w:rPr>
    </w:lvl>
    <w:lvl w:ilvl="8">
      <w:numFmt w:val="bullet"/>
      <w:lvlText w:val="•"/>
      <w:lvlJc w:val="left"/>
      <w:pPr>
        <w:ind w:left="8896" w:hanging="541"/>
      </w:pPr>
      <w:rPr>
        <w:rFonts w:hint="default"/>
        <w:lang w:val="en-US" w:eastAsia="en-US" w:bidi="en-US"/>
      </w:rPr>
    </w:lvl>
  </w:abstractNum>
  <w:abstractNum w:abstractNumId="1">
    <w:nsid w:val="07894F2A"/>
    <w:multiLevelType w:val="hybridMultilevel"/>
    <w:tmpl w:val="A1584E8A"/>
    <w:lvl w:ilvl="0" w:tplc="93801392">
      <w:start w:val="4"/>
      <w:numFmt w:val="decimal"/>
      <w:lvlText w:val="%1."/>
      <w:lvlJc w:val="left"/>
      <w:pPr>
        <w:ind w:left="1995" w:hanging="233"/>
        <w:jc w:val="left"/>
      </w:pPr>
      <w:rPr>
        <w:rFonts w:ascii="Times New Roman" w:eastAsia="Times New Roman" w:hAnsi="Times New Roman" w:cs="Times New Roman" w:hint="default"/>
        <w:w w:val="100"/>
        <w:sz w:val="24"/>
        <w:szCs w:val="24"/>
        <w:lang w:val="en-US" w:eastAsia="en-US" w:bidi="en-US"/>
      </w:rPr>
    </w:lvl>
    <w:lvl w:ilvl="1" w:tplc="4C7EF592">
      <w:start w:val="1"/>
      <w:numFmt w:val="lowerLetter"/>
      <w:lvlText w:val="%2."/>
      <w:lvlJc w:val="left"/>
      <w:pPr>
        <w:ind w:left="2581" w:hanging="226"/>
        <w:jc w:val="left"/>
      </w:pPr>
      <w:rPr>
        <w:rFonts w:ascii="Times New Roman" w:eastAsia="Times New Roman" w:hAnsi="Times New Roman" w:cs="Times New Roman" w:hint="default"/>
        <w:spacing w:val="-2"/>
        <w:w w:val="99"/>
        <w:sz w:val="24"/>
        <w:szCs w:val="24"/>
        <w:lang w:val="en-US" w:eastAsia="en-US" w:bidi="en-US"/>
      </w:rPr>
    </w:lvl>
    <w:lvl w:ilvl="2" w:tplc="6EAA1104">
      <w:numFmt w:val="bullet"/>
      <w:lvlText w:val="•"/>
      <w:lvlJc w:val="left"/>
      <w:pPr>
        <w:ind w:left="3511" w:hanging="226"/>
      </w:pPr>
      <w:rPr>
        <w:rFonts w:hint="default"/>
        <w:lang w:val="en-US" w:eastAsia="en-US" w:bidi="en-US"/>
      </w:rPr>
    </w:lvl>
    <w:lvl w:ilvl="3" w:tplc="271805A6">
      <w:numFmt w:val="bullet"/>
      <w:lvlText w:val="•"/>
      <w:lvlJc w:val="left"/>
      <w:pPr>
        <w:ind w:left="4442" w:hanging="226"/>
      </w:pPr>
      <w:rPr>
        <w:rFonts w:hint="default"/>
        <w:lang w:val="en-US" w:eastAsia="en-US" w:bidi="en-US"/>
      </w:rPr>
    </w:lvl>
    <w:lvl w:ilvl="4" w:tplc="F5008F54">
      <w:numFmt w:val="bullet"/>
      <w:lvlText w:val="•"/>
      <w:lvlJc w:val="left"/>
      <w:pPr>
        <w:ind w:left="5373" w:hanging="226"/>
      </w:pPr>
      <w:rPr>
        <w:rFonts w:hint="default"/>
        <w:lang w:val="en-US" w:eastAsia="en-US" w:bidi="en-US"/>
      </w:rPr>
    </w:lvl>
    <w:lvl w:ilvl="5" w:tplc="0DF61B1E">
      <w:numFmt w:val="bullet"/>
      <w:lvlText w:val="•"/>
      <w:lvlJc w:val="left"/>
      <w:pPr>
        <w:ind w:left="6304" w:hanging="226"/>
      </w:pPr>
      <w:rPr>
        <w:rFonts w:hint="default"/>
        <w:lang w:val="en-US" w:eastAsia="en-US" w:bidi="en-US"/>
      </w:rPr>
    </w:lvl>
    <w:lvl w:ilvl="6" w:tplc="AF26FB30">
      <w:numFmt w:val="bullet"/>
      <w:lvlText w:val="•"/>
      <w:lvlJc w:val="left"/>
      <w:pPr>
        <w:ind w:left="7235" w:hanging="226"/>
      </w:pPr>
      <w:rPr>
        <w:rFonts w:hint="default"/>
        <w:lang w:val="en-US" w:eastAsia="en-US" w:bidi="en-US"/>
      </w:rPr>
    </w:lvl>
    <w:lvl w:ilvl="7" w:tplc="2100821E">
      <w:numFmt w:val="bullet"/>
      <w:lvlText w:val="•"/>
      <w:lvlJc w:val="left"/>
      <w:pPr>
        <w:ind w:left="8166" w:hanging="226"/>
      </w:pPr>
      <w:rPr>
        <w:rFonts w:hint="default"/>
        <w:lang w:val="en-US" w:eastAsia="en-US" w:bidi="en-US"/>
      </w:rPr>
    </w:lvl>
    <w:lvl w:ilvl="8" w:tplc="16F077D4">
      <w:numFmt w:val="bullet"/>
      <w:lvlText w:val="•"/>
      <w:lvlJc w:val="left"/>
      <w:pPr>
        <w:ind w:left="9097" w:hanging="226"/>
      </w:pPr>
      <w:rPr>
        <w:rFonts w:hint="default"/>
        <w:lang w:val="en-US" w:eastAsia="en-US" w:bidi="en-US"/>
      </w:rPr>
    </w:lvl>
  </w:abstractNum>
  <w:abstractNum w:abstractNumId="2">
    <w:nsid w:val="0D1A5D8C"/>
    <w:multiLevelType w:val="hybridMultilevel"/>
    <w:tmpl w:val="355A4746"/>
    <w:lvl w:ilvl="0" w:tplc="A5649E74">
      <w:start w:val="1"/>
      <w:numFmt w:val="lowerLetter"/>
      <w:lvlText w:val="%1."/>
      <w:lvlJc w:val="left"/>
      <w:pPr>
        <w:ind w:left="2350" w:hanging="240"/>
        <w:jc w:val="left"/>
      </w:pPr>
      <w:rPr>
        <w:rFonts w:ascii="Times New Roman" w:eastAsia="Times New Roman" w:hAnsi="Times New Roman" w:cs="Times New Roman" w:hint="default"/>
        <w:spacing w:val="-1"/>
        <w:w w:val="100"/>
        <w:sz w:val="24"/>
        <w:szCs w:val="24"/>
        <w:lang w:val="en-US" w:eastAsia="en-US" w:bidi="en-US"/>
      </w:rPr>
    </w:lvl>
    <w:lvl w:ilvl="1" w:tplc="4A8C3B16">
      <w:numFmt w:val="bullet"/>
      <w:lvlText w:val="•"/>
      <w:lvlJc w:val="left"/>
      <w:pPr>
        <w:ind w:left="2360" w:hanging="240"/>
      </w:pPr>
      <w:rPr>
        <w:rFonts w:hint="default"/>
        <w:lang w:val="en-US" w:eastAsia="en-US" w:bidi="en-US"/>
      </w:rPr>
    </w:lvl>
    <w:lvl w:ilvl="2" w:tplc="373444C6">
      <w:numFmt w:val="bullet"/>
      <w:lvlText w:val="•"/>
      <w:lvlJc w:val="left"/>
      <w:pPr>
        <w:ind w:left="3315" w:hanging="240"/>
      </w:pPr>
      <w:rPr>
        <w:rFonts w:hint="default"/>
        <w:lang w:val="en-US" w:eastAsia="en-US" w:bidi="en-US"/>
      </w:rPr>
    </w:lvl>
    <w:lvl w:ilvl="3" w:tplc="C7663D9A">
      <w:numFmt w:val="bullet"/>
      <w:lvlText w:val="•"/>
      <w:lvlJc w:val="left"/>
      <w:pPr>
        <w:ind w:left="4271" w:hanging="240"/>
      </w:pPr>
      <w:rPr>
        <w:rFonts w:hint="default"/>
        <w:lang w:val="en-US" w:eastAsia="en-US" w:bidi="en-US"/>
      </w:rPr>
    </w:lvl>
    <w:lvl w:ilvl="4" w:tplc="BC080692">
      <w:numFmt w:val="bullet"/>
      <w:lvlText w:val="•"/>
      <w:lvlJc w:val="left"/>
      <w:pPr>
        <w:ind w:left="5226" w:hanging="240"/>
      </w:pPr>
      <w:rPr>
        <w:rFonts w:hint="default"/>
        <w:lang w:val="en-US" w:eastAsia="en-US" w:bidi="en-US"/>
      </w:rPr>
    </w:lvl>
    <w:lvl w:ilvl="5" w:tplc="80F6CD14">
      <w:numFmt w:val="bullet"/>
      <w:lvlText w:val="•"/>
      <w:lvlJc w:val="left"/>
      <w:pPr>
        <w:ind w:left="6182" w:hanging="240"/>
      </w:pPr>
      <w:rPr>
        <w:rFonts w:hint="default"/>
        <w:lang w:val="en-US" w:eastAsia="en-US" w:bidi="en-US"/>
      </w:rPr>
    </w:lvl>
    <w:lvl w:ilvl="6" w:tplc="1786CA0A">
      <w:numFmt w:val="bullet"/>
      <w:lvlText w:val="•"/>
      <w:lvlJc w:val="left"/>
      <w:pPr>
        <w:ind w:left="7137" w:hanging="240"/>
      </w:pPr>
      <w:rPr>
        <w:rFonts w:hint="default"/>
        <w:lang w:val="en-US" w:eastAsia="en-US" w:bidi="en-US"/>
      </w:rPr>
    </w:lvl>
    <w:lvl w:ilvl="7" w:tplc="7990EAF8">
      <w:numFmt w:val="bullet"/>
      <w:lvlText w:val="•"/>
      <w:lvlJc w:val="left"/>
      <w:pPr>
        <w:ind w:left="8093" w:hanging="240"/>
      </w:pPr>
      <w:rPr>
        <w:rFonts w:hint="default"/>
        <w:lang w:val="en-US" w:eastAsia="en-US" w:bidi="en-US"/>
      </w:rPr>
    </w:lvl>
    <w:lvl w:ilvl="8" w:tplc="EFB462D0">
      <w:numFmt w:val="bullet"/>
      <w:lvlText w:val="•"/>
      <w:lvlJc w:val="left"/>
      <w:pPr>
        <w:ind w:left="9048" w:hanging="240"/>
      </w:pPr>
      <w:rPr>
        <w:rFonts w:hint="default"/>
        <w:lang w:val="en-US" w:eastAsia="en-US" w:bidi="en-US"/>
      </w:rPr>
    </w:lvl>
  </w:abstractNum>
  <w:abstractNum w:abstractNumId="3">
    <w:nsid w:val="12CB3597"/>
    <w:multiLevelType w:val="multilevel"/>
    <w:tmpl w:val="1B2A7F40"/>
    <w:lvl w:ilvl="0">
      <w:start w:val="20"/>
      <w:numFmt w:val="decimal"/>
      <w:lvlText w:val="%1"/>
      <w:lvlJc w:val="left"/>
      <w:pPr>
        <w:ind w:left="645" w:hanging="541"/>
        <w:jc w:val="left"/>
      </w:pPr>
      <w:rPr>
        <w:rFonts w:hint="default"/>
        <w:lang w:val="en-US" w:eastAsia="en-US" w:bidi="en-US"/>
      </w:rPr>
    </w:lvl>
    <w:lvl w:ilvl="1">
      <w:start w:val="1"/>
      <w:numFmt w:val="decimalZero"/>
      <w:lvlText w:val="%1.%2"/>
      <w:lvlJc w:val="left"/>
      <w:pPr>
        <w:ind w:left="645" w:hanging="541"/>
        <w:jc w:val="left"/>
      </w:pPr>
      <w:rPr>
        <w:rFonts w:ascii="Times New Roman" w:eastAsia="Times New Roman" w:hAnsi="Times New Roman" w:cs="Times New Roman" w:hint="default"/>
        <w:w w:val="100"/>
        <w:sz w:val="22"/>
        <w:szCs w:val="22"/>
        <w:u w:val="single" w:color="000000"/>
        <w:lang w:val="en-US" w:eastAsia="en-US" w:bidi="en-US"/>
      </w:rPr>
    </w:lvl>
    <w:lvl w:ilvl="2">
      <w:start w:val="1"/>
      <w:numFmt w:val="decimal"/>
      <w:lvlText w:val="(%3)"/>
      <w:lvlJc w:val="left"/>
      <w:pPr>
        <w:ind w:left="1184" w:hanging="377"/>
        <w:jc w:val="left"/>
      </w:pPr>
      <w:rPr>
        <w:rFonts w:ascii="Times New Roman" w:eastAsia="Times New Roman" w:hAnsi="Times New Roman" w:cs="Times New Roman" w:hint="default"/>
        <w:spacing w:val="-23"/>
        <w:w w:val="99"/>
        <w:sz w:val="24"/>
        <w:szCs w:val="24"/>
        <w:lang w:val="en-US" w:eastAsia="en-US" w:bidi="en-US"/>
      </w:rPr>
    </w:lvl>
    <w:lvl w:ilvl="3">
      <w:start w:val="1"/>
      <w:numFmt w:val="lowerLetter"/>
      <w:lvlText w:val="(%4)"/>
      <w:lvlJc w:val="left"/>
      <w:pPr>
        <w:ind w:left="1635" w:hanging="339"/>
        <w:jc w:val="left"/>
      </w:pPr>
      <w:rPr>
        <w:rFonts w:ascii="Times New Roman" w:eastAsia="Times New Roman" w:hAnsi="Times New Roman" w:cs="Times New Roman" w:hint="default"/>
        <w:spacing w:val="-2"/>
        <w:w w:val="99"/>
        <w:sz w:val="24"/>
        <w:szCs w:val="24"/>
        <w:lang w:val="en-US" w:eastAsia="en-US" w:bidi="en-US"/>
      </w:rPr>
    </w:lvl>
    <w:lvl w:ilvl="4">
      <w:start w:val="1"/>
      <w:numFmt w:val="decimal"/>
      <w:lvlText w:val="%5."/>
      <w:lvlJc w:val="left"/>
      <w:pPr>
        <w:ind w:left="1990" w:hanging="274"/>
        <w:jc w:val="left"/>
      </w:pPr>
      <w:rPr>
        <w:rFonts w:ascii="Times New Roman" w:eastAsia="Times New Roman" w:hAnsi="Times New Roman" w:cs="Times New Roman" w:hint="default"/>
        <w:spacing w:val="-27"/>
        <w:w w:val="99"/>
        <w:sz w:val="24"/>
        <w:szCs w:val="24"/>
        <w:lang w:val="en-US" w:eastAsia="en-US" w:bidi="en-US"/>
      </w:rPr>
    </w:lvl>
    <w:lvl w:ilvl="5">
      <w:start w:val="1"/>
      <w:numFmt w:val="lowerLetter"/>
      <w:lvlText w:val="%6."/>
      <w:lvlJc w:val="left"/>
      <w:pPr>
        <w:ind w:left="2350" w:hanging="233"/>
        <w:jc w:val="left"/>
      </w:pPr>
      <w:rPr>
        <w:rFonts w:ascii="Times New Roman" w:eastAsia="Times New Roman" w:hAnsi="Times New Roman" w:cs="Times New Roman" w:hint="default"/>
        <w:spacing w:val="-1"/>
        <w:w w:val="100"/>
        <w:sz w:val="24"/>
        <w:szCs w:val="24"/>
        <w:lang w:val="en-US" w:eastAsia="en-US" w:bidi="en-US"/>
      </w:rPr>
    </w:lvl>
    <w:lvl w:ilvl="6">
      <w:start w:val="1"/>
      <w:numFmt w:val="lowerRoman"/>
      <w:lvlText w:val="%7."/>
      <w:lvlJc w:val="left"/>
      <w:pPr>
        <w:ind w:left="2902" w:hanging="188"/>
        <w:jc w:val="left"/>
      </w:pPr>
      <w:rPr>
        <w:rFonts w:ascii="Times New Roman" w:eastAsia="Times New Roman" w:hAnsi="Times New Roman" w:cs="Times New Roman" w:hint="default"/>
        <w:spacing w:val="-2"/>
        <w:w w:val="99"/>
        <w:sz w:val="24"/>
        <w:szCs w:val="24"/>
        <w:lang w:val="en-US" w:eastAsia="en-US" w:bidi="en-US"/>
      </w:rPr>
    </w:lvl>
    <w:lvl w:ilvl="7">
      <w:numFmt w:val="bullet"/>
      <w:lvlText w:val="•"/>
      <w:lvlJc w:val="left"/>
      <w:pPr>
        <w:ind w:left="2360" w:hanging="188"/>
      </w:pPr>
      <w:rPr>
        <w:rFonts w:hint="default"/>
        <w:lang w:val="en-US" w:eastAsia="en-US" w:bidi="en-US"/>
      </w:rPr>
    </w:lvl>
    <w:lvl w:ilvl="8">
      <w:numFmt w:val="bullet"/>
      <w:lvlText w:val="•"/>
      <w:lvlJc w:val="left"/>
      <w:pPr>
        <w:ind w:left="2580" w:hanging="188"/>
      </w:pPr>
      <w:rPr>
        <w:rFonts w:hint="default"/>
        <w:lang w:val="en-US" w:eastAsia="en-US" w:bidi="en-US"/>
      </w:rPr>
    </w:lvl>
  </w:abstractNum>
  <w:abstractNum w:abstractNumId="4">
    <w:nsid w:val="21E34247"/>
    <w:multiLevelType w:val="hybridMultilevel"/>
    <w:tmpl w:val="D8F6DF4E"/>
    <w:lvl w:ilvl="0" w:tplc="565A5140">
      <w:start w:val="1"/>
      <w:numFmt w:val="decimal"/>
      <w:lvlText w:val="%1."/>
      <w:lvlJc w:val="left"/>
      <w:pPr>
        <w:ind w:left="2950" w:hanging="240"/>
        <w:jc w:val="left"/>
      </w:pPr>
      <w:rPr>
        <w:rFonts w:ascii="Times New Roman" w:eastAsia="Times New Roman" w:hAnsi="Times New Roman" w:cs="Times New Roman" w:hint="default"/>
        <w:spacing w:val="-2"/>
        <w:w w:val="99"/>
        <w:sz w:val="24"/>
        <w:szCs w:val="24"/>
        <w:lang w:val="en-US" w:eastAsia="en-US" w:bidi="en-US"/>
      </w:rPr>
    </w:lvl>
    <w:lvl w:ilvl="1" w:tplc="67D028E0">
      <w:numFmt w:val="bullet"/>
      <w:lvlText w:val="•"/>
      <w:lvlJc w:val="left"/>
      <w:pPr>
        <w:ind w:left="3760" w:hanging="240"/>
      </w:pPr>
      <w:rPr>
        <w:rFonts w:hint="default"/>
        <w:lang w:val="en-US" w:eastAsia="en-US" w:bidi="en-US"/>
      </w:rPr>
    </w:lvl>
    <w:lvl w:ilvl="2" w:tplc="6A14E4C0">
      <w:numFmt w:val="bullet"/>
      <w:lvlText w:val="•"/>
      <w:lvlJc w:val="left"/>
      <w:pPr>
        <w:ind w:left="4560" w:hanging="240"/>
      </w:pPr>
      <w:rPr>
        <w:rFonts w:hint="default"/>
        <w:lang w:val="en-US" w:eastAsia="en-US" w:bidi="en-US"/>
      </w:rPr>
    </w:lvl>
    <w:lvl w:ilvl="3" w:tplc="527CC482">
      <w:numFmt w:val="bullet"/>
      <w:lvlText w:val="•"/>
      <w:lvlJc w:val="left"/>
      <w:pPr>
        <w:ind w:left="5360" w:hanging="240"/>
      </w:pPr>
      <w:rPr>
        <w:rFonts w:hint="default"/>
        <w:lang w:val="en-US" w:eastAsia="en-US" w:bidi="en-US"/>
      </w:rPr>
    </w:lvl>
    <w:lvl w:ilvl="4" w:tplc="363E5CB0">
      <w:numFmt w:val="bullet"/>
      <w:lvlText w:val="•"/>
      <w:lvlJc w:val="left"/>
      <w:pPr>
        <w:ind w:left="6160" w:hanging="240"/>
      </w:pPr>
      <w:rPr>
        <w:rFonts w:hint="default"/>
        <w:lang w:val="en-US" w:eastAsia="en-US" w:bidi="en-US"/>
      </w:rPr>
    </w:lvl>
    <w:lvl w:ilvl="5" w:tplc="385EE438">
      <w:numFmt w:val="bullet"/>
      <w:lvlText w:val="•"/>
      <w:lvlJc w:val="left"/>
      <w:pPr>
        <w:ind w:left="6960" w:hanging="240"/>
      </w:pPr>
      <w:rPr>
        <w:rFonts w:hint="default"/>
        <w:lang w:val="en-US" w:eastAsia="en-US" w:bidi="en-US"/>
      </w:rPr>
    </w:lvl>
    <w:lvl w:ilvl="6" w:tplc="B96CE53E">
      <w:numFmt w:val="bullet"/>
      <w:lvlText w:val="•"/>
      <w:lvlJc w:val="left"/>
      <w:pPr>
        <w:ind w:left="7760" w:hanging="240"/>
      </w:pPr>
      <w:rPr>
        <w:rFonts w:hint="default"/>
        <w:lang w:val="en-US" w:eastAsia="en-US" w:bidi="en-US"/>
      </w:rPr>
    </w:lvl>
    <w:lvl w:ilvl="7" w:tplc="323807B8">
      <w:numFmt w:val="bullet"/>
      <w:lvlText w:val="•"/>
      <w:lvlJc w:val="left"/>
      <w:pPr>
        <w:ind w:left="8560" w:hanging="240"/>
      </w:pPr>
      <w:rPr>
        <w:rFonts w:hint="default"/>
        <w:lang w:val="en-US" w:eastAsia="en-US" w:bidi="en-US"/>
      </w:rPr>
    </w:lvl>
    <w:lvl w:ilvl="8" w:tplc="948C4A6A">
      <w:numFmt w:val="bullet"/>
      <w:lvlText w:val="•"/>
      <w:lvlJc w:val="left"/>
      <w:pPr>
        <w:ind w:left="9360" w:hanging="240"/>
      </w:pPr>
      <w:rPr>
        <w:rFonts w:hint="default"/>
        <w:lang w:val="en-US" w:eastAsia="en-US" w:bidi="en-US"/>
      </w:rPr>
    </w:lvl>
  </w:abstractNum>
  <w:abstractNum w:abstractNumId="5">
    <w:nsid w:val="324D6086"/>
    <w:multiLevelType w:val="hybridMultilevel"/>
    <w:tmpl w:val="597C6AD4"/>
    <w:lvl w:ilvl="0" w:tplc="DA5EF90E">
      <w:start w:val="10"/>
      <w:numFmt w:val="lowerLetter"/>
      <w:lvlText w:val="(%1)"/>
      <w:lvlJc w:val="left"/>
      <w:pPr>
        <w:ind w:left="1630" w:hanging="286"/>
        <w:jc w:val="left"/>
      </w:pPr>
      <w:rPr>
        <w:rFonts w:ascii="Times New Roman" w:eastAsia="Times New Roman" w:hAnsi="Times New Roman" w:cs="Times New Roman" w:hint="default"/>
        <w:spacing w:val="-1"/>
        <w:w w:val="99"/>
        <w:sz w:val="24"/>
        <w:szCs w:val="24"/>
        <w:lang w:val="en-US" w:eastAsia="en-US" w:bidi="en-US"/>
      </w:rPr>
    </w:lvl>
    <w:lvl w:ilvl="1" w:tplc="2D4C3BDC">
      <w:numFmt w:val="bullet"/>
      <w:lvlText w:val="•"/>
      <w:lvlJc w:val="left"/>
      <w:pPr>
        <w:ind w:left="2572" w:hanging="286"/>
      </w:pPr>
      <w:rPr>
        <w:rFonts w:hint="default"/>
        <w:lang w:val="en-US" w:eastAsia="en-US" w:bidi="en-US"/>
      </w:rPr>
    </w:lvl>
    <w:lvl w:ilvl="2" w:tplc="E41A6422">
      <w:numFmt w:val="bullet"/>
      <w:lvlText w:val="•"/>
      <w:lvlJc w:val="left"/>
      <w:pPr>
        <w:ind w:left="3504" w:hanging="286"/>
      </w:pPr>
      <w:rPr>
        <w:rFonts w:hint="default"/>
        <w:lang w:val="en-US" w:eastAsia="en-US" w:bidi="en-US"/>
      </w:rPr>
    </w:lvl>
    <w:lvl w:ilvl="3" w:tplc="C98EF254">
      <w:numFmt w:val="bullet"/>
      <w:lvlText w:val="•"/>
      <w:lvlJc w:val="left"/>
      <w:pPr>
        <w:ind w:left="4436" w:hanging="286"/>
      </w:pPr>
      <w:rPr>
        <w:rFonts w:hint="default"/>
        <w:lang w:val="en-US" w:eastAsia="en-US" w:bidi="en-US"/>
      </w:rPr>
    </w:lvl>
    <w:lvl w:ilvl="4" w:tplc="3C784AB2">
      <w:numFmt w:val="bullet"/>
      <w:lvlText w:val="•"/>
      <w:lvlJc w:val="left"/>
      <w:pPr>
        <w:ind w:left="5368" w:hanging="286"/>
      </w:pPr>
      <w:rPr>
        <w:rFonts w:hint="default"/>
        <w:lang w:val="en-US" w:eastAsia="en-US" w:bidi="en-US"/>
      </w:rPr>
    </w:lvl>
    <w:lvl w:ilvl="5" w:tplc="E3B2A708">
      <w:numFmt w:val="bullet"/>
      <w:lvlText w:val="•"/>
      <w:lvlJc w:val="left"/>
      <w:pPr>
        <w:ind w:left="6300" w:hanging="286"/>
      </w:pPr>
      <w:rPr>
        <w:rFonts w:hint="default"/>
        <w:lang w:val="en-US" w:eastAsia="en-US" w:bidi="en-US"/>
      </w:rPr>
    </w:lvl>
    <w:lvl w:ilvl="6" w:tplc="502CFDFE">
      <w:numFmt w:val="bullet"/>
      <w:lvlText w:val="•"/>
      <w:lvlJc w:val="left"/>
      <w:pPr>
        <w:ind w:left="7232" w:hanging="286"/>
      </w:pPr>
      <w:rPr>
        <w:rFonts w:hint="default"/>
        <w:lang w:val="en-US" w:eastAsia="en-US" w:bidi="en-US"/>
      </w:rPr>
    </w:lvl>
    <w:lvl w:ilvl="7" w:tplc="B60439D2">
      <w:numFmt w:val="bullet"/>
      <w:lvlText w:val="•"/>
      <w:lvlJc w:val="left"/>
      <w:pPr>
        <w:ind w:left="8164" w:hanging="286"/>
      </w:pPr>
      <w:rPr>
        <w:rFonts w:hint="default"/>
        <w:lang w:val="en-US" w:eastAsia="en-US" w:bidi="en-US"/>
      </w:rPr>
    </w:lvl>
    <w:lvl w:ilvl="8" w:tplc="90F81D3A">
      <w:numFmt w:val="bullet"/>
      <w:lvlText w:val="•"/>
      <w:lvlJc w:val="left"/>
      <w:pPr>
        <w:ind w:left="9096" w:hanging="286"/>
      </w:pPr>
      <w:rPr>
        <w:rFonts w:hint="default"/>
        <w:lang w:val="en-US" w:eastAsia="en-US" w:bidi="en-US"/>
      </w:rPr>
    </w:lvl>
  </w:abstractNum>
  <w:abstractNum w:abstractNumId="6">
    <w:nsid w:val="383F0764"/>
    <w:multiLevelType w:val="multilevel"/>
    <w:tmpl w:val="45C87104"/>
    <w:lvl w:ilvl="0">
      <w:start w:val="20"/>
      <w:numFmt w:val="decimal"/>
      <w:lvlText w:val="%1"/>
      <w:lvlJc w:val="left"/>
      <w:pPr>
        <w:ind w:left="645" w:hanging="541"/>
        <w:jc w:val="left"/>
      </w:pPr>
      <w:rPr>
        <w:rFonts w:hint="default"/>
        <w:lang w:val="en-US" w:eastAsia="en-US" w:bidi="en-US"/>
      </w:rPr>
    </w:lvl>
    <w:lvl w:ilvl="1">
      <w:start w:val="10"/>
      <w:numFmt w:val="decimal"/>
      <w:lvlText w:val="%1.%2"/>
      <w:lvlJc w:val="left"/>
      <w:pPr>
        <w:ind w:left="645" w:hanging="541"/>
        <w:jc w:val="left"/>
      </w:pPr>
      <w:rPr>
        <w:rFonts w:ascii="Times New Roman" w:eastAsia="Times New Roman" w:hAnsi="Times New Roman" w:cs="Times New Roman" w:hint="default"/>
        <w:w w:val="100"/>
        <w:sz w:val="22"/>
        <w:szCs w:val="22"/>
        <w:u w:val="single" w:color="000000"/>
        <w:lang w:val="en-US" w:eastAsia="en-US" w:bidi="en-US"/>
      </w:rPr>
    </w:lvl>
    <w:lvl w:ilvl="2">
      <w:start w:val="1"/>
      <w:numFmt w:val="decimal"/>
      <w:lvlText w:val="(%3)"/>
      <w:lvlJc w:val="left"/>
      <w:pPr>
        <w:ind w:left="1184" w:hanging="365"/>
        <w:jc w:val="left"/>
      </w:pPr>
      <w:rPr>
        <w:rFonts w:ascii="Times New Roman" w:eastAsia="Times New Roman" w:hAnsi="Times New Roman" w:cs="Times New Roman" w:hint="default"/>
        <w:w w:val="99"/>
        <w:sz w:val="24"/>
        <w:szCs w:val="24"/>
        <w:lang w:val="en-US" w:eastAsia="en-US" w:bidi="en-US"/>
      </w:rPr>
    </w:lvl>
    <w:lvl w:ilvl="3">
      <w:numFmt w:val="bullet"/>
      <w:lvlText w:val="•"/>
      <w:lvlJc w:val="left"/>
      <w:pPr>
        <w:ind w:left="2700" w:hanging="365"/>
      </w:pPr>
      <w:rPr>
        <w:rFonts w:hint="default"/>
        <w:lang w:val="en-US" w:eastAsia="en-US" w:bidi="en-US"/>
      </w:rPr>
    </w:lvl>
    <w:lvl w:ilvl="4">
      <w:numFmt w:val="bullet"/>
      <w:lvlText w:val="•"/>
      <w:lvlJc w:val="left"/>
      <w:pPr>
        <w:ind w:left="3880" w:hanging="365"/>
      </w:pPr>
      <w:rPr>
        <w:rFonts w:hint="default"/>
        <w:lang w:val="en-US" w:eastAsia="en-US" w:bidi="en-US"/>
      </w:rPr>
    </w:lvl>
    <w:lvl w:ilvl="5">
      <w:numFmt w:val="bullet"/>
      <w:lvlText w:val="•"/>
      <w:lvlJc w:val="left"/>
      <w:pPr>
        <w:ind w:left="5060" w:hanging="365"/>
      </w:pPr>
      <w:rPr>
        <w:rFonts w:hint="default"/>
        <w:lang w:val="en-US" w:eastAsia="en-US" w:bidi="en-US"/>
      </w:rPr>
    </w:lvl>
    <w:lvl w:ilvl="6">
      <w:numFmt w:val="bullet"/>
      <w:lvlText w:val="•"/>
      <w:lvlJc w:val="left"/>
      <w:pPr>
        <w:ind w:left="6240" w:hanging="365"/>
      </w:pPr>
      <w:rPr>
        <w:rFonts w:hint="default"/>
        <w:lang w:val="en-US" w:eastAsia="en-US" w:bidi="en-US"/>
      </w:rPr>
    </w:lvl>
    <w:lvl w:ilvl="7">
      <w:numFmt w:val="bullet"/>
      <w:lvlText w:val="•"/>
      <w:lvlJc w:val="left"/>
      <w:pPr>
        <w:ind w:left="7420" w:hanging="365"/>
      </w:pPr>
      <w:rPr>
        <w:rFonts w:hint="default"/>
        <w:lang w:val="en-US" w:eastAsia="en-US" w:bidi="en-US"/>
      </w:rPr>
    </w:lvl>
    <w:lvl w:ilvl="8">
      <w:numFmt w:val="bullet"/>
      <w:lvlText w:val="•"/>
      <w:lvlJc w:val="left"/>
      <w:pPr>
        <w:ind w:left="8600" w:hanging="365"/>
      </w:pPr>
      <w:rPr>
        <w:rFonts w:hint="default"/>
        <w:lang w:val="en-US" w:eastAsia="en-US" w:bidi="en-US"/>
      </w:rPr>
    </w:lvl>
  </w:abstractNum>
  <w:abstractNum w:abstractNumId="7">
    <w:nsid w:val="44AF2784"/>
    <w:multiLevelType w:val="hybridMultilevel"/>
    <w:tmpl w:val="7CE840D8"/>
    <w:lvl w:ilvl="0" w:tplc="19D4446E">
      <w:start w:val="1"/>
      <w:numFmt w:val="lowerRoman"/>
      <w:lvlText w:val="(%1)"/>
      <w:lvlJc w:val="left"/>
      <w:pPr>
        <w:ind w:left="1635" w:hanging="284"/>
        <w:jc w:val="left"/>
      </w:pPr>
      <w:rPr>
        <w:rFonts w:ascii="Times New Roman" w:eastAsia="Times New Roman" w:hAnsi="Times New Roman" w:cs="Times New Roman" w:hint="default"/>
        <w:spacing w:val="-1"/>
        <w:w w:val="99"/>
        <w:sz w:val="24"/>
        <w:szCs w:val="24"/>
        <w:lang w:val="en-US" w:eastAsia="en-US" w:bidi="en-US"/>
      </w:rPr>
    </w:lvl>
    <w:lvl w:ilvl="1" w:tplc="81E0DBE6">
      <w:start w:val="1"/>
      <w:numFmt w:val="decimal"/>
      <w:lvlText w:val="%2."/>
      <w:lvlJc w:val="left"/>
      <w:pPr>
        <w:ind w:left="1995" w:hanging="264"/>
        <w:jc w:val="left"/>
      </w:pPr>
      <w:rPr>
        <w:rFonts w:ascii="Times New Roman" w:eastAsia="Times New Roman" w:hAnsi="Times New Roman" w:cs="Times New Roman" w:hint="default"/>
        <w:w w:val="100"/>
        <w:sz w:val="24"/>
        <w:szCs w:val="24"/>
        <w:lang w:val="en-US" w:eastAsia="en-US" w:bidi="en-US"/>
      </w:rPr>
    </w:lvl>
    <w:lvl w:ilvl="2" w:tplc="ABB61A18">
      <w:numFmt w:val="bullet"/>
      <w:lvlText w:val="•"/>
      <w:lvlJc w:val="left"/>
      <w:pPr>
        <w:ind w:left="2995" w:hanging="264"/>
      </w:pPr>
      <w:rPr>
        <w:rFonts w:hint="default"/>
        <w:lang w:val="en-US" w:eastAsia="en-US" w:bidi="en-US"/>
      </w:rPr>
    </w:lvl>
    <w:lvl w:ilvl="3" w:tplc="4948BF72">
      <w:numFmt w:val="bullet"/>
      <w:lvlText w:val="•"/>
      <w:lvlJc w:val="left"/>
      <w:pPr>
        <w:ind w:left="3991" w:hanging="264"/>
      </w:pPr>
      <w:rPr>
        <w:rFonts w:hint="default"/>
        <w:lang w:val="en-US" w:eastAsia="en-US" w:bidi="en-US"/>
      </w:rPr>
    </w:lvl>
    <w:lvl w:ilvl="4" w:tplc="08BA2D44">
      <w:numFmt w:val="bullet"/>
      <w:lvlText w:val="•"/>
      <w:lvlJc w:val="left"/>
      <w:pPr>
        <w:ind w:left="4986" w:hanging="264"/>
      </w:pPr>
      <w:rPr>
        <w:rFonts w:hint="default"/>
        <w:lang w:val="en-US" w:eastAsia="en-US" w:bidi="en-US"/>
      </w:rPr>
    </w:lvl>
    <w:lvl w:ilvl="5" w:tplc="DA988EF6">
      <w:numFmt w:val="bullet"/>
      <w:lvlText w:val="•"/>
      <w:lvlJc w:val="left"/>
      <w:pPr>
        <w:ind w:left="5982" w:hanging="264"/>
      </w:pPr>
      <w:rPr>
        <w:rFonts w:hint="default"/>
        <w:lang w:val="en-US" w:eastAsia="en-US" w:bidi="en-US"/>
      </w:rPr>
    </w:lvl>
    <w:lvl w:ilvl="6" w:tplc="DB340B7A">
      <w:numFmt w:val="bullet"/>
      <w:lvlText w:val="•"/>
      <w:lvlJc w:val="left"/>
      <w:pPr>
        <w:ind w:left="6977" w:hanging="264"/>
      </w:pPr>
      <w:rPr>
        <w:rFonts w:hint="default"/>
        <w:lang w:val="en-US" w:eastAsia="en-US" w:bidi="en-US"/>
      </w:rPr>
    </w:lvl>
    <w:lvl w:ilvl="7" w:tplc="9C04B29A">
      <w:numFmt w:val="bullet"/>
      <w:lvlText w:val="•"/>
      <w:lvlJc w:val="left"/>
      <w:pPr>
        <w:ind w:left="7973" w:hanging="264"/>
      </w:pPr>
      <w:rPr>
        <w:rFonts w:hint="default"/>
        <w:lang w:val="en-US" w:eastAsia="en-US" w:bidi="en-US"/>
      </w:rPr>
    </w:lvl>
    <w:lvl w:ilvl="8" w:tplc="5DACEBD8">
      <w:numFmt w:val="bullet"/>
      <w:lvlText w:val="•"/>
      <w:lvlJc w:val="left"/>
      <w:pPr>
        <w:ind w:left="8968" w:hanging="264"/>
      </w:pPr>
      <w:rPr>
        <w:rFonts w:hint="default"/>
        <w:lang w:val="en-US" w:eastAsia="en-US" w:bidi="en-US"/>
      </w:rPr>
    </w:lvl>
  </w:abstractNum>
  <w:abstractNum w:abstractNumId="8">
    <w:nsid w:val="4A293B8D"/>
    <w:multiLevelType w:val="hybridMultilevel"/>
    <w:tmpl w:val="92B6C832"/>
    <w:lvl w:ilvl="0" w:tplc="C4E06CF2">
      <w:start w:val="1"/>
      <w:numFmt w:val="lowerRoman"/>
      <w:lvlText w:val="%1."/>
      <w:lvlJc w:val="left"/>
      <w:pPr>
        <w:ind w:left="2350" w:hanging="221"/>
        <w:jc w:val="left"/>
      </w:pPr>
      <w:rPr>
        <w:rFonts w:ascii="Times New Roman" w:eastAsia="Times New Roman" w:hAnsi="Times New Roman" w:cs="Times New Roman" w:hint="default"/>
        <w:spacing w:val="-28"/>
        <w:w w:val="99"/>
        <w:sz w:val="24"/>
        <w:szCs w:val="24"/>
        <w:lang w:val="en-US" w:eastAsia="en-US" w:bidi="en-US"/>
      </w:rPr>
    </w:lvl>
    <w:lvl w:ilvl="1" w:tplc="F7D43E64">
      <w:numFmt w:val="bullet"/>
      <w:lvlText w:val="•"/>
      <w:lvlJc w:val="left"/>
      <w:pPr>
        <w:ind w:left="3220" w:hanging="221"/>
      </w:pPr>
      <w:rPr>
        <w:rFonts w:hint="default"/>
        <w:lang w:val="en-US" w:eastAsia="en-US" w:bidi="en-US"/>
      </w:rPr>
    </w:lvl>
    <w:lvl w:ilvl="2" w:tplc="D62CE4E6">
      <w:numFmt w:val="bullet"/>
      <w:lvlText w:val="•"/>
      <w:lvlJc w:val="left"/>
      <w:pPr>
        <w:ind w:left="4080" w:hanging="221"/>
      </w:pPr>
      <w:rPr>
        <w:rFonts w:hint="default"/>
        <w:lang w:val="en-US" w:eastAsia="en-US" w:bidi="en-US"/>
      </w:rPr>
    </w:lvl>
    <w:lvl w:ilvl="3" w:tplc="CE6CB99E">
      <w:numFmt w:val="bullet"/>
      <w:lvlText w:val="•"/>
      <w:lvlJc w:val="left"/>
      <w:pPr>
        <w:ind w:left="4940" w:hanging="221"/>
      </w:pPr>
      <w:rPr>
        <w:rFonts w:hint="default"/>
        <w:lang w:val="en-US" w:eastAsia="en-US" w:bidi="en-US"/>
      </w:rPr>
    </w:lvl>
    <w:lvl w:ilvl="4" w:tplc="702256EA">
      <w:numFmt w:val="bullet"/>
      <w:lvlText w:val="•"/>
      <w:lvlJc w:val="left"/>
      <w:pPr>
        <w:ind w:left="5800" w:hanging="221"/>
      </w:pPr>
      <w:rPr>
        <w:rFonts w:hint="default"/>
        <w:lang w:val="en-US" w:eastAsia="en-US" w:bidi="en-US"/>
      </w:rPr>
    </w:lvl>
    <w:lvl w:ilvl="5" w:tplc="E5A45A4A">
      <w:numFmt w:val="bullet"/>
      <w:lvlText w:val="•"/>
      <w:lvlJc w:val="left"/>
      <w:pPr>
        <w:ind w:left="6660" w:hanging="221"/>
      </w:pPr>
      <w:rPr>
        <w:rFonts w:hint="default"/>
        <w:lang w:val="en-US" w:eastAsia="en-US" w:bidi="en-US"/>
      </w:rPr>
    </w:lvl>
    <w:lvl w:ilvl="6" w:tplc="4702AEA8">
      <w:numFmt w:val="bullet"/>
      <w:lvlText w:val="•"/>
      <w:lvlJc w:val="left"/>
      <w:pPr>
        <w:ind w:left="7520" w:hanging="221"/>
      </w:pPr>
      <w:rPr>
        <w:rFonts w:hint="default"/>
        <w:lang w:val="en-US" w:eastAsia="en-US" w:bidi="en-US"/>
      </w:rPr>
    </w:lvl>
    <w:lvl w:ilvl="7" w:tplc="E49A6EEA">
      <w:numFmt w:val="bullet"/>
      <w:lvlText w:val="•"/>
      <w:lvlJc w:val="left"/>
      <w:pPr>
        <w:ind w:left="8380" w:hanging="221"/>
      </w:pPr>
      <w:rPr>
        <w:rFonts w:hint="default"/>
        <w:lang w:val="en-US" w:eastAsia="en-US" w:bidi="en-US"/>
      </w:rPr>
    </w:lvl>
    <w:lvl w:ilvl="8" w:tplc="845E9532">
      <w:numFmt w:val="bullet"/>
      <w:lvlText w:val="•"/>
      <w:lvlJc w:val="left"/>
      <w:pPr>
        <w:ind w:left="9240" w:hanging="221"/>
      </w:pPr>
      <w:rPr>
        <w:rFonts w:hint="default"/>
        <w:lang w:val="en-US" w:eastAsia="en-US" w:bidi="en-US"/>
      </w:rPr>
    </w:lvl>
  </w:abstractNum>
  <w:abstractNum w:abstractNumId="9">
    <w:nsid w:val="5DAA0B84"/>
    <w:multiLevelType w:val="hybridMultilevel"/>
    <w:tmpl w:val="E2B846BC"/>
    <w:lvl w:ilvl="0" w:tplc="EBA850F4">
      <w:start w:val="3"/>
      <w:numFmt w:val="decimal"/>
      <w:lvlText w:val="(%1)"/>
      <w:lvlJc w:val="left"/>
      <w:pPr>
        <w:ind w:left="1184" w:hanging="341"/>
        <w:jc w:val="left"/>
      </w:pPr>
      <w:rPr>
        <w:rFonts w:ascii="Times New Roman" w:eastAsia="Times New Roman" w:hAnsi="Times New Roman" w:cs="Times New Roman" w:hint="default"/>
        <w:spacing w:val="-1"/>
        <w:w w:val="99"/>
        <w:sz w:val="24"/>
        <w:szCs w:val="24"/>
        <w:lang w:val="en-US" w:eastAsia="en-US" w:bidi="en-US"/>
      </w:rPr>
    </w:lvl>
    <w:lvl w:ilvl="1" w:tplc="1BF84332">
      <w:numFmt w:val="bullet"/>
      <w:lvlText w:val="•"/>
      <w:lvlJc w:val="left"/>
      <w:pPr>
        <w:ind w:left="2158" w:hanging="341"/>
      </w:pPr>
      <w:rPr>
        <w:rFonts w:hint="default"/>
        <w:lang w:val="en-US" w:eastAsia="en-US" w:bidi="en-US"/>
      </w:rPr>
    </w:lvl>
    <w:lvl w:ilvl="2" w:tplc="61101334">
      <w:numFmt w:val="bullet"/>
      <w:lvlText w:val="•"/>
      <w:lvlJc w:val="left"/>
      <w:pPr>
        <w:ind w:left="3136" w:hanging="341"/>
      </w:pPr>
      <w:rPr>
        <w:rFonts w:hint="default"/>
        <w:lang w:val="en-US" w:eastAsia="en-US" w:bidi="en-US"/>
      </w:rPr>
    </w:lvl>
    <w:lvl w:ilvl="3" w:tplc="F51CB92E">
      <w:numFmt w:val="bullet"/>
      <w:lvlText w:val="•"/>
      <w:lvlJc w:val="left"/>
      <w:pPr>
        <w:ind w:left="4114" w:hanging="341"/>
      </w:pPr>
      <w:rPr>
        <w:rFonts w:hint="default"/>
        <w:lang w:val="en-US" w:eastAsia="en-US" w:bidi="en-US"/>
      </w:rPr>
    </w:lvl>
    <w:lvl w:ilvl="4" w:tplc="B8D8B146">
      <w:numFmt w:val="bullet"/>
      <w:lvlText w:val="•"/>
      <w:lvlJc w:val="left"/>
      <w:pPr>
        <w:ind w:left="5092" w:hanging="341"/>
      </w:pPr>
      <w:rPr>
        <w:rFonts w:hint="default"/>
        <w:lang w:val="en-US" w:eastAsia="en-US" w:bidi="en-US"/>
      </w:rPr>
    </w:lvl>
    <w:lvl w:ilvl="5" w:tplc="3CDAD1F8">
      <w:numFmt w:val="bullet"/>
      <w:lvlText w:val="•"/>
      <w:lvlJc w:val="left"/>
      <w:pPr>
        <w:ind w:left="6070" w:hanging="341"/>
      </w:pPr>
      <w:rPr>
        <w:rFonts w:hint="default"/>
        <w:lang w:val="en-US" w:eastAsia="en-US" w:bidi="en-US"/>
      </w:rPr>
    </w:lvl>
    <w:lvl w:ilvl="6" w:tplc="A3BAAA34">
      <w:numFmt w:val="bullet"/>
      <w:lvlText w:val="•"/>
      <w:lvlJc w:val="left"/>
      <w:pPr>
        <w:ind w:left="7048" w:hanging="341"/>
      </w:pPr>
      <w:rPr>
        <w:rFonts w:hint="default"/>
        <w:lang w:val="en-US" w:eastAsia="en-US" w:bidi="en-US"/>
      </w:rPr>
    </w:lvl>
    <w:lvl w:ilvl="7" w:tplc="06DC89AE">
      <w:numFmt w:val="bullet"/>
      <w:lvlText w:val="•"/>
      <w:lvlJc w:val="left"/>
      <w:pPr>
        <w:ind w:left="8026" w:hanging="341"/>
      </w:pPr>
      <w:rPr>
        <w:rFonts w:hint="default"/>
        <w:lang w:val="en-US" w:eastAsia="en-US" w:bidi="en-US"/>
      </w:rPr>
    </w:lvl>
    <w:lvl w:ilvl="8" w:tplc="63CE4CFE">
      <w:numFmt w:val="bullet"/>
      <w:lvlText w:val="•"/>
      <w:lvlJc w:val="left"/>
      <w:pPr>
        <w:ind w:left="9004" w:hanging="341"/>
      </w:pPr>
      <w:rPr>
        <w:rFonts w:hint="default"/>
        <w:lang w:val="en-US" w:eastAsia="en-US" w:bidi="en-US"/>
      </w:rPr>
    </w:lvl>
  </w:abstractNum>
  <w:abstractNum w:abstractNumId="10">
    <w:nsid w:val="6F6B3AC3"/>
    <w:multiLevelType w:val="multilevel"/>
    <w:tmpl w:val="3C227588"/>
    <w:lvl w:ilvl="0">
      <w:start w:val="20"/>
      <w:numFmt w:val="decimal"/>
      <w:lvlText w:val="%1"/>
      <w:lvlJc w:val="left"/>
      <w:pPr>
        <w:ind w:left="645" w:hanging="541"/>
        <w:jc w:val="left"/>
      </w:pPr>
      <w:rPr>
        <w:rFonts w:hint="default"/>
        <w:lang w:val="en-US" w:eastAsia="en-US" w:bidi="en-US"/>
      </w:rPr>
    </w:lvl>
    <w:lvl w:ilvl="1">
      <w:start w:val="10"/>
      <w:numFmt w:val="decimal"/>
      <w:lvlText w:val="%1.%2"/>
      <w:lvlJc w:val="left"/>
      <w:pPr>
        <w:ind w:left="645" w:hanging="541"/>
        <w:jc w:val="left"/>
      </w:pPr>
      <w:rPr>
        <w:rFonts w:ascii="Times New Roman" w:eastAsia="Times New Roman" w:hAnsi="Times New Roman" w:cs="Times New Roman" w:hint="default"/>
        <w:spacing w:val="-3"/>
        <w:w w:val="100"/>
        <w:sz w:val="22"/>
        <w:szCs w:val="22"/>
        <w:lang w:val="en-US" w:eastAsia="en-US" w:bidi="en-US"/>
      </w:rPr>
    </w:lvl>
    <w:lvl w:ilvl="2">
      <w:start w:val="1"/>
      <w:numFmt w:val="lowerLetter"/>
      <w:lvlText w:val="(%3)"/>
      <w:lvlJc w:val="left"/>
      <w:pPr>
        <w:ind w:left="1904" w:hanging="266"/>
        <w:jc w:val="left"/>
      </w:pPr>
      <w:rPr>
        <w:rFonts w:ascii="Times New Roman" w:eastAsia="Times New Roman" w:hAnsi="Times New Roman" w:cs="Times New Roman" w:hint="default"/>
        <w:spacing w:val="-2"/>
        <w:w w:val="99"/>
        <w:sz w:val="22"/>
        <w:szCs w:val="22"/>
        <w:u w:val="single" w:color="000000"/>
        <w:lang w:val="en-US" w:eastAsia="en-US" w:bidi="en-US"/>
      </w:rPr>
    </w:lvl>
    <w:lvl w:ilvl="3">
      <w:start w:val="1"/>
      <w:numFmt w:val="lowerRoman"/>
      <w:lvlText w:val="(%4)"/>
      <w:lvlJc w:val="left"/>
      <w:pPr>
        <w:ind w:left="2264" w:hanging="360"/>
        <w:jc w:val="left"/>
      </w:pPr>
      <w:rPr>
        <w:rFonts w:ascii="Times New Roman" w:eastAsia="Times New Roman" w:hAnsi="Times New Roman" w:cs="Times New Roman" w:hint="default"/>
        <w:spacing w:val="-2"/>
        <w:w w:val="99"/>
        <w:sz w:val="24"/>
        <w:szCs w:val="24"/>
        <w:lang w:val="en-US" w:eastAsia="en-US" w:bidi="en-US"/>
      </w:rPr>
    </w:lvl>
    <w:lvl w:ilvl="4">
      <w:numFmt w:val="bullet"/>
      <w:lvlText w:val="•"/>
      <w:lvlJc w:val="left"/>
      <w:pPr>
        <w:ind w:left="3502" w:hanging="360"/>
      </w:pPr>
      <w:rPr>
        <w:rFonts w:hint="default"/>
        <w:lang w:val="en-US" w:eastAsia="en-US" w:bidi="en-US"/>
      </w:rPr>
    </w:lvl>
    <w:lvl w:ilvl="5">
      <w:numFmt w:val="bullet"/>
      <w:lvlText w:val="•"/>
      <w:lvlJc w:val="left"/>
      <w:pPr>
        <w:ind w:left="4745" w:hanging="360"/>
      </w:pPr>
      <w:rPr>
        <w:rFonts w:hint="default"/>
        <w:lang w:val="en-US" w:eastAsia="en-US" w:bidi="en-US"/>
      </w:rPr>
    </w:lvl>
    <w:lvl w:ilvl="6">
      <w:numFmt w:val="bullet"/>
      <w:lvlText w:val="•"/>
      <w:lvlJc w:val="left"/>
      <w:pPr>
        <w:ind w:left="5988" w:hanging="360"/>
      </w:pPr>
      <w:rPr>
        <w:rFonts w:hint="default"/>
        <w:lang w:val="en-US" w:eastAsia="en-US" w:bidi="en-US"/>
      </w:rPr>
    </w:lvl>
    <w:lvl w:ilvl="7">
      <w:numFmt w:val="bullet"/>
      <w:lvlText w:val="•"/>
      <w:lvlJc w:val="left"/>
      <w:pPr>
        <w:ind w:left="7231" w:hanging="360"/>
      </w:pPr>
      <w:rPr>
        <w:rFonts w:hint="default"/>
        <w:lang w:val="en-US" w:eastAsia="en-US" w:bidi="en-US"/>
      </w:rPr>
    </w:lvl>
    <w:lvl w:ilvl="8">
      <w:numFmt w:val="bullet"/>
      <w:lvlText w:val="•"/>
      <w:lvlJc w:val="left"/>
      <w:pPr>
        <w:ind w:left="8474" w:hanging="360"/>
      </w:pPr>
      <w:rPr>
        <w:rFonts w:hint="default"/>
        <w:lang w:val="en-US" w:eastAsia="en-US" w:bidi="en-US"/>
      </w:rPr>
    </w:lvl>
  </w:abstractNum>
  <w:num w:numId="1">
    <w:abstractNumId w:val="6"/>
  </w:num>
  <w:num w:numId="2">
    <w:abstractNumId w:val="9"/>
  </w:num>
  <w:num w:numId="3">
    <w:abstractNumId w:val="1"/>
  </w:num>
  <w:num w:numId="4">
    <w:abstractNumId w:val="8"/>
  </w:num>
  <w:num w:numId="5">
    <w:abstractNumId w:val="2"/>
  </w:num>
  <w:num w:numId="6">
    <w:abstractNumId w:val="5"/>
  </w:num>
  <w:num w:numId="7">
    <w:abstractNumId w:val="7"/>
  </w:num>
  <w:num w:numId="8">
    <w:abstractNumId w:val="4"/>
  </w:num>
  <w:num w:numId="9">
    <w:abstractNumId w:val="3"/>
  </w:num>
  <w:num w:numId="10">
    <w:abstractNumId w:val="10"/>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n Underwood">
    <w15:presenceInfo w15:providerId="None" w15:userId="Ben Underwoo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hdrShapeDefaults>
    <o:shapedefaults v:ext="edit" spidmax="205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DC5"/>
    <w:rsid w:val="001F15AF"/>
    <w:rsid w:val="002F6258"/>
    <w:rsid w:val="0039139B"/>
    <w:rsid w:val="00510F3B"/>
    <w:rsid w:val="00872DC5"/>
    <w:rsid w:val="00BA1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both"/>
    </w:pPr>
    <w:rPr>
      <w:sz w:val="24"/>
      <w:szCs w:val="24"/>
    </w:rPr>
  </w:style>
  <w:style w:type="paragraph" w:styleId="ListParagraph">
    <w:name w:val="List Paragraph"/>
    <w:basedOn w:val="Normal"/>
    <w:uiPriority w:val="1"/>
    <w:qFormat/>
    <w:pPr>
      <w:ind w:left="1995"/>
      <w:jc w:val="both"/>
    </w:pPr>
  </w:style>
  <w:style w:type="paragraph" w:customStyle="1" w:styleId="TableParagraph">
    <w:name w:val="Table Paragraph"/>
    <w:basedOn w:val="Normal"/>
    <w:uiPriority w:val="1"/>
    <w:qFormat/>
    <w:pPr>
      <w:spacing w:line="256" w:lineRule="exact"/>
      <w:ind w:left="95"/>
    </w:pPr>
  </w:style>
  <w:style w:type="paragraph" w:styleId="BalloonText">
    <w:name w:val="Balloon Text"/>
    <w:basedOn w:val="Normal"/>
    <w:link w:val="BalloonTextChar"/>
    <w:uiPriority w:val="99"/>
    <w:semiHidden/>
    <w:unhideWhenUsed/>
    <w:rsid w:val="002F62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6258"/>
    <w:rPr>
      <w:rFonts w:ascii="Lucida Grande" w:eastAsia="Times New Roman" w:hAnsi="Lucida Grande" w:cs="Lucida Grande"/>
      <w:sz w:val="18"/>
      <w:szCs w:val="18"/>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both"/>
    </w:pPr>
    <w:rPr>
      <w:sz w:val="24"/>
      <w:szCs w:val="24"/>
    </w:rPr>
  </w:style>
  <w:style w:type="paragraph" w:styleId="ListParagraph">
    <w:name w:val="List Paragraph"/>
    <w:basedOn w:val="Normal"/>
    <w:uiPriority w:val="1"/>
    <w:qFormat/>
    <w:pPr>
      <w:ind w:left="1995"/>
      <w:jc w:val="both"/>
    </w:pPr>
  </w:style>
  <w:style w:type="paragraph" w:customStyle="1" w:styleId="TableParagraph">
    <w:name w:val="Table Paragraph"/>
    <w:basedOn w:val="Normal"/>
    <w:uiPriority w:val="1"/>
    <w:qFormat/>
    <w:pPr>
      <w:spacing w:line="256" w:lineRule="exact"/>
      <w:ind w:left="95"/>
    </w:pPr>
  </w:style>
  <w:style w:type="paragraph" w:styleId="BalloonText">
    <w:name w:val="Balloon Text"/>
    <w:basedOn w:val="Normal"/>
    <w:link w:val="BalloonTextChar"/>
    <w:uiPriority w:val="99"/>
    <w:semiHidden/>
    <w:unhideWhenUsed/>
    <w:rsid w:val="002F62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F6258"/>
    <w:rPr>
      <w:rFonts w:ascii="Lucida Grande" w:eastAsia="Times New Roman" w:hAnsi="Lucida Grande" w:cs="Lucida Grande"/>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14120</Words>
  <Characters>80485</Characters>
  <Application>Microsoft Macintosh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Judge</dc:creator>
  <cp:lastModifiedBy>Abby Barnicle</cp:lastModifiedBy>
  <cp:revision>2</cp:revision>
  <dcterms:created xsi:type="dcterms:W3CDTF">2020-06-30T13:20:00Z</dcterms:created>
  <dcterms:modified xsi:type="dcterms:W3CDTF">2020-06-30T13:20:00Z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2020-05-04T00:00:00Z</vt:filetime>
  </property>
  <property fmtid="{D5CDD505-2E9C-101B-9397-08002B2CF9AE}" pid="3" name="Creator">
    <vt:lpwstr>Microsoft® Word for Office 365</vt:lpwstr>
  </property>
  <property fmtid="{D5CDD505-2E9C-101B-9397-08002B2CF9AE}" pid="4" name="LastSaved">
    <vt:filetime>2020-05-21T00:00:00Z</vt:filetime>
  </property>
</Properties>
</file>